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jpeg" ContentType="image/jpeg"/>
  <Override PartName="/word/media/image3.jpeg" ContentType="image/jpeg"/>
  <Override PartName="/word/media/image4.png" ContentType="image/png"/>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footnotes.xml.rels" ContentType="application/vnd.openxmlformats-package.relationships+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rPr>
          <w:lang w:val="en-US"/>
          <w:ins w:id="1" w:author="Jelena Zec" w:date="2026-01-14T09:39:00Z"/>
        </w:rPr>
      </w:pPr>
      <w:ins w:id="0" w:author="Jelena Zec" w:date="2026-01-14T09:39:00Z">
        <w:r>
          <w:rPr>
            <w:lang w:val="en-US"/>
          </w:rPr>
        </w:r>
      </w:ins>
    </w:p>
    <w:p>
      <w:pPr>
        <w:pStyle w:val="Normal"/>
        <w:spacing w:lineRule="auto" w:line="240"/>
        <w:rPr>
          <w:lang w:val="en-US"/>
          <w:ins w:id="3" w:author="Jelena Zec" w:date="2026-01-14T09:39:00Z"/>
        </w:rPr>
      </w:pPr>
      <w:ins w:id="2" w:author="Jelena Zec" w:date="2026-01-14T09:39:00Z">
        <w:r>
          <w:rPr>
            <w:lang w:val="en-US"/>
          </w:rPr>
        </w:r>
      </w:ins>
    </w:p>
    <w:p>
      <w:pPr>
        <w:pStyle w:val="Normal"/>
        <w:spacing w:lineRule="auto" w:line="240"/>
        <w:rPr>
          <w:lang w:val="en-US"/>
          <w:ins w:id="5" w:author="Jelena Zec" w:date="2026-01-14T09:39:00Z"/>
        </w:rPr>
      </w:pPr>
      <w:ins w:id="4" w:author="Jelena Zec" w:date="2026-01-14T09:39:00Z">
        <w:r>
          <w:rPr>
            <w:lang w:val="en-US"/>
          </w:rPr>
        </w:r>
      </w:ins>
    </w:p>
    <w:p>
      <w:pPr>
        <w:pStyle w:val="Normal"/>
        <w:spacing w:lineRule="auto" w:line="240"/>
        <w:rPr/>
      </w:pPr>
      <w:r>
        <w:rPr/>
        <mc:AlternateContent>
          <mc:Choice Requires="wpg">
            <w:drawing>
              <wp:anchor behindDoc="1" distT="0" distB="0" distL="0" distR="0" simplePos="0" locked="0" layoutInCell="1" allowOverlap="1" relativeHeight="3" wp14:anchorId="581A5A38">
                <wp:simplePos x="0" y="0"/>
                <wp:positionH relativeFrom="column">
                  <wp:posOffset>-906780</wp:posOffset>
                </wp:positionH>
                <wp:positionV relativeFrom="paragraph">
                  <wp:posOffset>-914400</wp:posOffset>
                </wp:positionV>
                <wp:extent cx="7773035" cy="10058400"/>
                <wp:effectExtent l="0" t="0" r="0" b="0"/>
                <wp:wrapNone/>
                <wp:docPr id="1" name="Group 4"/>
                <a:graphic xmlns:a="http://schemas.openxmlformats.org/drawingml/2006/main">
                  <a:graphicData uri="http://schemas.microsoft.com/office/word/2010/wordprocessingGroup">
                    <wpg:wgp>
                      <wpg:cNvGrpSpPr/>
                      <wpg:grpSpPr>
                        <a:xfrm>
                          <a:off x="0" y="0"/>
                          <a:ext cx="7773120" cy="10058400"/>
                          <a:chOff x="0" y="0"/>
                          <a:chExt cx="7773120" cy="10058400"/>
                        </a:xfrm>
                      </wpg:grpSpPr>
                      <wps:wsp>
                        <wps:cNvPr id="2" name="Rectangle 1986081692"/>
                        <wps:cNvSpPr/>
                        <wps:spPr>
                          <a:xfrm>
                            <a:off x="0" y="0"/>
                            <a:ext cx="7773120" cy="100584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wps:style>
                        <wps:txbx>
                          <w:txbxContent>
                            <w:p>
                              <w:pPr>
                                <w:pStyle w:val="Normal"/>
                                <w:jc w:val="center"/>
                                <w:rPr/>
                              </w:pPr>
                              <w:r>
                                <w:rPr/>
                              </w:r>
                            </w:p>
                          </w:txbxContent>
                        </wps:txbx>
                        <wps:bodyPr lIns="0" rIns="0" tIns="0" bIns="0" anchor="ctr">
                          <a:noAutofit/>
                        </wps:bodyPr>
                      </wps:wsp>
                      <wps:wsp>
                        <wps:cNvPr id="3" name="Rectangle 683344245"/>
                        <wps:cNvSpPr/>
                        <wps:spPr>
                          <a:xfrm>
                            <a:off x="487800" y="464760"/>
                            <a:ext cx="6795000" cy="9131400"/>
                          </a:xfrm>
                          <a:prstGeom prst="rect">
                            <a:avLst/>
                          </a:prstGeom>
                          <a:noFill/>
                          <a:ln>
                            <a:solidFill>
                              <a:srgbClr val="a28e6a"/>
                            </a:solidFill>
                          </a:ln>
                        </wps:spPr>
                        <wps:style>
                          <a:lnRef idx="2">
                            <a:schemeClr val="accent1">
                              <a:shade val="50000"/>
                            </a:schemeClr>
                          </a:lnRef>
                          <a:fillRef idx="1">
                            <a:schemeClr val="accent1"/>
                          </a:fillRef>
                          <a:effectRef idx="0">
                            <a:schemeClr val="accent1"/>
                          </a:effectRef>
                          <a:fontRef idx="minor"/>
                        </wps:style>
                        <wps:bodyPr/>
                      </wps:wsp>
                    </wpg:wgp>
                  </a:graphicData>
                </a:graphic>
              </wp:anchor>
            </w:drawing>
          </mc:Choice>
          <mc:Fallback>
            <w:pict>
              <v:group id="shape_0" alt="Group 4" style="position:absolute;margin-left:-71.4pt;margin-top:-72pt;width:612.05pt;height:792pt" coordorigin="-1428,-1440" coordsize="12241,15840">
                <v:rect id="shape_0" ID="Rectangle 1986081692" path="m0,0l-2147483645,0l-2147483645,-2147483646l0,-2147483646xe" fillcolor="#f2f2f2" stroked="f" o:allowincell="f" style="position:absolute;left:-1428;top:-1440;width:12240;height:15839;mso-wrap-style:none;v-text-anchor:middle">
                  <v:fill o:detectmouseclick="t" type="solid" color2="#0d0d0d"/>
                  <v:stroke color="#3465a4" weight="12600" joinstyle="miter" endcap="flat"/>
                  <v:textbox>
                    <w:txbxContent>
                      <w:p>
                        <w:pPr>
                          <w:pStyle w:val="Normal"/>
                          <w:jc w:val="center"/>
                          <w:rPr/>
                        </w:pPr>
                        <w:r>
                          <w:rPr/>
                        </w:r>
                      </w:p>
                    </w:txbxContent>
                  </v:textbox>
                  <w10:wrap type="none"/>
                </v:rect>
                <v:rect id="shape_0" ID="Rectangle 683344245" path="m0,0l-2147483645,0l-2147483645,-2147483646l0,-2147483646xe" stroked="t" o:allowincell="f" style="position:absolute;left:-660;top:-708;width:10700;height:14379;mso-wrap-style:none;v-text-anchor:middle">
                  <v:fill o:detectmouseclick="t" on="false"/>
                  <v:stroke color="#a28e6a" weight="12600" joinstyle="miter" endcap="flat"/>
                  <w10:wrap type="none"/>
                </v:rect>
              </v:group>
            </w:pict>
          </mc:Fallback>
        </mc:AlternateContent>
        <w:drawing>
          <wp:anchor behindDoc="0" distT="0" distB="0" distL="114300" distR="114300" simplePos="0" locked="0" layoutInCell="0" allowOverlap="1" relativeHeight="7">
            <wp:simplePos x="0" y="0"/>
            <wp:positionH relativeFrom="column">
              <wp:posOffset>2611755</wp:posOffset>
            </wp:positionH>
            <wp:positionV relativeFrom="paragraph">
              <wp:posOffset>635</wp:posOffset>
            </wp:positionV>
            <wp:extent cx="791210" cy="791210"/>
            <wp:effectExtent l="0" t="0" r="0" b="0"/>
            <wp:wrapTight wrapText="bothSides">
              <wp:wrapPolygon edited="0">
                <wp:start x="5170" y="0"/>
                <wp:lineTo x="490" y="2581"/>
                <wp:lineTo x="1537" y="17655"/>
                <wp:lineTo x="7251" y="21301"/>
                <wp:lineTo x="9332" y="21301"/>
                <wp:lineTo x="11943" y="21301"/>
                <wp:lineTo x="14024" y="21301"/>
                <wp:lineTo x="19738" y="17655"/>
                <wp:lineTo x="19738" y="10900"/>
                <wp:lineTo x="18703" y="8294"/>
                <wp:lineTo x="20785" y="2581"/>
                <wp:lineTo x="16092" y="0"/>
                <wp:lineTo x="5170" y="0"/>
              </wp:wrapPolygon>
            </wp:wrapTight>
            <wp:docPr id="4" name="Picture 1870387987" descr="D:\CenTriR\TEKUCI PROJEKTI\Exchange 5-Beocin, Sid, CenTriR\Logoi\beocin-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870387987" descr="D:\CenTriR\TEKUCI PROJEKTI\Exchange 5-Beocin, Sid, CenTriR\Logoi\beocin-grb.png"/>
                    <pic:cNvPicPr>
                      <a:picLocks noChangeAspect="1" noChangeArrowheads="1"/>
                    </pic:cNvPicPr>
                  </pic:nvPicPr>
                  <pic:blipFill>
                    <a:blip r:embed="rId2"/>
                    <a:stretch>
                      <a:fillRect/>
                    </a:stretch>
                  </pic:blipFill>
                  <pic:spPr bwMode="auto">
                    <a:xfrm>
                      <a:off x="0" y="0"/>
                      <a:ext cx="791210" cy="791210"/>
                    </a:xfrm>
                    <a:prstGeom prst="rect">
                      <a:avLst/>
                    </a:prstGeom>
                  </pic:spPr>
                </pic:pic>
              </a:graphicData>
            </a:graphic>
          </wp:anchor>
        </w:drawing>
        <mc:AlternateContent>
          <mc:Choice Requires="wps">
            <w:drawing>
              <wp:anchor behindDoc="0" distT="6350" distB="6350" distL="6350" distR="6350" simplePos="0" locked="0" layoutInCell="0" allowOverlap="1" relativeHeight="21" wp14:anchorId="5038058D">
                <wp:simplePos x="0" y="0"/>
                <wp:positionH relativeFrom="page">
                  <wp:align>left</wp:align>
                </wp:positionH>
                <wp:positionV relativeFrom="paragraph">
                  <wp:posOffset>8599805</wp:posOffset>
                </wp:positionV>
                <wp:extent cx="7783830" cy="519430"/>
                <wp:effectExtent l="6350" t="6350" r="6350" b="6350"/>
                <wp:wrapNone/>
                <wp:docPr id="5" name="Rectangle 13"/>
                <a:graphic xmlns:a="http://schemas.openxmlformats.org/drawingml/2006/main">
                  <a:graphicData uri="http://schemas.microsoft.com/office/word/2010/wordprocessingShape">
                    <wps:wsp>
                      <wps:cNvSpPr/>
                      <wps:spPr>
                        <a:xfrm>
                          <a:off x="0" y="0"/>
                          <a:ext cx="7783920" cy="519480"/>
                        </a:xfrm>
                        <a:prstGeom prst="rect">
                          <a:avLst/>
                        </a:prstGeom>
                        <a:solidFill>
                          <a:schemeClr val="accent3">
                            <a:lumMod val="40000"/>
                            <a:lumOff val="60000"/>
                          </a:schemeClr>
                        </a:solidFill>
                        <a:ln>
                          <a:solidFill>
                            <a:srgbClr val="dad2c3"/>
                          </a:solidFill>
                        </a:ln>
                      </wps:spPr>
                      <wps:style>
                        <a:lnRef idx="2">
                          <a:schemeClr val="accent6">
                            <a:shade val="15000"/>
                          </a:schemeClr>
                        </a:lnRef>
                        <a:fillRef idx="1">
                          <a:schemeClr val="accent6"/>
                        </a:fillRef>
                        <a:effectRef idx="0">
                          <a:schemeClr val="accent6"/>
                        </a:effectRef>
                        <a:fontRef idx="minor"/>
                      </wps:style>
                      <wps:bodyPr/>
                    </wps:wsp>
                  </a:graphicData>
                </a:graphic>
              </wp:anchor>
            </w:drawing>
          </mc:Choice>
          <mc:Fallback>
            <w:pict>
              <v:rect id="shape_0" ID="Rectangle 13" path="m0,0l-2147483645,0l-2147483645,-2147483646l0,-2147483646xe" fillcolor="#dad2c3" stroked="t" o:allowincell="f" style="position:absolute;margin-left:0.5pt;margin-top:677.15pt;width:612.85pt;height:40.85pt;mso-wrap-style:none;v-text-anchor:middle;mso-position-horizontal:left;mso-position-horizontal-relative:page" wp14:anchorId="5038058D">
                <v:fill o:detectmouseclick="t" type="solid" color2="#252d3c"/>
                <v:stroke color="#dad2c3" weight="12600" joinstyle="miter" endcap="flat"/>
                <w10:wrap type="none"/>
              </v:rect>
            </w:pict>
          </mc:Fallback>
        </mc:AlternateContent>
        <mc:AlternateContent>
          <mc:Choice Requires="wps">
            <w:drawing>
              <wp:anchor behindDoc="0" distT="0" distB="17145" distL="0" distR="22860" simplePos="0" locked="0" layoutInCell="0" allowOverlap="1" relativeHeight="22" wp14:anchorId="14987083">
                <wp:simplePos x="0" y="0"/>
                <wp:positionH relativeFrom="page">
                  <wp:posOffset>7226935</wp:posOffset>
                </wp:positionH>
                <wp:positionV relativeFrom="paragraph">
                  <wp:posOffset>-1071245</wp:posOffset>
                </wp:positionV>
                <wp:extent cx="320040" cy="3507740"/>
                <wp:effectExtent l="6350" t="6350" r="6350" b="6350"/>
                <wp:wrapNone/>
                <wp:docPr id="6" name="Rectangle 14"/>
                <a:graphic xmlns:a="http://schemas.openxmlformats.org/drawingml/2006/main">
                  <a:graphicData uri="http://schemas.microsoft.com/office/word/2010/wordprocessingShape">
                    <wps:wsp>
                      <wps:cNvSpPr/>
                      <wps:spPr>
                        <a:xfrm>
                          <a:off x="0" y="0"/>
                          <a:ext cx="320040" cy="3507840"/>
                        </a:xfrm>
                        <a:prstGeom prst="rect">
                          <a:avLst/>
                        </a:prstGeom>
                        <a:solidFill>
                          <a:srgbClr val="0070c0"/>
                        </a:solidFill>
                        <a:ln>
                          <a:solidFill>
                            <a:srgbClr val="0070c0"/>
                          </a:solidFill>
                        </a:ln>
                      </wps:spPr>
                      <wps:style>
                        <a:lnRef idx="2">
                          <a:schemeClr val="accent1">
                            <a:shade val="15000"/>
                          </a:schemeClr>
                        </a:lnRef>
                        <a:fillRef idx="1">
                          <a:schemeClr val="accent1"/>
                        </a:fillRef>
                        <a:effectRef idx="0">
                          <a:schemeClr val="accent1"/>
                        </a:effectRef>
                        <a:fontRef idx="minor"/>
                      </wps:style>
                      <wps:bodyPr/>
                    </wps:wsp>
                  </a:graphicData>
                </a:graphic>
              </wp:anchor>
            </w:drawing>
          </mc:Choice>
          <mc:Fallback>
            <w:pict>
              <v:rect id="shape_0" ID="Rectangle 14" path="m0,0l-2147483645,0l-2147483645,-2147483646l0,-2147483646xe" fillcolor="#0070c0" stroked="t" o:allowincell="f" style="position:absolute;margin-left:569.05pt;margin-top:-84.35pt;width:25.15pt;height:276.15pt;mso-wrap-style:none;v-text-anchor:middle;mso-position-horizontal-relative:page" wp14:anchorId="14987083">
                <v:fill o:detectmouseclick="t" type="solid" color2="#ff8f3f"/>
                <v:stroke color="#0070c0" weight="12600" joinstyle="miter" endcap="flat"/>
                <w10:wrap type="none"/>
              </v:rect>
            </w:pict>
          </mc:Fallback>
        </mc:AlternateContent>
        <mc:AlternateContent>
          <mc:Choice Requires="wps">
            <w:drawing>
              <wp:anchor behindDoc="0" distT="0" distB="26670" distL="0" distR="25400" simplePos="0" locked="0" layoutInCell="0" allowOverlap="1" relativeHeight="23" wp14:anchorId="0BC5EC94">
                <wp:simplePos x="0" y="0"/>
                <wp:positionH relativeFrom="page">
                  <wp:posOffset>327660</wp:posOffset>
                </wp:positionH>
                <wp:positionV relativeFrom="paragraph">
                  <wp:posOffset>-915035</wp:posOffset>
                </wp:positionV>
                <wp:extent cx="241300" cy="3364865"/>
                <wp:effectExtent l="6350" t="6985" r="6350" b="5715"/>
                <wp:wrapNone/>
                <wp:docPr id="7" name="Rectangle 14"/>
                <a:graphic xmlns:a="http://schemas.openxmlformats.org/drawingml/2006/main">
                  <a:graphicData uri="http://schemas.microsoft.com/office/word/2010/wordprocessingShape">
                    <wps:wsp>
                      <wps:cNvSpPr/>
                      <wps:spPr>
                        <a:xfrm>
                          <a:off x="0" y="0"/>
                          <a:ext cx="241200" cy="3364920"/>
                        </a:xfrm>
                        <a:prstGeom prst="rect">
                          <a:avLst/>
                        </a:prstGeom>
                        <a:solidFill>
                          <a:srgbClr val="0070c0"/>
                        </a:solidFill>
                        <a:ln>
                          <a:solidFill>
                            <a:srgbClr val="0070c0"/>
                          </a:solidFill>
                        </a:ln>
                      </wps:spPr>
                      <wps:style>
                        <a:lnRef idx="2">
                          <a:schemeClr val="accent1">
                            <a:shade val="15000"/>
                          </a:schemeClr>
                        </a:lnRef>
                        <a:fillRef idx="1">
                          <a:schemeClr val="accent1"/>
                        </a:fillRef>
                        <a:effectRef idx="0">
                          <a:schemeClr val="accent1"/>
                        </a:effectRef>
                        <a:fontRef idx="minor"/>
                      </wps:style>
                      <wps:bodyPr/>
                    </wps:wsp>
                  </a:graphicData>
                </a:graphic>
              </wp:anchor>
            </w:drawing>
          </mc:Choice>
          <mc:Fallback>
            <w:pict>
              <v:rect id="shape_0" ID="Rectangle 14" path="m0,0l-2147483645,0l-2147483645,-2147483646l0,-2147483646xe" fillcolor="#0070c0" stroked="t" o:allowincell="f" style="position:absolute;margin-left:25.8pt;margin-top:-72.05pt;width:18.95pt;height:264.9pt;mso-wrap-style:none;v-text-anchor:middle;mso-position-horizontal-relative:page" wp14:anchorId="0BC5EC94">
                <v:fill o:detectmouseclick="t" type="solid" color2="#ff8f3f"/>
                <v:stroke color="#0070c0" weight="12600" joinstyle="miter" endcap="flat"/>
                <w10:wrap type="none"/>
              </v:rect>
            </w:pict>
          </mc:Fallback>
        </mc:AlternateContent>
      </w:r>
    </w:p>
    <w:tbl>
      <w:tblPr>
        <w:tblW w:w="9350" w:type="dxa"/>
        <w:jc w:val="left"/>
        <w:tblInd w:w="0" w:type="dxa"/>
        <w:tblLayout w:type="fixed"/>
        <w:tblCellMar>
          <w:top w:w="0" w:type="dxa"/>
          <w:left w:w="108" w:type="dxa"/>
          <w:bottom w:w="0" w:type="dxa"/>
          <w:right w:w="108" w:type="dxa"/>
        </w:tblCellMar>
        <w:tblLook w:firstRow="0" w:noVBand="1" w:lastRow="0" w:firstColumn="0" w:lastColumn="0" w:noHBand="1" w:val="0600"/>
      </w:tblPr>
      <w:tblGrid>
        <w:gridCol w:w="9350"/>
      </w:tblGrid>
      <w:tr>
        <w:trPr/>
        <w:tc>
          <w:tcPr>
            <w:tcW w:w="9350" w:type="dxa"/>
            <w:tcBorders/>
          </w:tcPr>
          <w:p>
            <w:pPr>
              <w:pStyle w:val="TitlePageTitle"/>
              <w:widowControl w:val="false"/>
              <w:spacing w:before="0" w:after="0"/>
              <w:jc w:val="center"/>
              <w:rPr>
                <w:rFonts w:ascii="Cambria" w:hAnsi="Cambria" w:cs="Tahoma"/>
                <w:color w:themeColor="accent5" w:themeShade="bf" w:val="6D6262"/>
                <w:sz w:val="60"/>
                <w:szCs w:val="60"/>
              </w:rPr>
            </w:pPr>
            <w:r>
              <w:rPr>
                <w:rFonts w:cs="Tahoma" w:ascii="Cambria" w:hAnsi="Cambria"/>
                <w:color w:themeColor="accent5" w:themeShade="bf" w:val="6D6262"/>
                <w:sz w:val="60"/>
                <w:szCs w:val="60"/>
              </w:rPr>
            </w:r>
          </w:p>
          <w:p>
            <w:pPr>
              <w:pStyle w:val="TitlePageTitle"/>
              <w:widowControl w:val="false"/>
              <w:spacing w:before="0" w:after="0"/>
              <w:jc w:val="center"/>
              <w:rPr>
                <w:rFonts w:ascii="Cambria" w:hAnsi="Cambria" w:cs="Tahoma"/>
                <w:color w:val="0070C0"/>
                <w:sz w:val="52"/>
                <w:szCs w:val="52"/>
              </w:rPr>
            </w:pPr>
            <w:r>
              <w:rPr>
                <w:rFonts w:cs="Tahoma" w:ascii="Cambria" w:hAnsi="Cambria"/>
                <w:b/>
                <w:bCs/>
                <w:color w:val="0070C0"/>
                <w:sz w:val="52"/>
                <w:szCs w:val="52"/>
              </w:rPr>
              <w:t xml:space="preserve">ЛОКАЛНИ АКЦИОНИ ПЛАН ЗА СОЦИЈАЛНО УКЉУЧИВАЊЕ РОМА И РОМКИЊА У ОПШТИНИ БЕОЧИН           </w:t>
            </w:r>
          </w:p>
          <w:p>
            <w:pPr>
              <w:pStyle w:val="TitlePageTitle"/>
              <w:widowControl w:val="false"/>
              <w:spacing w:before="0" w:after="0"/>
              <w:rPr>
                <w:rFonts w:ascii="Cambria" w:hAnsi="Cambria" w:cs="Tahoma"/>
                <w:color w:themeColor="accent5" w:themeShade="bf" w:val="6D6262"/>
                <w:sz w:val="48"/>
                <w:szCs w:val="48"/>
              </w:rPr>
            </w:pPr>
            <w:r>
              <w:rPr>
                <w:rFonts w:cs="Tahoma" w:ascii="Cambria" w:hAnsi="Cambria"/>
                <w:color w:themeColor="accent5" w:themeShade="bf" w:val="6D6262"/>
                <w:sz w:val="48"/>
                <w:szCs w:val="48"/>
              </w:rPr>
              <mc:AlternateContent>
                <mc:Choice Requires="wps">
                  <w:drawing>
                    <wp:anchor behindDoc="0" distT="0" distB="8890" distL="0" distR="0" simplePos="0" locked="0" layoutInCell="0" allowOverlap="1" relativeHeight="5" wp14:anchorId="628C10F0">
                      <wp:simplePos x="0" y="0"/>
                      <wp:positionH relativeFrom="margin">
                        <wp:posOffset>-1306830</wp:posOffset>
                      </wp:positionH>
                      <wp:positionV relativeFrom="paragraph">
                        <wp:posOffset>55245</wp:posOffset>
                      </wp:positionV>
                      <wp:extent cx="7873365" cy="390525"/>
                      <wp:effectExtent l="0" t="0" r="0" b="9525"/>
                      <wp:wrapNone/>
                      <wp:docPr id="8" name="Rectangle 7"/>
                      <a:graphic xmlns:a="http://schemas.openxmlformats.org/drawingml/2006/main">
                        <a:graphicData uri="http://schemas.microsoft.com/office/word/2010/wordprocessingShape">
                          <wps:wsp>
                            <wps:cNvSpPr/>
                            <wps:spPr>
                              <a:xfrm>
                                <a:off x="0" y="0"/>
                                <a:ext cx="7873200" cy="390600"/>
                              </a:xfrm>
                              <a:prstGeom prst="rect">
                                <a:avLst/>
                              </a:prstGeom>
                              <a:solidFill>
                                <a:schemeClr val="accent6"/>
                              </a:solidFill>
                              <a:ln>
                                <a:noFill/>
                              </a:ln>
                            </wps:spPr>
                            <wps:style>
                              <a:lnRef idx="2">
                                <a:schemeClr val="accent1">
                                  <a:shade val="15000"/>
                                </a:schemeClr>
                              </a:lnRef>
                              <a:fillRef idx="1">
                                <a:schemeClr val="accent1"/>
                              </a:fillRef>
                              <a:effectRef idx="0">
                                <a:schemeClr val="accent1"/>
                              </a:effectRef>
                              <a:fontRef idx="minor"/>
                            </wps:style>
                            <wps:txbx>
                              <w:txbxContent>
                                <w:p>
                                  <w:pPr>
                                    <w:pStyle w:val="TitlePageTitle"/>
                                    <w:shd w:val="clear" w:color="auto" w:fill="855D5D" w:themeFill="accent6"/>
                                    <w:spacing w:before="0" w:after="0"/>
                                    <w:jc w:val="center"/>
                                    <w:rPr>
                                      <w:rFonts w:ascii="Cambria" w:hAnsi="Cambria" w:cs="Tahoma"/>
                                      <w:color w:themeColor="background1" w:val="FFFFFF"/>
                                      <w:sz w:val="36"/>
                                      <w:szCs w:val="36"/>
                                    </w:rPr>
                                  </w:pPr>
                                  <w:r>
                                    <w:rPr>
                                      <w:rFonts w:cs="Tahoma" w:ascii="Cambria" w:hAnsi="Cambria"/>
                                      <w:color w:themeColor="background1" w:val="FFFFFF"/>
                                      <w:sz w:val="36"/>
                                      <w:szCs w:val="36"/>
                                    </w:rPr>
                                    <w:t xml:space="preserve">                          </w:t>
                                  </w:r>
                                  <w:r>
                                    <w:rPr>
                                      <w:rFonts w:cs="Tahoma" w:ascii="Cambria" w:hAnsi="Cambria"/>
                                      <w:color w:themeColor="background1" w:val="FFFFFF"/>
                                      <w:sz w:val="36"/>
                                      <w:szCs w:val="36"/>
                                    </w:rPr>
                                    <w:t>за период 2026 - 2028. године</w:t>
                                  </w:r>
                                </w:p>
                                <w:p>
                                  <w:pPr>
                                    <w:pStyle w:val="FrameContents"/>
                                    <w:shd w:val="clear" w:color="auto" w:fill="855D5D" w:themeFill="accent6"/>
                                    <w:jc w:val="center"/>
                                    <w:rPr>
                                      <w:color w:themeColor="background1" w:val="FFFFFF"/>
                                    </w:rPr>
                                  </w:pPr>
                                  <w:r>
                                    <w:rPr>
                                      <w:color w:val="000000"/>
                                    </w:rPr>
                                  </w:r>
                                </w:p>
                              </w:txbxContent>
                            </wps:txbx>
                            <wps:bodyPr anchor="ctr">
                              <a:prstTxWarp prst="textNoShape"/>
                              <a:noAutofit/>
                            </wps:bodyPr>
                          </wps:wsp>
                        </a:graphicData>
                      </a:graphic>
                    </wp:anchor>
                  </w:drawing>
                </mc:Choice>
                <mc:Fallback>
                  <w:pict>
                    <v:rect id="shape_0" ID="Rectangle 7" path="m0,0l-2147483645,0l-2147483645,-2147483646l0,-2147483646xe" fillcolor="#855d5d" stroked="f" o:allowincell="f" style="position:absolute;margin-left:-102.9pt;margin-top:4.35pt;width:619.9pt;height:30.7pt;mso-wrap-style:square;v-text-anchor:middle;mso-position-horizontal-relative:margin" wp14:anchorId="628C10F0">
                      <v:fill o:detectmouseclick="t" type="solid" color2="#7aa2a2"/>
                      <v:stroke color="#3465a4" weight="12600" joinstyle="miter" endcap="flat"/>
                      <v:textbox>
                        <w:txbxContent>
                          <w:p>
                            <w:pPr>
                              <w:pStyle w:val="TitlePageTitle"/>
                              <w:shd w:val="clear" w:color="auto" w:fill="855D5D" w:themeFill="accent6"/>
                              <w:spacing w:before="0" w:after="0"/>
                              <w:jc w:val="center"/>
                              <w:rPr>
                                <w:rFonts w:ascii="Cambria" w:hAnsi="Cambria" w:cs="Tahoma"/>
                                <w:color w:themeColor="background1" w:val="FFFFFF"/>
                                <w:sz w:val="36"/>
                                <w:szCs w:val="36"/>
                              </w:rPr>
                            </w:pPr>
                            <w:r>
                              <w:rPr>
                                <w:rFonts w:cs="Tahoma" w:ascii="Cambria" w:hAnsi="Cambria"/>
                                <w:color w:themeColor="background1" w:val="FFFFFF"/>
                                <w:sz w:val="36"/>
                                <w:szCs w:val="36"/>
                              </w:rPr>
                              <w:t xml:space="preserve">                          </w:t>
                            </w:r>
                            <w:r>
                              <w:rPr>
                                <w:rFonts w:cs="Tahoma" w:ascii="Cambria" w:hAnsi="Cambria"/>
                                <w:color w:themeColor="background1" w:val="FFFFFF"/>
                                <w:sz w:val="36"/>
                                <w:szCs w:val="36"/>
                              </w:rPr>
                              <w:t>за период 2026 - 2028. године</w:t>
                            </w:r>
                          </w:p>
                          <w:p>
                            <w:pPr>
                              <w:pStyle w:val="FrameContents"/>
                              <w:shd w:val="clear" w:color="auto" w:fill="855D5D" w:themeFill="accent6"/>
                              <w:jc w:val="center"/>
                              <w:rPr>
                                <w:color w:themeColor="background1" w:val="FFFFFF"/>
                              </w:rPr>
                            </w:pPr>
                            <w:r>
                              <w:rPr>
                                <w:color w:val="000000"/>
                              </w:rPr>
                            </w:r>
                          </w:p>
                        </w:txbxContent>
                      </v:textbox>
                      <w10:wrap type="none"/>
                    </v:rect>
                  </w:pict>
                </mc:Fallback>
              </mc:AlternateContent>
            </w:r>
          </w:p>
          <w:p>
            <w:pPr>
              <w:pStyle w:val="TitlePageTitle"/>
              <w:widowControl w:val="false"/>
              <w:spacing w:before="0" w:after="0"/>
              <w:rPr>
                <w:rFonts w:ascii="Cambria" w:hAnsi="Cambria" w:cs="Tahoma"/>
                <w:color w:themeColor="accent5" w:themeShade="bf" w:val="6D6262"/>
                <w:sz w:val="48"/>
                <w:szCs w:val="48"/>
              </w:rPr>
            </w:pPr>
            <w:r>
              <w:rPr>
                <w:rFonts w:cs="Tahoma" w:ascii="Cambria" w:hAnsi="Cambria"/>
                <w:color w:themeColor="accent5" w:themeShade="bf" w:val="6D6262"/>
                <w:sz w:val="48"/>
                <w:szCs w:val="48"/>
              </w:rPr>
            </w:r>
          </w:p>
        </w:tc>
      </w:tr>
      <w:tr>
        <w:trPr/>
        <w:tc>
          <w:tcPr>
            <w:tcW w:w="9350" w:type="dxa"/>
            <w:tcBorders/>
          </w:tcPr>
          <w:p>
            <w:pPr>
              <w:pStyle w:val="TitlePageTitle"/>
              <w:widowControl w:val="false"/>
              <w:spacing w:before="2040" w:after="0"/>
              <w:rPr/>
            </w:pPr>
            <w:r>
              <w:rPr/>
            </w:r>
          </w:p>
        </w:tc>
      </w:tr>
      <w:tr>
        <w:trPr/>
        <w:tc>
          <w:tcPr>
            <w:tcW w:w="9350" w:type="dxa"/>
            <w:tcBorders/>
          </w:tcPr>
          <w:p>
            <w:pPr>
              <w:pStyle w:val="TitlePageAuthorsName"/>
              <w:widowControl w:val="false"/>
              <w:rPr/>
            </w:pPr>
            <w:r>
              <w:rPr/>
            </w:r>
          </w:p>
        </w:tc>
      </w:tr>
      <w:tr>
        <w:trPr>
          <w:trHeight w:val="1341" w:hRule="atLeast"/>
        </w:trPr>
        <w:tc>
          <w:tcPr>
            <w:tcW w:w="9350" w:type="dxa"/>
            <w:tcBorders/>
          </w:tcPr>
          <w:p>
            <w:pPr>
              <w:pStyle w:val="Normal"/>
              <w:widowControl w:val="false"/>
              <w:rPr/>
            </w:pPr>
            <w:r>
              <w:rPr/>
              <w:drawing>
                <wp:anchor behindDoc="1" distT="0" distB="0" distL="0" distR="0" simplePos="0" locked="0" layoutInCell="1" allowOverlap="1" relativeHeight="8">
                  <wp:simplePos x="0" y="0"/>
                  <wp:positionH relativeFrom="page">
                    <wp:posOffset>-914400</wp:posOffset>
                  </wp:positionH>
                  <wp:positionV relativeFrom="paragraph">
                    <wp:posOffset>-2543810</wp:posOffset>
                  </wp:positionV>
                  <wp:extent cx="8912225" cy="4992370"/>
                  <wp:effectExtent l="0" t="0" r="0" b="0"/>
                  <wp:wrapNone/>
                  <wp:docPr id="9"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
                          <pic:cNvPicPr>
                            <a:picLocks noChangeAspect="1" noChangeArrowheads="1"/>
                          </pic:cNvPicPr>
                        </pic:nvPicPr>
                        <pic:blipFill>
                          <a:blip r:embed="rId3"/>
                          <a:stretch>
                            <a:fillRect/>
                          </a:stretch>
                        </pic:blipFill>
                        <pic:spPr bwMode="auto">
                          <a:xfrm>
                            <a:off x="0" y="0"/>
                            <a:ext cx="8912225" cy="4992370"/>
                          </a:xfrm>
                          <a:prstGeom prst="rect">
                            <a:avLst/>
                          </a:prstGeom>
                        </pic:spPr>
                      </pic:pic>
                    </a:graphicData>
                  </a:graphic>
                </wp:anchor>
              </w:drawing>
            </w:r>
          </w:p>
        </w:tc>
      </w:tr>
      <w:tr>
        <w:trPr>
          <w:trHeight w:val="6543" w:hRule="atLeast"/>
        </w:trPr>
        <w:tc>
          <w:tcPr>
            <w:tcW w:w="9350" w:type="dxa"/>
            <w:tcBorders/>
          </w:tcPr>
          <w:sdt>
            <w:sdtPr>
              <w:docPartObj>
                <w:docPartGallery w:val="Table of Contents"/>
                <w:docPartUnique w:val="true"/>
              </w:docPartObj>
            </w:sdtPr>
            <w:sdtContent>
              <w:p>
                <w:pPr>
                  <w:pStyle w:val="Normal"/>
                  <w:suppressAutoHyphens w:val="false"/>
                  <w:spacing w:lineRule="auto" w:line="240" w:before="0" w:after="360"/>
                  <w:rPr>
                    <w:rFonts w:ascii="Cambria" w:hAnsi="Cambria" w:eastAsia="Cambria"/>
                    <w:b/>
                    <w:bCs/>
                    <w:color w:themeColor="accent4" w:val="956251"/>
                    <w:kern w:val="2"/>
                    <w:sz w:val="32"/>
                    <w:szCs w:val="32"/>
                    <w:lang w:eastAsia="sr-Latn-CS"/>
                  </w:rPr>
                </w:pPr>
                <w:r>
                  <w:rPr>
                    <w:rFonts w:eastAsia="Cambria" w:ascii="Cambria" w:hAnsi="Cambria"/>
                    <w:b/>
                    <w:bCs/>
                    <w:color w:themeColor="accent4" w:val="956251"/>
                    <w:kern w:val="2"/>
                    <w:sz w:val="32"/>
                    <w:szCs w:val="32"/>
                    <w:lang w:eastAsia="sr-Latn-CS"/>
                  </w:rPr>
                  <w:t>САДРЖАЈ</w:t>
                </w:r>
              </w:p>
              <w:p>
                <w:pPr>
                  <w:pStyle w:val="Normal"/>
                  <w:tabs>
                    <w:tab w:val="clear" w:pos="720"/>
                    <w:tab w:val="left" w:pos="552" w:leader="none"/>
                    <w:tab w:val="right" w:pos="9745" w:leader="dot"/>
                  </w:tabs>
                  <w:suppressAutoHyphens w:val="false"/>
                  <w:spacing w:lineRule="auto" w:line="240"/>
                  <w:rPr>
                    <w:rFonts w:ascii="Cambria" w:hAnsi="Cambria"/>
                    <w:b/>
                    <w:kern w:val="2"/>
                    <w:sz w:val="22"/>
                    <w:szCs w:val="22"/>
                    <w:lang w:eastAsia="sr-Latn-RS"/>
                    <w14:ligatures w14:val="standardContextual"/>
                  </w:rPr>
                </w:pPr>
                <w:r>
                  <w:fldChar w:fldCharType="begin"/>
                </w:r>
                <w:r>
                  <w:rPr>
                    <w:webHidden/>
                    <w:rStyle w:val="IndexLink"/>
                    <w:sz w:val="26"/>
                    <w:spacing w:val="-2"/>
                    <w:u w:val="single"/>
                    <w:b/>
                    <w:kern w:val="2"/>
                    <w:szCs w:val="26"/>
                    <w:rFonts w:eastAsia="Cambria" w:ascii="Cambria" w:hAnsi="Cambria"/>
                    <w:color w:val="646464"/>
                    <w:lang w:eastAsia="sr-Latn-CS"/>
                  </w:rPr>
                  <w:instrText xml:space="preserve"> TOC \z \o "1-3" \u \h</w:instrText>
                </w:r>
                <w:r>
                  <w:rPr>
                    <w:webHidden/>
                    <w:rStyle w:val="IndexLink"/>
                    <w:sz w:val="26"/>
                    <w:spacing w:val="-2"/>
                    <w:u w:val="single"/>
                    <w:b/>
                    <w:kern w:val="2"/>
                    <w:szCs w:val="26"/>
                    <w:rFonts w:eastAsia="Cambria" w:ascii="Cambria" w:hAnsi="Cambria"/>
                    <w:color w:val="646464"/>
                    <w:lang w:eastAsia="sr-Latn-CS"/>
                  </w:rPr>
                  <w:fldChar w:fldCharType="separate"/>
                </w:r>
                <w:hyperlink w:anchor="_Toc185181903">
                  <w:r>
                    <w:rPr>
                      <w:webHidden/>
                      <w:rStyle w:val="IndexLink"/>
                      <w:rFonts w:eastAsia="Cambria" w:ascii="Cambria" w:hAnsi="Cambria"/>
                      <w:b/>
                      <w:color w:val="646464"/>
                      <w:spacing w:val="-2"/>
                      <w:kern w:val="2"/>
                      <w:sz w:val="26"/>
                      <w:szCs w:val="26"/>
                      <w:u w:val="single"/>
                      <w:lang w:eastAsia="sr-Latn-CS"/>
                    </w:rPr>
                    <w:t>1.</w:t>
                  </w:r>
                  <w:r>
                    <w:rPr>
                      <w:rStyle w:val="IndexLink"/>
                      <w:rFonts w:ascii="Cambria" w:hAnsi="Cambria"/>
                      <w:b/>
                      <w:color w:val="7E97AD"/>
                      <w:kern w:val="2"/>
                      <w:sz w:val="26"/>
                      <w:szCs w:val="26"/>
                      <w:lang w:eastAsia="sr-Latn-RS"/>
                      <w14:ligatures w14:val="standardContextual"/>
                    </w:rPr>
                    <w:t xml:space="preserve">  </w:t>
                  </w:r>
                  <w:r>
                    <w:rPr>
                      <w:rStyle w:val="IndexLink"/>
                      <w:rFonts w:eastAsia="Cambria" w:ascii="Cambria" w:hAnsi="Cambria"/>
                      <w:b/>
                      <w:color w:val="646464"/>
                      <w:spacing w:val="-2"/>
                      <w:kern w:val="2"/>
                      <w:sz w:val="26"/>
                      <w:szCs w:val="26"/>
                      <w:u w:val="single"/>
                      <w:lang w:eastAsia="sr-Latn-CS"/>
                    </w:rPr>
                    <w:t>УВОД</w:t>
                  </w:r>
                  <w:r>
                    <w:rPr>
                      <w:webHidden/>
                    </w:rPr>
                    <w:fldChar w:fldCharType="begin"/>
                  </w:r>
                  <w:r>
                    <w:rPr>
                      <w:webHidden/>
                    </w:rPr>
                    <w:instrText xml:space="preserve">PAGEREF _Toc185181903 \h</w:instrText>
                  </w:r>
                  <w:r>
                    <w:rPr>
                      <w:webHidden/>
                    </w:rPr>
                    <w:fldChar w:fldCharType="separate"/>
                  </w:r>
                  <w:r>
                    <w:rPr>
                      <w:rStyle w:val="IndexLink"/>
                      <w:rFonts w:eastAsia="Cambria" w:ascii="Cambria" w:hAnsi="Cambria"/>
                      <w:b/>
                      <w:vanish w:val="false"/>
                      <w:color w:val="7E97AD"/>
                      <w:spacing w:val="-2"/>
                      <w:kern w:val="2"/>
                      <w:sz w:val="32"/>
                      <w:szCs w:val="32"/>
                      <w:lang w:eastAsia="sr-Latn-CS"/>
                    </w:rPr>
                    <w:tab/>
                    <w:t>5</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r>
                  <w:rPr>
                    <w:rFonts w:eastAsia="Cambria" w:ascii="Cambria" w:hAnsi="Cambria"/>
                    <w:kern w:val="2"/>
                    <w:sz w:val="20"/>
                    <w:szCs w:val="20"/>
                    <w:u w:val="single"/>
                    <w:lang w:eastAsia="sr-Latn-CS"/>
                  </w:rPr>
                  <w:t xml:space="preserve">1.1 </w:t>
                </w:r>
                <w:hyperlink w:anchor="_Toc185181904">
                  <w:r>
                    <w:rPr>
                      <w:webHidden/>
                      <w:rStyle w:val="IndexLink"/>
                      <w:rFonts w:ascii="Cambria" w:hAnsi="Cambria"/>
                      <w:kern w:val="2"/>
                      <w:sz w:val="20"/>
                      <w:szCs w:val="20"/>
                      <w:u w:val="single"/>
                      <w:lang w:eastAsia="sr-Latn-CS"/>
                    </w:rPr>
                    <w:t>Методологија и спровођење процеса консултација</w:t>
                  </w:r>
                  <w:r>
                    <w:rPr>
                      <w:webHidden/>
                    </w:rPr>
                    <w:fldChar w:fldCharType="begin"/>
                  </w:r>
                  <w:r>
                    <w:rPr>
                      <w:webHidden/>
                    </w:rPr>
                    <w:instrText xml:space="preserve">PAGEREF _Toc185181904 \h</w:instrText>
                  </w:r>
                  <w:r>
                    <w:rPr>
                      <w:webHidden/>
                    </w:rPr>
                    <w:fldChar w:fldCharType="separate"/>
                  </w:r>
                  <w:r>
                    <w:rPr>
                      <w:rStyle w:val="IndexLink"/>
                      <w:rFonts w:eastAsia="Cambria" w:ascii="Cambria" w:hAnsi="Cambria"/>
                      <w:vanish w:val="false"/>
                      <w:kern w:val="2"/>
                      <w:sz w:val="20"/>
                      <w:szCs w:val="20"/>
                      <w:lang w:eastAsia="sr-Latn-CS"/>
                    </w:rPr>
                    <w:tab/>
                    <w:t>6</w:t>
                  </w:r>
                  <w:r>
                    <w:rPr>
                      <w:webHidden/>
                    </w:rPr>
                    <w:fldChar w:fldCharType="end"/>
                  </w:r>
                </w:hyperlink>
              </w:p>
              <w:p>
                <w:pPr>
                  <w:pStyle w:val="Normal"/>
                  <w:tabs>
                    <w:tab w:val="clear" w:pos="720"/>
                    <w:tab w:val="left" w:pos="552" w:leader="none"/>
                    <w:tab w:val="right" w:pos="9745" w:leader="dot"/>
                  </w:tabs>
                  <w:suppressAutoHyphens w:val="false"/>
                  <w:spacing w:lineRule="auto" w:line="240"/>
                  <w:rPr>
                    <w:rFonts w:ascii="Cambria" w:hAnsi="Cambria"/>
                    <w:b/>
                    <w:kern w:val="2"/>
                    <w:sz w:val="22"/>
                    <w:szCs w:val="22"/>
                    <w:lang w:eastAsia="sr-Latn-RS"/>
                    <w14:ligatures w14:val="standardContextual"/>
                  </w:rPr>
                </w:pPr>
                <w:r>
                  <w:rPr>
                    <w:rFonts w:eastAsia="Cambria" w:ascii="Cambria" w:hAnsi="Cambria"/>
                    <w:b/>
                    <w:color w:val="646464"/>
                    <w:spacing w:val="-2"/>
                    <w:kern w:val="2"/>
                    <w:sz w:val="26"/>
                    <w:szCs w:val="26"/>
                    <w:u w:val="single"/>
                    <w:lang w:eastAsia="sr-Latn-CS"/>
                  </w:rPr>
                  <w:t xml:space="preserve">2. </w:t>
                </w:r>
                <w:hyperlink w:anchor="_Toc185181905">
                  <w:r>
                    <w:rPr>
                      <w:webHidden/>
                      <w:rStyle w:val="IndexLink"/>
                      <w:rFonts w:eastAsia="Cambria" w:ascii="Cambria" w:hAnsi="Cambria"/>
                      <w:b/>
                      <w:color w:val="646464"/>
                      <w:spacing w:val="-2"/>
                      <w:kern w:val="2"/>
                      <w:sz w:val="26"/>
                      <w:szCs w:val="26"/>
                      <w:u w:val="single"/>
                      <w:lang w:eastAsia="sr-Latn-CS"/>
                    </w:rPr>
                    <w:t>СТРАТЕШКИ И ИНСТИТУЦИОНАЛНИ ОКВИР НА МЕЂУНАРОДНОМ, НАЦИОНАЛНОМ И ЛОКАЛНОМ НИВОУ</w:t>
                  </w:r>
                  <w:r>
                    <w:rPr>
                      <w:webHidden/>
                    </w:rPr>
                    <w:fldChar w:fldCharType="begin"/>
                  </w:r>
                  <w:r>
                    <w:rPr>
                      <w:webHidden/>
                    </w:rPr>
                    <w:instrText xml:space="preserve">PAGEREF _Toc185181905 \h</w:instrText>
                  </w:r>
                  <w:r>
                    <w:rPr>
                      <w:webHidden/>
                    </w:rPr>
                    <w:fldChar w:fldCharType="separate"/>
                  </w:r>
                  <w:r>
                    <w:rPr>
                      <w:rStyle w:val="IndexLink"/>
                      <w:rFonts w:eastAsia="Cambria" w:ascii="Cambria" w:hAnsi="Cambria"/>
                      <w:b/>
                      <w:vanish w:val="false"/>
                      <w:color w:val="7E97AD"/>
                      <w:spacing w:val="-2"/>
                      <w:kern w:val="2"/>
                      <w:sz w:val="26"/>
                      <w:szCs w:val="26"/>
                      <w:lang w:eastAsia="sr-Latn-CS"/>
                    </w:rPr>
                    <w:tab/>
                    <w:t>7</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hyperlink w:anchor="_Toc185181906">
                  <w:r>
                    <w:rPr>
                      <w:webHidden/>
                      <w:rStyle w:val="IndexLink"/>
                      <w:rFonts w:ascii="Cambria" w:hAnsi="Cambria"/>
                      <w:kern w:val="2"/>
                      <w:sz w:val="20"/>
                      <w:szCs w:val="20"/>
                      <w:u w:val="single"/>
                      <w:lang w:eastAsia="sr-Latn-CS"/>
                    </w:rPr>
                    <w:t>2.1 Усклађеност ЛАП-а са међународним и националним стратешким и правним оквиром</w:t>
                  </w:r>
                  <w:r>
                    <w:rPr>
                      <w:webHidden/>
                    </w:rPr>
                    <w:fldChar w:fldCharType="begin"/>
                  </w:r>
                  <w:r>
                    <w:rPr>
                      <w:webHidden/>
                    </w:rPr>
                    <w:instrText xml:space="preserve">PAGEREF _Toc185181906 \h</w:instrText>
                  </w:r>
                  <w:r>
                    <w:rPr>
                      <w:webHidden/>
                    </w:rPr>
                    <w:fldChar w:fldCharType="separate"/>
                  </w:r>
                  <w:r>
                    <w:rPr>
                      <w:rStyle w:val="IndexLink"/>
                      <w:rFonts w:eastAsia="Cambria" w:ascii="Cambria" w:hAnsi="Cambria"/>
                      <w:vanish w:val="false"/>
                      <w:kern w:val="2"/>
                      <w:sz w:val="20"/>
                      <w:szCs w:val="20"/>
                      <w:lang w:eastAsia="sr-Latn-CS"/>
                    </w:rPr>
                    <w:tab/>
                    <w:t>7</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hyperlink w:anchor="_Toc185181907">
                  <w:r>
                    <w:rPr>
                      <w:webHidden/>
                      <w:rStyle w:val="IndexLink"/>
                      <w:rFonts w:eastAsia="Cambria" w:ascii="Cambria" w:hAnsi="Cambria"/>
                      <w:kern w:val="2"/>
                      <w:sz w:val="20"/>
                      <w:szCs w:val="20"/>
                      <w:u w:val="single"/>
                      <w:lang w:eastAsia="sr-Latn-CS"/>
                    </w:rPr>
                    <w:t>2.2. Локална планска документа и јавне политике</w:t>
                  </w:r>
                  <w:r>
                    <w:rPr>
                      <w:webHidden/>
                    </w:rPr>
                    <w:fldChar w:fldCharType="begin"/>
                  </w:r>
                  <w:r>
                    <w:rPr>
                      <w:webHidden/>
                    </w:rPr>
                    <w:instrText xml:space="preserve">PAGEREF _Toc185181907 \h</w:instrText>
                  </w:r>
                  <w:r>
                    <w:rPr>
                      <w:webHidden/>
                    </w:rPr>
                    <w:fldChar w:fldCharType="separate"/>
                  </w:r>
                  <w:r>
                    <w:rPr>
                      <w:rStyle w:val="IndexLink"/>
                      <w:rFonts w:eastAsia="Cambria" w:ascii="Cambria" w:hAnsi="Cambria"/>
                      <w:vanish w:val="false"/>
                      <w:kern w:val="2"/>
                      <w:sz w:val="20"/>
                      <w:szCs w:val="20"/>
                      <w:lang w:eastAsia="sr-Latn-CS"/>
                    </w:rPr>
                    <w:tab/>
                    <w:t>9</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hyperlink w:anchor="_Toc185181908">
                  <w:r>
                    <w:rPr>
                      <w:webHidden/>
                      <w:rStyle w:val="IndexLink"/>
                      <w:rFonts w:eastAsia="Cambria" w:ascii="Cambria" w:hAnsi="Cambria"/>
                      <w:kern w:val="2"/>
                      <w:sz w:val="20"/>
                      <w:szCs w:val="20"/>
                      <w:u w:val="single"/>
                      <w:lang w:eastAsia="sr-Latn-CS"/>
                    </w:rPr>
                    <w:t xml:space="preserve">2.2.1 Ефекти досадашње реализације локaлних јавних политика у области инклузије Рома и Ромкиња у Беочину </w:t>
                  </w:r>
                  <w:r>
                    <w:rPr>
                      <w:webHidden/>
                    </w:rPr>
                    <w:fldChar w:fldCharType="begin"/>
                  </w:r>
                  <w:r>
                    <w:rPr>
                      <w:webHidden/>
                    </w:rPr>
                    <w:instrText xml:space="preserve">PAGEREF _Toc185181908 \h</w:instrText>
                  </w:r>
                  <w:r>
                    <w:rPr>
                      <w:webHidden/>
                    </w:rPr>
                    <w:fldChar w:fldCharType="separate"/>
                  </w:r>
                  <w:r>
                    <w:rPr>
                      <w:rStyle w:val="IndexLink"/>
                      <w:rFonts w:eastAsia="Cambria" w:ascii="Cambria" w:hAnsi="Cambria"/>
                      <w:vanish w:val="false"/>
                      <w:kern w:val="2"/>
                      <w:sz w:val="20"/>
                      <w:szCs w:val="20"/>
                      <w:lang w:eastAsia="sr-Latn-CS"/>
                    </w:rPr>
                    <w:tab/>
                    <w:t>10</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hyperlink w:anchor="_Toc185181909">
                  <w:r>
                    <w:rPr>
                      <w:webHidden/>
                      <w:rStyle w:val="IndexLink"/>
                      <w:rFonts w:eastAsia="Cambria" w:ascii="Cambria" w:hAnsi="Cambria"/>
                      <w:kern w:val="2"/>
                      <w:sz w:val="20"/>
                      <w:szCs w:val="20"/>
                      <w:u w:val="single"/>
                      <w:lang w:eastAsia="sr-Latn-CS"/>
                    </w:rPr>
                    <w:t>2.3 Локални институционални оквир у области социјалне инклузије Рома и Ромкиња</w:t>
                  </w:r>
                  <w:r>
                    <w:rPr>
                      <w:webHidden/>
                    </w:rPr>
                    <w:fldChar w:fldCharType="begin"/>
                  </w:r>
                  <w:r>
                    <w:rPr>
                      <w:webHidden/>
                    </w:rPr>
                    <w:instrText xml:space="preserve">PAGEREF _Toc185181909 \h</w:instrText>
                  </w:r>
                  <w:r>
                    <w:rPr>
                      <w:webHidden/>
                    </w:rPr>
                    <w:fldChar w:fldCharType="separate"/>
                  </w:r>
                  <w:r>
                    <w:rPr>
                      <w:rStyle w:val="IndexLink"/>
                      <w:rFonts w:eastAsia="Cambria" w:ascii="Cambria" w:hAnsi="Cambria"/>
                      <w:vanish w:val="false"/>
                      <w:kern w:val="2"/>
                      <w:sz w:val="20"/>
                      <w:szCs w:val="20"/>
                      <w:lang w:eastAsia="sr-Latn-CS"/>
                    </w:rPr>
                    <w:tab/>
                    <w:t>11</w:t>
                  </w:r>
                  <w:r>
                    <w:rPr>
                      <w:webHidden/>
                    </w:rPr>
                    <w:fldChar w:fldCharType="end"/>
                  </w:r>
                </w:hyperlink>
              </w:p>
              <w:p>
                <w:pPr>
                  <w:pStyle w:val="Normal"/>
                  <w:tabs>
                    <w:tab w:val="clear" w:pos="720"/>
                    <w:tab w:val="left" w:pos="552" w:leader="none"/>
                    <w:tab w:val="right" w:pos="9745" w:leader="dot"/>
                  </w:tabs>
                  <w:suppressAutoHyphens w:val="false"/>
                  <w:spacing w:lineRule="auto" w:line="240"/>
                  <w:rPr>
                    <w:rFonts w:ascii="Cambria" w:hAnsi="Cambria"/>
                    <w:b/>
                    <w:kern w:val="2"/>
                    <w:sz w:val="26"/>
                    <w:szCs w:val="26"/>
                    <w:lang w:eastAsia="sr-Latn-RS"/>
                    <w14:ligatures w14:val="standardContextual"/>
                  </w:rPr>
                </w:pPr>
                <w:hyperlink w:anchor="_Toc185181910">
                  <w:r>
                    <w:rPr>
                      <w:webHidden/>
                      <w:rStyle w:val="IndexLink"/>
                      <w:rFonts w:eastAsia="Cambria" w:ascii="Cambria" w:hAnsi="Cambria"/>
                      <w:b/>
                      <w:color w:val="646464"/>
                      <w:spacing w:val="-2"/>
                      <w:kern w:val="2"/>
                      <w:sz w:val="26"/>
                      <w:szCs w:val="26"/>
                      <w:u w:val="single"/>
                      <w:lang w:eastAsia="sr-Latn-CS"/>
                    </w:rPr>
                    <w:t>3. АНАЛИЗА СТАЊА</w:t>
                  </w:r>
                  <w:r>
                    <w:rPr>
                      <w:webHidden/>
                    </w:rPr>
                    <w:fldChar w:fldCharType="begin"/>
                  </w:r>
                  <w:r>
                    <w:rPr>
                      <w:webHidden/>
                    </w:rPr>
                    <w:instrText xml:space="preserve">PAGEREF _Toc185181910 \h</w:instrText>
                  </w:r>
                  <w:r>
                    <w:rPr>
                      <w:webHidden/>
                    </w:rPr>
                    <w:fldChar w:fldCharType="separate"/>
                  </w:r>
                  <w:r>
                    <w:rPr>
                      <w:rStyle w:val="IndexLink"/>
                      <w:rFonts w:eastAsia="Cambria" w:ascii="Cambria" w:hAnsi="Cambria"/>
                      <w:b/>
                      <w:vanish w:val="false"/>
                      <w:color w:val="7E97AD"/>
                      <w:spacing w:val="-2"/>
                      <w:kern w:val="2"/>
                      <w:sz w:val="26"/>
                      <w:szCs w:val="26"/>
                      <w:lang w:eastAsia="sr-Latn-CS"/>
                    </w:rPr>
                    <w:tab/>
                    <w:t>13</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hyperlink w:anchor="_Toc185181911">
                  <w:r>
                    <w:rPr>
                      <w:webHidden/>
                      <w:rStyle w:val="IndexLink"/>
                      <w:rFonts w:ascii="Cambria" w:hAnsi="Cambria"/>
                      <w:kern w:val="2"/>
                      <w:sz w:val="20"/>
                      <w:szCs w:val="20"/>
                      <w:u w:val="single"/>
                      <w:lang w:eastAsia="sr-Latn-CS"/>
                    </w:rPr>
                    <w:t>3.1 Општи подаци о ромској националној мањини</w:t>
                  </w:r>
                  <w:r>
                    <w:rPr>
                      <w:webHidden/>
                    </w:rPr>
                    <w:fldChar w:fldCharType="begin"/>
                  </w:r>
                  <w:r>
                    <w:rPr>
                      <w:webHidden/>
                    </w:rPr>
                    <w:instrText xml:space="preserve">PAGEREF _Toc185181911 \h</w:instrText>
                  </w:r>
                  <w:r>
                    <w:rPr>
                      <w:webHidden/>
                    </w:rPr>
                    <w:fldChar w:fldCharType="separate"/>
                  </w:r>
                  <w:r>
                    <w:rPr>
                      <w:rStyle w:val="IndexLink"/>
                      <w:rFonts w:eastAsia="Cambria" w:ascii="Cambria" w:hAnsi="Cambria"/>
                      <w:vanish w:val="false"/>
                      <w:kern w:val="2"/>
                      <w:sz w:val="20"/>
                      <w:szCs w:val="20"/>
                      <w:lang w:eastAsia="sr-Latn-CS"/>
                    </w:rPr>
                    <w:tab/>
                    <w:t>14</w:t>
                  </w:r>
                  <w:r>
                    <w:rPr>
                      <w:webHidden/>
                    </w:rPr>
                    <w:fldChar w:fldCharType="end"/>
                  </w:r>
                </w:hyperlink>
              </w:p>
              <w:p>
                <w:pPr>
                  <w:pStyle w:val="Normal"/>
                  <w:tabs>
                    <w:tab w:val="clear" w:pos="720"/>
                    <w:tab w:val="left" w:pos="552" w:leader="none"/>
                    <w:tab w:val="right" w:pos="9745" w:leader="dot"/>
                  </w:tabs>
                  <w:suppressAutoHyphens w:val="false"/>
                  <w:spacing w:lineRule="auto" w:line="240"/>
                  <w:rPr>
                    <w:rFonts w:ascii="Cambria" w:hAnsi="Cambria"/>
                    <w:b/>
                    <w:kern w:val="2"/>
                    <w:sz w:val="26"/>
                    <w:szCs w:val="26"/>
                    <w:lang w:eastAsia="sr-Latn-RS"/>
                    <w14:ligatures w14:val="standardContextual"/>
                  </w:rPr>
                </w:pPr>
                <w:hyperlink w:anchor="_Toc185181912">
                  <w:r>
                    <w:rPr>
                      <w:webHidden/>
                      <w:rStyle w:val="IndexLink"/>
                      <w:rFonts w:eastAsia="Cambria" w:ascii="Cambria" w:hAnsi="Cambria"/>
                      <w:b/>
                      <w:color w:val="646464"/>
                      <w:spacing w:val="-2"/>
                      <w:kern w:val="2"/>
                      <w:sz w:val="26"/>
                      <w:szCs w:val="26"/>
                      <w:u w:val="single"/>
                      <w:lang w:eastAsia="sr-Latn-CS"/>
                    </w:rPr>
                    <w:t>3.2 ОБРАЗОВАЊЕ</w:t>
                  </w:r>
                  <w:r>
                    <w:rPr>
                      <w:webHidden/>
                    </w:rPr>
                    <w:fldChar w:fldCharType="begin"/>
                  </w:r>
                  <w:r>
                    <w:rPr>
                      <w:webHidden/>
                    </w:rPr>
                    <w:instrText xml:space="preserve">PAGEREF _Toc185181912 \h</w:instrText>
                  </w:r>
                  <w:r>
                    <w:rPr>
                      <w:webHidden/>
                    </w:rPr>
                    <w:fldChar w:fldCharType="separate"/>
                  </w:r>
                  <w:r>
                    <w:rPr>
                      <w:rStyle w:val="IndexLink"/>
                      <w:rFonts w:eastAsia="Cambria" w:ascii="Cambria" w:hAnsi="Cambria"/>
                      <w:b/>
                      <w:vanish w:val="false"/>
                      <w:color w:val="7E97AD"/>
                      <w:spacing w:val="-2"/>
                      <w:kern w:val="2"/>
                      <w:sz w:val="26"/>
                      <w:szCs w:val="26"/>
                      <w:lang w:eastAsia="sr-Latn-CS"/>
                    </w:rPr>
                    <w:tab/>
                    <w:t>15</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hyperlink w:anchor="_Toc185181913">
                  <w:r>
                    <w:rPr>
                      <w:webHidden/>
                      <w:rStyle w:val="IndexLink"/>
                      <w:rFonts w:eastAsia="Cambria" w:ascii="Cambria" w:hAnsi="Cambria"/>
                      <w:kern w:val="2"/>
                      <w:sz w:val="20"/>
                      <w:szCs w:val="20"/>
                      <w:u w:val="single"/>
                      <w:lang w:eastAsia="sr-Latn-CS"/>
                    </w:rPr>
                    <w:t>3.2.1 Предшколско образовање</w:t>
                  </w:r>
                  <w:r>
                    <w:rPr>
                      <w:webHidden/>
                    </w:rPr>
                    <w:fldChar w:fldCharType="begin"/>
                  </w:r>
                  <w:r>
                    <w:rPr>
                      <w:webHidden/>
                    </w:rPr>
                    <w:instrText xml:space="preserve">PAGEREF _Toc185181913 \h</w:instrText>
                  </w:r>
                  <w:r>
                    <w:rPr>
                      <w:webHidden/>
                    </w:rPr>
                    <w:fldChar w:fldCharType="separate"/>
                  </w:r>
                  <w:r>
                    <w:rPr>
                      <w:rStyle w:val="IndexLink"/>
                      <w:rFonts w:eastAsia="Cambria" w:ascii="Cambria" w:hAnsi="Cambria"/>
                      <w:vanish w:val="false"/>
                      <w:kern w:val="2"/>
                      <w:sz w:val="20"/>
                      <w:szCs w:val="20"/>
                      <w:lang w:eastAsia="sr-Latn-CS"/>
                    </w:rPr>
                    <w:tab/>
                    <w:t>15</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hyperlink w:anchor="_Toc185181914">
                  <w:r>
                    <w:rPr>
                      <w:webHidden/>
                      <w:rStyle w:val="IndexLink"/>
                      <w:rFonts w:eastAsia="Cambria" w:ascii="Cambria" w:hAnsi="Cambria"/>
                      <w:kern w:val="2"/>
                      <w:sz w:val="20"/>
                      <w:szCs w:val="20"/>
                      <w:u w:val="single"/>
                      <w:lang w:eastAsia="sr-Latn-CS"/>
                    </w:rPr>
                    <w:t>3.2.2 Основно образовање</w:t>
                  </w:r>
                  <w:r>
                    <w:rPr>
                      <w:webHidden/>
                    </w:rPr>
                    <w:fldChar w:fldCharType="begin"/>
                  </w:r>
                  <w:r>
                    <w:rPr>
                      <w:webHidden/>
                    </w:rPr>
                    <w:instrText xml:space="preserve">PAGEREF _Toc185181914 \h</w:instrText>
                  </w:r>
                  <w:r>
                    <w:rPr>
                      <w:webHidden/>
                    </w:rPr>
                    <w:fldChar w:fldCharType="separate"/>
                  </w:r>
                  <w:r>
                    <w:rPr>
                      <w:rStyle w:val="IndexLink"/>
                      <w:rFonts w:eastAsia="Cambria" w:ascii="Cambria" w:hAnsi="Cambria"/>
                      <w:vanish w:val="false"/>
                      <w:kern w:val="2"/>
                      <w:sz w:val="20"/>
                      <w:szCs w:val="20"/>
                      <w:lang w:eastAsia="sr-Latn-CS"/>
                    </w:rPr>
                    <w:tab/>
                    <w:t>16</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hyperlink w:anchor="_Toc185181915">
                  <w:r>
                    <w:rPr>
                      <w:webHidden/>
                      <w:rStyle w:val="IndexLink"/>
                      <w:rFonts w:eastAsia="Cambria" w:ascii="Cambria" w:hAnsi="Cambria"/>
                      <w:kern w:val="2"/>
                      <w:sz w:val="20"/>
                      <w:szCs w:val="20"/>
                      <w:u w:val="single"/>
                      <w:lang w:eastAsia="sr-Latn-CS"/>
                    </w:rPr>
                    <w:t>3.2.3 Средње, више и високо образовање</w:t>
                  </w:r>
                  <w:r>
                    <w:rPr>
                      <w:webHidden/>
                    </w:rPr>
                    <w:fldChar w:fldCharType="begin"/>
                  </w:r>
                  <w:r>
                    <w:rPr>
                      <w:webHidden/>
                    </w:rPr>
                    <w:instrText xml:space="preserve">PAGEREF _Toc185181915 \h</w:instrText>
                  </w:r>
                  <w:r>
                    <w:rPr>
                      <w:webHidden/>
                    </w:rPr>
                    <w:fldChar w:fldCharType="separate"/>
                  </w:r>
                  <w:r>
                    <w:rPr>
                      <w:rStyle w:val="IndexLink"/>
                      <w:rFonts w:eastAsia="Cambria" w:ascii="Cambria" w:hAnsi="Cambria"/>
                      <w:vanish w:val="false"/>
                      <w:kern w:val="2"/>
                      <w:sz w:val="20"/>
                      <w:szCs w:val="20"/>
                      <w:lang w:eastAsia="sr-Latn-CS"/>
                    </w:rPr>
                    <w:tab/>
                    <w:t>17</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hyperlink w:anchor="_Toc185181916">
                  <w:r>
                    <w:rPr>
                      <w:webHidden/>
                      <w:rStyle w:val="IndexLink"/>
                      <w:rFonts w:eastAsia="Cambria" w:ascii="Cambria" w:hAnsi="Cambria"/>
                      <w:kern w:val="2"/>
                      <w:sz w:val="20"/>
                      <w:szCs w:val="20"/>
                      <w:u w:val="single"/>
                      <w:lang w:eastAsia="sr-Latn-CS"/>
                    </w:rPr>
                    <w:t>3.2.4 Локалне политике и праксе у области образовања</w:t>
                  </w:r>
                  <w:r>
                    <w:rPr>
                      <w:webHidden/>
                    </w:rPr>
                    <w:fldChar w:fldCharType="begin"/>
                  </w:r>
                  <w:r>
                    <w:rPr>
                      <w:webHidden/>
                    </w:rPr>
                    <w:instrText xml:space="preserve">PAGEREF _Toc185181916 \h</w:instrText>
                  </w:r>
                  <w:r>
                    <w:rPr>
                      <w:webHidden/>
                    </w:rPr>
                    <w:fldChar w:fldCharType="separate"/>
                  </w:r>
                  <w:r>
                    <w:rPr>
                      <w:rStyle w:val="IndexLink"/>
                      <w:rFonts w:eastAsia="Cambria" w:ascii="Cambria" w:hAnsi="Cambria"/>
                      <w:vanish w:val="false"/>
                      <w:kern w:val="2"/>
                      <w:sz w:val="20"/>
                      <w:szCs w:val="20"/>
                      <w:lang w:eastAsia="sr-Latn-CS"/>
                    </w:rPr>
                    <w:tab/>
                    <w:t>18</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hyperlink w:anchor="_Toc185181917">
                  <w:r>
                    <w:rPr>
                      <w:webHidden/>
                      <w:rStyle w:val="IndexLink"/>
                      <w:rFonts w:eastAsia="Cambria" w:ascii="Cambria" w:hAnsi="Cambria"/>
                      <w:kern w:val="2"/>
                      <w:sz w:val="20"/>
                      <w:szCs w:val="20"/>
                      <w:u w:val="single"/>
                      <w:lang w:eastAsia="sr-Latn-CS"/>
                    </w:rPr>
                    <w:t>3.2.5 SWOT анализа у области образовања</w:t>
                  </w:r>
                  <w:r>
                    <w:rPr>
                      <w:webHidden/>
                    </w:rPr>
                    <w:fldChar w:fldCharType="begin"/>
                  </w:r>
                  <w:r>
                    <w:rPr>
                      <w:webHidden/>
                    </w:rPr>
                    <w:instrText xml:space="preserve">PAGEREF _Toc185181917 \h</w:instrText>
                  </w:r>
                  <w:r>
                    <w:rPr>
                      <w:webHidden/>
                    </w:rPr>
                    <w:fldChar w:fldCharType="separate"/>
                  </w:r>
                  <w:r>
                    <w:rPr>
                      <w:rStyle w:val="IndexLink"/>
                      <w:rFonts w:eastAsia="Cambria" w:ascii="Cambria" w:hAnsi="Cambria"/>
                      <w:vanish w:val="false"/>
                      <w:kern w:val="2"/>
                      <w:sz w:val="20"/>
                      <w:szCs w:val="20"/>
                      <w:lang w:eastAsia="sr-Latn-CS"/>
                    </w:rPr>
                    <w:tab/>
                    <w:t>20</w:t>
                  </w:r>
                  <w:r>
                    <w:rPr>
                      <w:webHidden/>
                    </w:rPr>
                    <w:fldChar w:fldCharType="end"/>
                  </w:r>
                </w:hyperlink>
              </w:p>
              <w:p>
                <w:pPr>
                  <w:pStyle w:val="Normal"/>
                  <w:tabs>
                    <w:tab w:val="clear" w:pos="720"/>
                    <w:tab w:val="left" w:pos="552" w:leader="none"/>
                    <w:tab w:val="right" w:pos="9745" w:leader="dot"/>
                  </w:tabs>
                  <w:suppressAutoHyphens w:val="false"/>
                  <w:spacing w:lineRule="auto" w:line="240"/>
                  <w:rPr>
                    <w:rFonts w:ascii="Cambria" w:hAnsi="Cambria"/>
                    <w:b/>
                    <w:kern w:val="2"/>
                    <w:sz w:val="26"/>
                    <w:szCs w:val="26"/>
                    <w:lang w:eastAsia="sr-Latn-RS"/>
                    <w14:ligatures w14:val="standardContextual"/>
                  </w:rPr>
                </w:pPr>
                <w:hyperlink w:anchor="_Toc185181918">
                  <w:r>
                    <w:rPr>
                      <w:webHidden/>
                      <w:rStyle w:val="IndexLink"/>
                      <w:rFonts w:eastAsia="Cambria" w:ascii="Cambria" w:hAnsi="Cambria"/>
                      <w:b/>
                      <w:color w:val="646464"/>
                      <w:spacing w:val="-2"/>
                      <w:kern w:val="2"/>
                      <w:sz w:val="26"/>
                      <w:szCs w:val="26"/>
                      <w:u w:val="single"/>
                      <w:lang w:eastAsia="sr-Latn-CS"/>
                    </w:rPr>
                    <w:t>3.3 ЗАПОШЉАВАЊЕ</w:t>
                  </w:r>
                  <w:r>
                    <w:rPr>
                      <w:webHidden/>
                    </w:rPr>
                    <w:fldChar w:fldCharType="begin"/>
                  </w:r>
                  <w:r>
                    <w:rPr>
                      <w:webHidden/>
                    </w:rPr>
                    <w:instrText xml:space="preserve">PAGEREF _Toc185181918 \h</w:instrText>
                  </w:r>
                  <w:r>
                    <w:rPr>
                      <w:webHidden/>
                    </w:rPr>
                    <w:fldChar w:fldCharType="separate"/>
                  </w:r>
                  <w:r>
                    <w:rPr>
                      <w:rStyle w:val="IndexLink"/>
                      <w:rFonts w:eastAsia="Cambria" w:ascii="Cambria" w:hAnsi="Cambria"/>
                      <w:b/>
                      <w:vanish w:val="false"/>
                      <w:color w:val="7E97AD"/>
                      <w:spacing w:val="-2"/>
                      <w:kern w:val="2"/>
                      <w:sz w:val="26"/>
                      <w:szCs w:val="26"/>
                      <w:lang w:eastAsia="sr-Latn-CS"/>
                    </w:rPr>
                    <w:tab/>
                    <w:t>21</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hyperlink w:anchor="_Toc185181919">
                  <w:r>
                    <w:rPr>
                      <w:webHidden/>
                      <w:rStyle w:val="IndexLink"/>
                      <w:rFonts w:eastAsia="Cambria" w:ascii="Cambria" w:hAnsi="Cambria"/>
                      <w:kern w:val="2"/>
                      <w:sz w:val="20"/>
                      <w:szCs w:val="20"/>
                      <w:u w:val="single"/>
                      <w:lang w:eastAsia="sr-Latn-CS"/>
                    </w:rPr>
                    <w:t>3.3.1. Локалне политике и праксе у области запошљавања</w:t>
                  </w:r>
                  <w:r>
                    <w:rPr>
                      <w:webHidden/>
                    </w:rPr>
                    <w:fldChar w:fldCharType="begin"/>
                  </w:r>
                  <w:r>
                    <w:rPr>
                      <w:webHidden/>
                    </w:rPr>
                    <w:instrText xml:space="preserve">PAGEREF _Toc185181919 \h</w:instrText>
                  </w:r>
                  <w:r>
                    <w:rPr>
                      <w:webHidden/>
                    </w:rPr>
                    <w:fldChar w:fldCharType="separate"/>
                  </w:r>
                  <w:r>
                    <w:rPr>
                      <w:rStyle w:val="IndexLink"/>
                      <w:rFonts w:eastAsia="Cambria" w:ascii="Cambria" w:hAnsi="Cambria"/>
                      <w:vanish w:val="false"/>
                      <w:kern w:val="2"/>
                      <w:sz w:val="20"/>
                      <w:szCs w:val="20"/>
                      <w:lang w:eastAsia="sr-Latn-CS"/>
                    </w:rPr>
                    <w:tab/>
                    <w:t>22</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hyperlink w:anchor="_Toc185181920">
                  <w:r>
                    <w:rPr>
                      <w:webHidden/>
                      <w:rStyle w:val="IndexLink"/>
                      <w:rFonts w:eastAsia="Cambria" w:ascii="Cambria" w:hAnsi="Cambria"/>
                      <w:kern w:val="2"/>
                      <w:sz w:val="20"/>
                      <w:szCs w:val="20"/>
                      <w:u w:val="single"/>
                      <w:lang w:eastAsia="sr-Latn-CS"/>
                    </w:rPr>
                    <w:t>3.3.2 SWOT анализа у области запошљавања</w:t>
                  </w:r>
                  <w:r>
                    <w:rPr>
                      <w:webHidden/>
                    </w:rPr>
                    <w:fldChar w:fldCharType="begin"/>
                  </w:r>
                  <w:r>
                    <w:rPr>
                      <w:webHidden/>
                    </w:rPr>
                    <w:instrText xml:space="preserve">PAGEREF _Toc185181920 \h</w:instrText>
                  </w:r>
                  <w:r>
                    <w:rPr>
                      <w:webHidden/>
                    </w:rPr>
                    <w:fldChar w:fldCharType="separate"/>
                  </w:r>
                  <w:r>
                    <w:rPr>
                      <w:rStyle w:val="IndexLink"/>
                      <w:rFonts w:eastAsia="Cambria" w:ascii="Cambria" w:hAnsi="Cambria"/>
                      <w:vanish w:val="false"/>
                      <w:kern w:val="2"/>
                      <w:sz w:val="20"/>
                      <w:szCs w:val="20"/>
                      <w:lang w:eastAsia="sr-Latn-CS"/>
                    </w:rPr>
                    <w:tab/>
                    <w:t>24</w:t>
                  </w:r>
                  <w:r>
                    <w:rPr>
                      <w:webHidden/>
                    </w:rPr>
                    <w:fldChar w:fldCharType="end"/>
                  </w:r>
                </w:hyperlink>
              </w:p>
              <w:p>
                <w:pPr>
                  <w:pStyle w:val="Normal"/>
                  <w:tabs>
                    <w:tab w:val="clear" w:pos="720"/>
                    <w:tab w:val="left" w:pos="552" w:leader="none"/>
                    <w:tab w:val="right" w:pos="9745" w:leader="dot"/>
                  </w:tabs>
                  <w:suppressAutoHyphens w:val="false"/>
                  <w:spacing w:lineRule="auto" w:line="240"/>
                  <w:rPr>
                    <w:rFonts w:ascii="Cambria" w:hAnsi="Cambria"/>
                    <w:b/>
                    <w:kern w:val="2"/>
                    <w:sz w:val="26"/>
                    <w:szCs w:val="26"/>
                    <w:lang w:eastAsia="sr-Latn-RS"/>
                    <w14:ligatures w14:val="standardContextual"/>
                  </w:rPr>
                </w:pPr>
                <w:hyperlink w:anchor="_Toc185181921">
                  <w:r>
                    <w:rPr>
                      <w:webHidden/>
                      <w:rStyle w:val="IndexLink"/>
                      <w:rFonts w:eastAsia="Cambria" w:ascii="Cambria" w:hAnsi="Cambria"/>
                      <w:b/>
                      <w:color w:val="646464"/>
                      <w:spacing w:val="-2"/>
                      <w:kern w:val="2"/>
                      <w:sz w:val="26"/>
                      <w:szCs w:val="26"/>
                      <w:u w:val="single"/>
                      <w:lang w:eastAsia="sr-Latn-CS"/>
                    </w:rPr>
                    <w:t>3.4 СТАНОВАЊЕ</w:t>
                  </w:r>
                  <w:r>
                    <w:rPr>
                      <w:webHidden/>
                    </w:rPr>
                    <w:fldChar w:fldCharType="begin"/>
                  </w:r>
                  <w:r>
                    <w:rPr>
                      <w:webHidden/>
                    </w:rPr>
                    <w:instrText xml:space="preserve">PAGEREF _Toc185181921 \h</w:instrText>
                  </w:r>
                  <w:r>
                    <w:rPr>
                      <w:webHidden/>
                    </w:rPr>
                    <w:fldChar w:fldCharType="separate"/>
                  </w:r>
                  <w:r>
                    <w:rPr>
                      <w:rStyle w:val="IndexLink"/>
                      <w:rFonts w:eastAsia="Cambria" w:ascii="Cambria" w:hAnsi="Cambria"/>
                      <w:b/>
                      <w:vanish w:val="false"/>
                      <w:color w:val="7E97AD"/>
                      <w:spacing w:val="-2"/>
                      <w:kern w:val="2"/>
                      <w:sz w:val="26"/>
                      <w:szCs w:val="26"/>
                      <w:lang w:eastAsia="sr-Latn-CS"/>
                    </w:rPr>
                    <w:tab/>
                    <w:t>25</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hyperlink w:anchor="_Toc185181922">
                  <w:r>
                    <w:rPr>
                      <w:webHidden/>
                      <w:rStyle w:val="IndexLink"/>
                      <w:rFonts w:eastAsia="Cambria" w:ascii="Cambria" w:hAnsi="Cambria"/>
                      <w:kern w:val="2"/>
                      <w:sz w:val="20"/>
                      <w:szCs w:val="20"/>
                      <w:u w:val="single"/>
                      <w:lang w:eastAsia="sr-Latn-CS"/>
                    </w:rPr>
                    <w:t>3.4.1 Локалне политике и праксе у области становања</w:t>
                  </w:r>
                  <w:r>
                    <w:rPr>
                      <w:webHidden/>
                    </w:rPr>
                    <w:fldChar w:fldCharType="begin"/>
                  </w:r>
                  <w:r>
                    <w:rPr>
                      <w:webHidden/>
                    </w:rPr>
                    <w:instrText xml:space="preserve">PAGEREF _Toc185181922 \h</w:instrText>
                  </w:r>
                  <w:r>
                    <w:rPr>
                      <w:webHidden/>
                    </w:rPr>
                    <w:fldChar w:fldCharType="separate"/>
                  </w:r>
                  <w:r>
                    <w:rPr>
                      <w:rStyle w:val="IndexLink"/>
                      <w:rFonts w:eastAsia="Cambria" w:ascii="Cambria" w:hAnsi="Cambria"/>
                      <w:vanish w:val="false"/>
                      <w:kern w:val="2"/>
                      <w:sz w:val="20"/>
                      <w:szCs w:val="20"/>
                      <w:lang w:eastAsia="sr-Latn-CS"/>
                    </w:rPr>
                    <w:tab/>
                    <w:t>28</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hyperlink w:anchor="_Toc185181923">
                  <w:r>
                    <w:rPr>
                      <w:webHidden/>
                      <w:rStyle w:val="IndexLink"/>
                      <w:rFonts w:eastAsia="Cambria" w:ascii="Cambria" w:hAnsi="Cambria"/>
                      <w:kern w:val="2"/>
                      <w:sz w:val="20"/>
                      <w:szCs w:val="20"/>
                      <w:u w:val="single"/>
                      <w:lang w:eastAsia="sr-Latn-CS"/>
                    </w:rPr>
                    <w:t>3.4.2 SWOT анализа у области становања</w:t>
                  </w:r>
                  <w:r>
                    <w:rPr>
                      <w:webHidden/>
                    </w:rPr>
                    <w:fldChar w:fldCharType="begin"/>
                  </w:r>
                  <w:r>
                    <w:rPr>
                      <w:webHidden/>
                    </w:rPr>
                    <w:instrText xml:space="preserve">PAGEREF _Toc185181923 \h</w:instrText>
                  </w:r>
                  <w:r>
                    <w:rPr>
                      <w:webHidden/>
                    </w:rPr>
                    <w:fldChar w:fldCharType="separate"/>
                  </w:r>
                  <w:r>
                    <w:rPr>
                      <w:rStyle w:val="IndexLink"/>
                      <w:rFonts w:eastAsia="Cambria" w:ascii="Cambria" w:hAnsi="Cambria"/>
                      <w:vanish w:val="false"/>
                      <w:kern w:val="2"/>
                      <w:sz w:val="20"/>
                      <w:szCs w:val="20"/>
                      <w:lang w:eastAsia="sr-Latn-CS"/>
                    </w:rPr>
                    <w:tab/>
                    <w:t>28</w:t>
                  </w:r>
                  <w:r>
                    <w:rPr>
                      <w:webHidden/>
                    </w:rPr>
                    <w:fldChar w:fldCharType="end"/>
                  </w:r>
                </w:hyperlink>
              </w:p>
              <w:p>
                <w:pPr>
                  <w:pStyle w:val="Normal"/>
                  <w:tabs>
                    <w:tab w:val="clear" w:pos="720"/>
                    <w:tab w:val="left" w:pos="552" w:leader="none"/>
                    <w:tab w:val="right" w:pos="9745" w:leader="dot"/>
                  </w:tabs>
                  <w:suppressAutoHyphens w:val="false"/>
                  <w:spacing w:lineRule="auto" w:line="240"/>
                  <w:rPr>
                    <w:rFonts w:ascii="Cambria" w:hAnsi="Cambria"/>
                    <w:b/>
                    <w:kern w:val="2"/>
                    <w:sz w:val="26"/>
                    <w:szCs w:val="26"/>
                    <w:lang w:eastAsia="sr-Latn-RS"/>
                    <w14:ligatures w14:val="standardContextual"/>
                  </w:rPr>
                </w:pPr>
                <w:hyperlink w:anchor="_Toc185181924">
                  <w:r>
                    <w:rPr>
                      <w:webHidden/>
                      <w:rStyle w:val="IndexLink"/>
                      <w:rFonts w:eastAsia="Cambria" w:ascii="Cambria" w:hAnsi="Cambria"/>
                      <w:b/>
                      <w:color w:val="646464"/>
                      <w:spacing w:val="-2"/>
                      <w:kern w:val="2"/>
                      <w:sz w:val="26"/>
                      <w:szCs w:val="26"/>
                      <w:u w:val="single"/>
                      <w:lang w:eastAsia="sr-Latn-CS"/>
                    </w:rPr>
                    <w:t>3.5 ЗДРАВСТВЕНА ЗАШТИТА</w:t>
                  </w:r>
                  <w:r>
                    <w:rPr>
                      <w:webHidden/>
                    </w:rPr>
                    <w:fldChar w:fldCharType="begin"/>
                  </w:r>
                  <w:r>
                    <w:rPr>
                      <w:webHidden/>
                    </w:rPr>
                    <w:instrText xml:space="preserve">PAGEREF _Toc185181924 \h</w:instrText>
                  </w:r>
                  <w:r>
                    <w:rPr>
                      <w:webHidden/>
                    </w:rPr>
                    <w:fldChar w:fldCharType="separate"/>
                  </w:r>
                  <w:r>
                    <w:rPr>
                      <w:rStyle w:val="IndexLink"/>
                      <w:rFonts w:eastAsia="Cambria" w:ascii="Cambria" w:hAnsi="Cambria"/>
                      <w:b/>
                      <w:vanish w:val="false"/>
                      <w:color w:val="7E97AD"/>
                      <w:spacing w:val="-2"/>
                      <w:kern w:val="2"/>
                      <w:sz w:val="26"/>
                      <w:szCs w:val="26"/>
                      <w:lang w:eastAsia="sr-Latn-CS"/>
                    </w:rPr>
                    <w:tab/>
                    <w:t>29</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hyperlink w:anchor="_Toc185181925">
                  <w:r>
                    <w:rPr>
                      <w:webHidden/>
                      <w:rStyle w:val="IndexLink"/>
                      <w:rFonts w:eastAsia="Cambria" w:ascii="Cambria" w:hAnsi="Cambria"/>
                      <w:kern w:val="2"/>
                      <w:sz w:val="20"/>
                      <w:szCs w:val="20"/>
                      <w:u w:val="single"/>
                      <w:lang w:eastAsia="sr-Latn-CS"/>
                    </w:rPr>
                    <w:t>3.5.1 SWOT анализа у области здравствене заштите</w:t>
                  </w:r>
                  <w:r>
                    <w:rPr>
                      <w:webHidden/>
                    </w:rPr>
                    <w:fldChar w:fldCharType="begin"/>
                  </w:r>
                  <w:r>
                    <w:rPr>
                      <w:webHidden/>
                    </w:rPr>
                    <w:instrText xml:space="preserve">PAGEREF _Toc185181925 \h</w:instrText>
                  </w:r>
                  <w:r>
                    <w:rPr>
                      <w:webHidden/>
                    </w:rPr>
                    <w:fldChar w:fldCharType="separate"/>
                  </w:r>
                  <w:r>
                    <w:rPr>
                      <w:rStyle w:val="IndexLink"/>
                      <w:rFonts w:eastAsia="Cambria" w:ascii="Cambria" w:hAnsi="Cambria"/>
                      <w:vanish w:val="false"/>
                      <w:kern w:val="2"/>
                      <w:sz w:val="20"/>
                      <w:szCs w:val="20"/>
                      <w:lang w:eastAsia="sr-Latn-CS"/>
                    </w:rPr>
                    <w:tab/>
                    <w:t>31</w:t>
                  </w:r>
                  <w:r>
                    <w:rPr>
                      <w:webHidden/>
                    </w:rPr>
                    <w:fldChar w:fldCharType="end"/>
                  </w:r>
                </w:hyperlink>
              </w:p>
              <w:p>
                <w:pPr>
                  <w:pStyle w:val="Normal"/>
                  <w:tabs>
                    <w:tab w:val="clear" w:pos="720"/>
                    <w:tab w:val="left" w:pos="552" w:leader="none"/>
                    <w:tab w:val="right" w:pos="9745" w:leader="dot"/>
                  </w:tabs>
                  <w:suppressAutoHyphens w:val="false"/>
                  <w:spacing w:lineRule="auto" w:line="240"/>
                  <w:rPr>
                    <w:rFonts w:ascii="Cambria" w:hAnsi="Cambria"/>
                    <w:b/>
                    <w:kern w:val="2"/>
                    <w:sz w:val="26"/>
                    <w:szCs w:val="26"/>
                    <w:lang w:eastAsia="sr-Latn-RS"/>
                    <w14:ligatures w14:val="standardContextual"/>
                  </w:rPr>
                </w:pPr>
                <w:hyperlink w:anchor="_Toc185181926">
                  <w:r>
                    <w:rPr>
                      <w:webHidden/>
                      <w:rStyle w:val="IndexLink"/>
                      <w:rFonts w:eastAsia="Cambria" w:ascii="Cambria" w:hAnsi="Cambria"/>
                      <w:b/>
                      <w:color w:val="646464"/>
                      <w:spacing w:val="-2"/>
                      <w:kern w:val="2"/>
                      <w:sz w:val="26"/>
                      <w:szCs w:val="26"/>
                      <w:u w:val="single"/>
                      <w:lang w:eastAsia="sr-Latn-CS"/>
                    </w:rPr>
                    <w:t>3.6 СОЦИЈАЛНА ЗАШТИТА</w:t>
                  </w:r>
                  <w:r>
                    <w:rPr>
                      <w:webHidden/>
                    </w:rPr>
                    <w:fldChar w:fldCharType="begin"/>
                  </w:r>
                  <w:r>
                    <w:rPr>
                      <w:webHidden/>
                    </w:rPr>
                    <w:instrText xml:space="preserve">PAGEREF _Toc185181926 \h</w:instrText>
                  </w:r>
                  <w:r>
                    <w:rPr>
                      <w:webHidden/>
                    </w:rPr>
                    <w:fldChar w:fldCharType="separate"/>
                  </w:r>
                  <w:r>
                    <w:rPr>
                      <w:rStyle w:val="IndexLink"/>
                      <w:rFonts w:eastAsia="Cambria" w:ascii="Cambria" w:hAnsi="Cambria"/>
                      <w:b/>
                      <w:vanish w:val="false"/>
                      <w:color w:val="7E97AD"/>
                      <w:spacing w:val="-2"/>
                      <w:kern w:val="2"/>
                      <w:sz w:val="26"/>
                      <w:szCs w:val="26"/>
                      <w:lang w:eastAsia="sr-Latn-CS"/>
                    </w:rPr>
                    <w:tab/>
                    <w:t>32</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hyperlink w:anchor="_Toc185181927">
                  <w:r>
                    <w:rPr>
                      <w:webHidden/>
                      <w:rStyle w:val="IndexLink"/>
                      <w:rFonts w:eastAsia="Cambria" w:ascii="Cambria" w:hAnsi="Cambria"/>
                      <w:kern w:val="2"/>
                      <w:sz w:val="20"/>
                      <w:szCs w:val="20"/>
                      <w:u w:val="single"/>
                      <w:lang w:eastAsia="sr-Latn-CS"/>
                    </w:rPr>
                    <w:t>3.6.1 Локалне политике и праксе у области социјалне заштите</w:t>
                  </w:r>
                  <w:r>
                    <w:rPr>
                      <w:webHidden/>
                    </w:rPr>
                    <w:fldChar w:fldCharType="begin"/>
                  </w:r>
                  <w:r>
                    <w:rPr>
                      <w:webHidden/>
                    </w:rPr>
                    <w:instrText xml:space="preserve">PAGEREF _Toc185181927 \h</w:instrText>
                  </w:r>
                  <w:r>
                    <w:rPr>
                      <w:webHidden/>
                    </w:rPr>
                    <w:fldChar w:fldCharType="separate"/>
                  </w:r>
                  <w:r>
                    <w:rPr>
                      <w:rStyle w:val="IndexLink"/>
                      <w:rFonts w:eastAsia="Cambria" w:ascii="Cambria" w:hAnsi="Cambria"/>
                      <w:vanish w:val="false"/>
                      <w:kern w:val="2"/>
                      <w:sz w:val="20"/>
                      <w:szCs w:val="20"/>
                      <w:lang w:eastAsia="sr-Latn-CS"/>
                    </w:rPr>
                    <w:tab/>
                    <w:t>35</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hyperlink w:anchor="_Toc185181928">
                  <w:r>
                    <w:rPr>
                      <w:webHidden/>
                      <w:rStyle w:val="IndexLink"/>
                      <w:rFonts w:eastAsia="Cambria" w:ascii="Cambria" w:hAnsi="Cambria"/>
                      <w:kern w:val="2"/>
                      <w:sz w:val="20"/>
                      <w:szCs w:val="20"/>
                      <w:u w:val="single"/>
                      <w:lang w:eastAsia="sr-Latn-CS"/>
                    </w:rPr>
                    <w:t>3.6.2 SWOT анализа у области социјалне заштите</w:t>
                  </w:r>
                  <w:r>
                    <w:rPr>
                      <w:webHidden/>
                    </w:rPr>
                    <w:fldChar w:fldCharType="begin"/>
                  </w:r>
                  <w:r>
                    <w:rPr>
                      <w:webHidden/>
                    </w:rPr>
                    <w:instrText xml:space="preserve">PAGEREF _Toc185181928 \h</w:instrText>
                  </w:r>
                  <w:r>
                    <w:rPr>
                      <w:webHidden/>
                    </w:rPr>
                    <w:fldChar w:fldCharType="separate"/>
                  </w:r>
                  <w:r>
                    <w:rPr>
                      <w:rStyle w:val="IndexLink"/>
                      <w:rFonts w:eastAsia="Cambria" w:ascii="Cambria" w:hAnsi="Cambria"/>
                      <w:vanish w:val="false"/>
                      <w:kern w:val="2"/>
                      <w:sz w:val="20"/>
                      <w:szCs w:val="20"/>
                      <w:lang w:eastAsia="sr-Latn-CS"/>
                    </w:rPr>
                    <w:tab/>
                    <w:t>35</w:t>
                  </w:r>
                  <w:r>
                    <w:rPr>
                      <w:webHidden/>
                    </w:rPr>
                    <w:fldChar w:fldCharType="end"/>
                  </w:r>
                </w:hyperlink>
              </w:p>
              <w:p>
                <w:pPr>
                  <w:pStyle w:val="Normal"/>
                  <w:tabs>
                    <w:tab w:val="clear" w:pos="720"/>
                    <w:tab w:val="left" w:pos="552" w:leader="none"/>
                    <w:tab w:val="right" w:pos="9745" w:leader="dot"/>
                  </w:tabs>
                  <w:suppressAutoHyphens w:val="false"/>
                  <w:spacing w:lineRule="auto" w:line="240"/>
                  <w:rPr>
                    <w:rFonts w:ascii="Cambria" w:hAnsi="Cambria"/>
                    <w:b/>
                    <w:kern w:val="2"/>
                    <w:sz w:val="26"/>
                    <w:szCs w:val="26"/>
                    <w:lang w:eastAsia="sr-Latn-RS"/>
                    <w14:ligatures w14:val="standardContextual"/>
                  </w:rPr>
                </w:pPr>
                <w:hyperlink w:anchor="_Toc185181929">
                  <w:r>
                    <w:rPr>
                      <w:webHidden/>
                      <w:rStyle w:val="IndexLink"/>
                      <w:rFonts w:eastAsia="Cambria" w:ascii="Cambria" w:hAnsi="Cambria"/>
                      <w:b/>
                      <w:color w:val="646464"/>
                      <w:spacing w:val="-2"/>
                      <w:kern w:val="2"/>
                      <w:sz w:val="26"/>
                      <w:szCs w:val="26"/>
                      <w:u w:val="single"/>
                      <w:lang w:eastAsia="sr-Latn-CS"/>
                    </w:rPr>
                    <w:t>3.7 БОРБА ПРОТИВ ЦИГАНИЗМА И ДИСКРИМИНАЦИЈЕ</w:t>
                  </w:r>
                  <w:r>
                    <w:rPr>
                      <w:webHidden/>
                    </w:rPr>
                    <w:fldChar w:fldCharType="begin"/>
                  </w:r>
                  <w:r>
                    <w:rPr>
                      <w:webHidden/>
                    </w:rPr>
                    <w:instrText xml:space="preserve">PAGEREF _Toc185181929 \h</w:instrText>
                  </w:r>
                  <w:r>
                    <w:rPr>
                      <w:webHidden/>
                    </w:rPr>
                    <w:fldChar w:fldCharType="separate"/>
                  </w:r>
                  <w:r>
                    <w:rPr>
                      <w:rStyle w:val="IndexLink"/>
                      <w:rFonts w:eastAsia="Cambria" w:ascii="Cambria" w:hAnsi="Cambria"/>
                      <w:b/>
                      <w:vanish w:val="false"/>
                      <w:color w:val="7E97AD"/>
                      <w:spacing w:val="-2"/>
                      <w:kern w:val="2"/>
                      <w:sz w:val="26"/>
                      <w:szCs w:val="26"/>
                      <w:lang w:eastAsia="sr-Latn-CS"/>
                    </w:rPr>
                    <w:tab/>
                    <w:t>37</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hyperlink w:anchor="_Toc185181930">
                  <w:r>
                    <w:rPr>
                      <w:webHidden/>
                      <w:rStyle w:val="IndexLink"/>
                      <w:rFonts w:eastAsia="Cambria" w:ascii="Cambria" w:hAnsi="Cambria"/>
                      <w:kern w:val="2"/>
                      <w:sz w:val="20"/>
                      <w:szCs w:val="20"/>
                      <w:u w:val="single"/>
                      <w:lang w:eastAsia="sr-Latn-CS"/>
                    </w:rPr>
                    <w:t>3.7.1 SWOT анализа у области борбе против дискриминације</w:t>
                  </w:r>
                  <w:r>
                    <w:rPr>
                      <w:webHidden/>
                    </w:rPr>
                    <w:fldChar w:fldCharType="begin"/>
                  </w:r>
                  <w:r>
                    <w:rPr>
                      <w:webHidden/>
                    </w:rPr>
                    <w:instrText xml:space="preserve">PAGEREF _Toc185181930 \h</w:instrText>
                  </w:r>
                  <w:r>
                    <w:rPr>
                      <w:webHidden/>
                    </w:rPr>
                    <w:fldChar w:fldCharType="separate"/>
                  </w:r>
                  <w:r>
                    <w:rPr>
                      <w:rStyle w:val="IndexLink"/>
                      <w:rFonts w:eastAsia="Cambria" w:ascii="Cambria" w:hAnsi="Cambria"/>
                      <w:vanish w:val="false"/>
                      <w:kern w:val="2"/>
                      <w:sz w:val="20"/>
                      <w:szCs w:val="20"/>
                      <w:lang w:eastAsia="sr-Latn-CS"/>
                    </w:rPr>
                    <w:tab/>
                    <w:t>40</w:t>
                  </w:r>
                  <w:r>
                    <w:rPr>
                      <w:webHidden/>
                    </w:rPr>
                    <w:fldChar w:fldCharType="end"/>
                  </w:r>
                </w:hyperlink>
              </w:p>
              <w:p>
                <w:pPr>
                  <w:pStyle w:val="Normal"/>
                  <w:tabs>
                    <w:tab w:val="clear" w:pos="720"/>
                    <w:tab w:val="left" w:pos="552" w:leader="none"/>
                    <w:tab w:val="right" w:pos="9745" w:leader="dot"/>
                  </w:tabs>
                  <w:suppressAutoHyphens w:val="false"/>
                  <w:spacing w:lineRule="auto" w:line="240"/>
                  <w:rPr>
                    <w:rFonts w:ascii="Cambria" w:hAnsi="Cambria"/>
                    <w:b/>
                    <w:kern w:val="2"/>
                    <w:sz w:val="26"/>
                    <w:szCs w:val="26"/>
                    <w:lang w:eastAsia="sr-Latn-RS"/>
                    <w14:ligatures w14:val="standardContextual"/>
                  </w:rPr>
                </w:pPr>
                <w:hyperlink w:anchor="_Toc185181931">
                  <w:r>
                    <w:rPr>
                      <w:webHidden/>
                      <w:rStyle w:val="IndexLink"/>
                      <w:rFonts w:eastAsia="Cambria" w:ascii="Cambria" w:hAnsi="Cambria"/>
                      <w:b/>
                      <w:color w:val="646464"/>
                      <w:spacing w:val="-2"/>
                      <w:kern w:val="2"/>
                      <w:sz w:val="26"/>
                      <w:szCs w:val="26"/>
                      <w:u w:val="single"/>
                      <w:lang w:eastAsia="sr-Latn-CS"/>
                    </w:rPr>
                    <w:t>3.8  ПАРТИЦИПАЦИЈА</w:t>
                  </w:r>
                  <w:r>
                    <w:rPr>
                      <w:webHidden/>
                    </w:rPr>
                    <w:fldChar w:fldCharType="begin"/>
                  </w:r>
                  <w:r>
                    <w:rPr>
                      <w:webHidden/>
                    </w:rPr>
                    <w:instrText xml:space="preserve">PAGEREF _Toc185181931 \h</w:instrText>
                  </w:r>
                  <w:r>
                    <w:rPr>
                      <w:webHidden/>
                    </w:rPr>
                    <w:fldChar w:fldCharType="separate"/>
                  </w:r>
                  <w:r>
                    <w:rPr>
                      <w:rStyle w:val="IndexLink"/>
                      <w:rFonts w:eastAsia="Cambria" w:ascii="Cambria" w:hAnsi="Cambria"/>
                      <w:b/>
                      <w:vanish w:val="false"/>
                      <w:color w:val="7E97AD"/>
                      <w:spacing w:val="-2"/>
                      <w:kern w:val="2"/>
                      <w:sz w:val="26"/>
                      <w:szCs w:val="26"/>
                      <w:lang w:eastAsia="sr-Latn-CS"/>
                    </w:rPr>
                    <w:tab/>
                    <w:t>41</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hyperlink w:anchor="_Toc185181932">
                  <w:r>
                    <w:rPr>
                      <w:webHidden/>
                      <w:rStyle w:val="IndexLink"/>
                      <w:rFonts w:eastAsia="Cambria" w:ascii="Cambria" w:hAnsi="Cambria"/>
                      <w:kern w:val="2"/>
                      <w:sz w:val="20"/>
                      <w:szCs w:val="20"/>
                      <w:u w:val="single"/>
                      <w:lang w:eastAsia="sr-Latn-CS"/>
                    </w:rPr>
                    <w:t>3.8.1 SWOT анализа у области партиципације</w:t>
                  </w:r>
                  <w:r>
                    <w:rPr>
                      <w:webHidden/>
                    </w:rPr>
                    <w:fldChar w:fldCharType="begin"/>
                  </w:r>
                  <w:r>
                    <w:rPr>
                      <w:webHidden/>
                    </w:rPr>
                    <w:instrText xml:space="preserve">PAGEREF _Toc185181932 \h</w:instrText>
                  </w:r>
                  <w:r>
                    <w:rPr>
                      <w:webHidden/>
                    </w:rPr>
                    <w:fldChar w:fldCharType="separate"/>
                  </w:r>
                  <w:r>
                    <w:rPr>
                      <w:rStyle w:val="IndexLink"/>
                      <w:rFonts w:eastAsia="Cambria" w:ascii="Cambria" w:hAnsi="Cambria"/>
                      <w:vanish w:val="false"/>
                      <w:kern w:val="2"/>
                      <w:sz w:val="20"/>
                      <w:szCs w:val="20"/>
                      <w:lang w:eastAsia="sr-Latn-CS"/>
                    </w:rPr>
                    <w:tab/>
                    <w:t>43</w:t>
                  </w:r>
                  <w:r>
                    <w:rPr>
                      <w:webHidden/>
                    </w:rPr>
                    <w:fldChar w:fldCharType="end"/>
                  </w:r>
                </w:hyperlink>
              </w:p>
              <w:p>
                <w:pPr>
                  <w:pStyle w:val="Normal"/>
                  <w:tabs>
                    <w:tab w:val="clear" w:pos="720"/>
                    <w:tab w:val="left" w:pos="552" w:leader="none"/>
                    <w:tab w:val="right" w:pos="9745" w:leader="dot"/>
                  </w:tabs>
                  <w:suppressAutoHyphens w:val="false"/>
                  <w:spacing w:lineRule="auto" w:line="240"/>
                  <w:rPr>
                    <w:rFonts w:ascii="Cambria" w:hAnsi="Cambria"/>
                    <w:b/>
                    <w:kern w:val="2"/>
                    <w:sz w:val="26"/>
                    <w:szCs w:val="26"/>
                    <w:lang w:eastAsia="sr-Latn-RS"/>
                    <w14:ligatures w14:val="standardContextual"/>
                  </w:rPr>
                </w:pPr>
                <w:hyperlink w:anchor="_Toc185181933">
                  <w:r>
                    <w:rPr>
                      <w:webHidden/>
                      <w:rStyle w:val="IndexLink"/>
                      <w:rFonts w:eastAsia="Cambria" w:ascii="Cambria" w:hAnsi="Cambria"/>
                      <w:b/>
                      <w:color w:val="646464"/>
                      <w:spacing w:val="-2"/>
                      <w:kern w:val="2"/>
                      <w:sz w:val="26"/>
                      <w:szCs w:val="26"/>
                      <w:u w:val="single"/>
                      <w:lang w:eastAsia="sr-Latn-CS"/>
                    </w:rPr>
                    <w:t>4. ДЕФИНИСАЊЕ ЖЕЉЕНЕ ПРОМЕНЕ</w:t>
                  </w:r>
                  <w:r>
                    <w:rPr>
                      <w:webHidden/>
                    </w:rPr>
                    <w:fldChar w:fldCharType="begin"/>
                  </w:r>
                  <w:r>
                    <w:rPr>
                      <w:webHidden/>
                    </w:rPr>
                    <w:instrText xml:space="preserve">PAGEREF _Toc185181933 \h</w:instrText>
                  </w:r>
                  <w:r>
                    <w:rPr>
                      <w:webHidden/>
                    </w:rPr>
                    <w:fldChar w:fldCharType="separate"/>
                  </w:r>
                  <w:r>
                    <w:rPr>
                      <w:rStyle w:val="IndexLink"/>
                      <w:rFonts w:eastAsia="Cambria" w:ascii="Cambria" w:hAnsi="Cambria"/>
                      <w:b/>
                      <w:vanish w:val="false"/>
                      <w:color w:val="7E97AD"/>
                      <w:spacing w:val="-2"/>
                      <w:kern w:val="2"/>
                      <w:sz w:val="26"/>
                      <w:szCs w:val="26"/>
                      <w:lang w:eastAsia="sr-Latn-CS"/>
                    </w:rPr>
                    <w:tab/>
                    <w:t>44</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hyperlink w:anchor="_Toc185181934">
                  <w:r>
                    <w:rPr>
                      <w:webHidden/>
                      <w:rStyle w:val="IndexLink"/>
                      <w:rFonts w:eastAsia="Cambria" w:ascii="Cambria" w:hAnsi="Cambria"/>
                      <w:kern w:val="2"/>
                      <w:sz w:val="20"/>
                      <w:szCs w:val="20"/>
                      <w:u w:val="single"/>
                      <w:lang w:eastAsia="sr-Latn-CS"/>
                    </w:rPr>
                    <w:t>4.1 Визија</w:t>
                  </w:r>
                  <w:r>
                    <w:rPr>
                      <w:webHidden/>
                    </w:rPr>
                    <w:fldChar w:fldCharType="begin"/>
                  </w:r>
                  <w:r>
                    <w:rPr>
                      <w:webHidden/>
                    </w:rPr>
                    <w:instrText xml:space="preserve">PAGEREF _Toc185181934 \h</w:instrText>
                  </w:r>
                  <w:r>
                    <w:rPr>
                      <w:webHidden/>
                    </w:rPr>
                    <w:fldChar w:fldCharType="separate"/>
                  </w:r>
                  <w:r>
                    <w:rPr>
                      <w:rStyle w:val="IndexLink"/>
                      <w:rFonts w:eastAsia="Cambria" w:ascii="Cambria" w:hAnsi="Cambria"/>
                      <w:vanish w:val="false"/>
                      <w:kern w:val="2"/>
                      <w:sz w:val="20"/>
                      <w:szCs w:val="20"/>
                      <w:lang w:eastAsia="sr-Latn-CS"/>
                    </w:rPr>
                    <w:tab/>
                    <w:t>44</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r>
                  <w:rPr>
                    <w:rFonts w:eastAsia="Cambria" w:ascii="Cambria" w:hAnsi="Cambria"/>
                    <w:kern w:val="2"/>
                    <w:sz w:val="20"/>
                    <w:szCs w:val="20"/>
                    <w:u w:val="single"/>
                    <w:lang w:eastAsia="sr-Latn-CS"/>
                  </w:rPr>
                  <w:t xml:space="preserve">4.2 </w:t>
                </w:r>
                <w:hyperlink w:anchor="_Toc185181935">
                  <w:r>
                    <w:rPr>
                      <w:webHidden/>
                      <w:rStyle w:val="IndexLink"/>
                      <w:rFonts w:eastAsia="Cambria" w:ascii="Cambria" w:hAnsi="Cambria"/>
                      <w:kern w:val="2"/>
                      <w:sz w:val="20"/>
                      <w:szCs w:val="20"/>
                      <w:u w:val="single"/>
                      <w:lang w:eastAsia="sr-Latn-CS"/>
                    </w:rPr>
                    <w:t>Општи циљ</w:t>
                  </w:r>
                  <w:r>
                    <w:rPr>
                      <w:webHidden/>
                    </w:rPr>
                    <w:fldChar w:fldCharType="begin"/>
                  </w:r>
                  <w:r>
                    <w:rPr>
                      <w:webHidden/>
                    </w:rPr>
                    <w:instrText xml:space="preserve">PAGEREF _Toc185181935 \h</w:instrText>
                  </w:r>
                  <w:r>
                    <w:rPr>
                      <w:webHidden/>
                    </w:rPr>
                    <w:fldChar w:fldCharType="separate"/>
                  </w:r>
                  <w:r>
                    <w:rPr>
                      <w:rStyle w:val="IndexLink"/>
                      <w:rFonts w:eastAsia="Cambria" w:ascii="Cambria" w:hAnsi="Cambria"/>
                      <w:vanish w:val="false"/>
                      <w:kern w:val="2"/>
                      <w:sz w:val="20"/>
                      <w:szCs w:val="20"/>
                      <w:lang w:eastAsia="sr-Latn-CS"/>
                    </w:rPr>
                    <w:tab/>
                    <w:t>44</w:t>
                  </w:r>
                  <w:r>
                    <w:rPr>
                      <w:webHidden/>
                    </w:rPr>
                    <w:fldChar w:fldCharType="end"/>
                  </w:r>
                </w:hyperlink>
              </w:p>
              <w:p>
                <w:pPr>
                  <w:pStyle w:val="Normal"/>
                  <w:tabs>
                    <w:tab w:val="clear" w:pos="720"/>
                    <w:tab w:val="right" w:pos="8873" w:leader="dot"/>
                  </w:tabs>
                  <w:suppressAutoHyphens w:val="false"/>
                  <w:spacing w:lineRule="auto" w:line="240"/>
                  <w:ind w:left="200"/>
                  <w:rPr>
                    <w:rFonts w:ascii="Cambria" w:hAnsi="Cambria"/>
                    <w:kern w:val="2"/>
                    <w:sz w:val="22"/>
                    <w:szCs w:val="22"/>
                    <w:lang w:eastAsia="sr-Latn-RS"/>
                    <w14:ligatures w14:val="standardContextual"/>
                  </w:rPr>
                </w:pPr>
                <w:r>
                  <w:rPr>
                    <w:rFonts w:eastAsia="Cambria" w:ascii="Cambria" w:hAnsi="Cambria"/>
                    <w:kern w:val="2"/>
                    <w:sz w:val="20"/>
                    <w:szCs w:val="20"/>
                    <w:u w:val="single"/>
                    <w:lang w:eastAsia="sr-Latn-CS"/>
                  </w:rPr>
                  <w:t xml:space="preserve">4.3 </w:t>
                </w:r>
                <w:hyperlink w:anchor="_Toc185181936">
                  <w:r>
                    <w:rPr>
                      <w:webHidden/>
                      <w:rStyle w:val="IndexLink"/>
                      <w:rFonts w:eastAsia="Cambria" w:ascii="Cambria" w:hAnsi="Cambria"/>
                      <w:kern w:val="2"/>
                      <w:sz w:val="20"/>
                      <w:szCs w:val="20"/>
                      <w:u w:val="single"/>
                      <w:lang w:eastAsia="sr-Latn-CS"/>
                    </w:rPr>
                    <w:t>Посебни циљеви и мере</w:t>
                  </w:r>
                  <w:r>
                    <w:rPr>
                      <w:webHidden/>
                    </w:rPr>
                    <w:fldChar w:fldCharType="begin"/>
                  </w:r>
                  <w:r>
                    <w:rPr>
                      <w:webHidden/>
                    </w:rPr>
                    <w:instrText xml:space="preserve">PAGEREF _Toc185181936 \h</w:instrText>
                  </w:r>
                  <w:r>
                    <w:rPr>
                      <w:webHidden/>
                    </w:rPr>
                    <w:fldChar w:fldCharType="separate"/>
                  </w:r>
                  <w:r>
                    <w:rPr>
                      <w:rStyle w:val="IndexLink"/>
                      <w:rFonts w:eastAsia="Cambria" w:ascii="Cambria" w:hAnsi="Cambria"/>
                      <w:vanish w:val="false"/>
                      <w:kern w:val="2"/>
                      <w:sz w:val="20"/>
                      <w:szCs w:val="20"/>
                      <w:lang w:eastAsia="sr-Latn-CS"/>
                    </w:rPr>
                    <w:tab/>
                    <w:t>45</w:t>
                  </w:r>
                  <w:r>
                    <w:rPr>
                      <w:webHidden/>
                    </w:rPr>
                    <w:fldChar w:fldCharType="end"/>
                  </w:r>
                </w:hyperlink>
              </w:p>
              <w:p>
                <w:pPr>
                  <w:pStyle w:val="Normal"/>
                  <w:tabs>
                    <w:tab w:val="clear" w:pos="720"/>
                    <w:tab w:val="left" w:pos="552" w:leader="none"/>
                    <w:tab w:val="right" w:pos="9745" w:leader="dot"/>
                  </w:tabs>
                  <w:suppressAutoHyphens w:val="false"/>
                  <w:spacing w:lineRule="auto" w:line="240"/>
                  <w:rPr>
                    <w:rFonts w:ascii="Cambria" w:hAnsi="Cambria"/>
                    <w:b/>
                    <w:kern w:val="2"/>
                    <w:sz w:val="26"/>
                    <w:szCs w:val="26"/>
                    <w:lang w:eastAsia="sr-Latn-RS"/>
                    <w14:ligatures w14:val="standardContextual"/>
                  </w:rPr>
                </w:pPr>
                <w:r>
                  <w:rPr>
                    <w:rFonts w:eastAsia="Cambria" w:ascii="Cambria" w:hAnsi="Cambria"/>
                    <w:b/>
                    <w:color w:val="646464"/>
                    <w:spacing w:val="-2"/>
                    <w:kern w:val="2"/>
                    <w:sz w:val="26"/>
                    <w:szCs w:val="26"/>
                    <w:u w:val="single"/>
                    <w:lang w:eastAsia="sr-Latn-CS"/>
                  </w:rPr>
                  <w:t>5. АКЦИОНИ ПЛАН</w:t>
                </w:r>
                <w:r>
                  <w:rPr>
                    <w:rFonts w:eastAsia="Cambria" w:ascii="Cambria" w:hAnsi="Cambria"/>
                    <w:b/>
                    <w:vanish w:val="false"/>
                    <w:color w:val="7E97AD"/>
                    <w:spacing w:val="-2"/>
                    <w:kern w:val="2"/>
                    <w:sz w:val="26"/>
                    <w:szCs w:val="26"/>
                    <w:lang w:eastAsia="sr-Latn-CS"/>
                  </w:rPr>
                  <w:tab/>
                  <w:t>49</w:t>
                </w:r>
              </w:p>
              <w:p>
                <w:pPr>
                  <w:pStyle w:val="Normal"/>
                  <w:tabs>
                    <w:tab w:val="clear" w:pos="720"/>
                    <w:tab w:val="left" w:pos="552" w:leader="none"/>
                    <w:tab w:val="right" w:pos="9745" w:leader="dot"/>
                  </w:tabs>
                  <w:suppressAutoHyphens w:val="false"/>
                  <w:spacing w:lineRule="auto" w:line="240"/>
                  <w:rPr>
                    <w:rFonts w:ascii="Cambria" w:hAnsi="Cambria"/>
                    <w:b/>
                    <w:kern w:val="2"/>
                    <w:sz w:val="26"/>
                    <w:szCs w:val="26"/>
                    <w:lang w:eastAsia="sr-Latn-RS"/>
                    <w14:ligatures w14:val="standardContextual"/>
                  </w:rPr>
                </w:pPr>
                <w:r>
                  <w:rPr>
                    <w:rFonts w:eastAsia="Cambria" w:ascii="Cambria" w:hAnsi="Cambria"/>
                    <w:b/>
                    <w:color w:val="646464"/>
                    <w:spacing w:val="-2"/>
                    <w:kern w:val="2"/>
                    <w:sz w:val="26"/>
                    <w:szCs w:val="26"/>
                    <w:u w:val="single"/>
                    <w:lang w:eastAsia="sr-Latn-CS"/>
                  </w:rPr>
                  <w:t>6. ОКВИР ПРОГРАМСКОГ БУЏЕТА ЗА СПРОВОЂЕЊЕ АКЦИОНОГ ПЛАНА</w:t>
                </w:r>
                <w:r>
                  <w:rPr>
                    <w:rFonts w:eastAsia="Cambria" w:ascii="Cambria" w:hAnsi="Cambria"/>
                    <w:b/>
                    <w:vanish w:val="false"/>
                    <w:color w:val="7E97AD"/>
                    <w:spacing w:val="-2"/>
                    <w:kern w:val="2"/>
                    <w:sz w:val="26"/>
                    <w:szCs w:val="26"/>
                    <w:lang w:eastAsia="sr-Latn-CS"/>
                  </w:rPr>
                  <w:tab/>
                  <w:t>72</w:t>
                </w:r>
              </w:p>
              <w:p>
                <w:pPr>
                  <w:pStyle w:val="Normal"/>
                  <w:tabs>
                    <w:tab w:val="clear" w:pos="720"/>
                    <w:tab w:val="left" w:pos="552" w:leader="none"/>
                    <w:tab w:val="right" w:pos="9745" w:leader="dot"/>
                  </w:tabs>
                  <w:suppressAutoHyphens w:val="false"/>
                  <w:spacing w:lineRule="auto" w:line="240"/>
                  <w:rPr>
                    <w:rFonts w:ascii="Cambria" w:hAnsi="Cambria"/>
                    <w:b/>
                    <w:kern w:val="2"/>
                    <w:sz w:val="26"/>
                    <w:szCs w:val="26"/>
                    <w:lang w:eastAsia="sr-Latn-RS"/>
                    <w14:ligatures w14:val="standardContextual"/>
                  </w:rPr>
                </w:pPr>
                <w:r>
                  <w:rPr>
                    <w:rFonts w:eastAsia="Cambria" w:ascii="Cambria" w:hAnsi="Cambria"/>
                    <w:b/>
                    <w:color w:val="646464"/>
                    <w:spacing w:val="-2"/>
                    <w:kern w:val="2"/>
                    <w:sz w:val="26"/>
                    <w:szCs w:val="26"/>
                    <w:u w:val="single"/>
                    <w:lang w:eastAsia="sr-Latn-CS"/>
                  </w:rPr>
                  <w:t xml:space="preserve">7. </w:t>
                </w:r>
                <w:r>
                  <w:rPr>
                    <w:rFonts w:eastAsia="Calibri" w:ascii="Cambria" w:hAnsi="Cambria"/>
                    <w:b/>
                    <w:color w:val="646464"/>
                    <w:spacing w:val="-2"/>
                    <w:kern w:val="2"/>
                    <w:sz w:val="26"/>
                    <w:szCs w:val="26"/>
                    <w:u w:val="single"/>
                    <w:lang w:eastAsia="sr-Latn-CS"/>
                  </w:rPr>
                  <w:t>ОКВИР ЗА ПРАЋЕЊЕ, ВРЕДНОВАЊЕ УЧИНКА И ИЗВЕШТАВАЊЕ О СПРОВОЂЕЊУ ЛАП-а</w:t>
                </w:r>
                <w:r>
                  <w:rPr>
                    <w:rFonts w:eastAsia="Cambria" w:ascii="Cambria" w:hAnsi="Cambria"/>
                    <w:b/>
                    <w:vanish w:val="false"/>
                    <w:color w:val="7E97AD"/>
                    <w:spacing w:val="-2"/>
                    <w:kern w:val="2"/>
                    <w:sz w:val="26"/>
                    <w:szCs w:val="26"/>
                    <w:lang w:eastAsia="sr-Latn-CS"/>
                  </w:rPr>
                  <w:tab/>
                  <w:t>79</w:t>
                </w:r>
              </w:p>
              <w:p>
                <w:pPr>
                  <w:pStyle w:val="Normal"/>
                  <w:suppressAutoHyphens w:val="false"/>
                  <w:spacing w:lineRule="auto" w:line="240" w:before="40" w:after="160"/>
                  <w:rPr>
                    <w:rFonts w:ascii="Cambria" w:hAnsi="Cambria" w:eastAsia="Cambria"/>
                    <w:b/>
                    <w:bCs/>
                    <w:color w:val="595959"/>
                    <w:kern w:val="2"/>
                    <w:sz w:val="20"/>
                    <w:szCs w:val="20"/>
                    <w:lang w:eastAsia="sr-Latn-CS"/>
                  </w:rPr>
                </w:pPr>
                <w:r>
                  <w:rPr>
                    <w:rFonts w:eastAsia="Cambria" w:ascii="Cambria" w:hAnsi="Cambria"/>
                    <w:b/>
                    <w:bCs/>
                    <w:color w:val="595959"/>
                    <w:kern w:val="2"/>
                    <w:sz w:val="20"/>
                    <w:szCs w:val="20"/>
                    <w:lang w:eastAsia="sr-Latn-CS"/>
                  </w:rPr>
                </w:r>
                <w:r>
                  <w:rPr>
                    <w:sz w:val="20"/>
                    <w:b/>
                    <w:kern w:val="2"/>
                    <w:szCs w:val="20"/>
                    <w:bCs/>
                    <w:rFonts w:eastAsia="Cambria" w:ascii="Cambria" w:hAnsi="Cambria"/>
                    <w:color w:val="595959"/>
                    <w:lang w:eastAsia="sr-Latn-CS"/>
                  </w:rPr>
                  <w:fldChar w:fldCharType="end"/>
                </w:r>
              </w:p>
            </w:sdtContent>
          </w:sdt>
          <w:p>
            <w:pPr>
              <w:pStyle w:val="Normal"/>
              <w:widowControl w:val="false"/>
              <w:rPr>
                <w:rFonts w:ascii="Cambria" w:hAnsi="Cambria" w:cs="Arial"/>
                <w:b/>
                <w:bCs/>
                <w:sz w:val="32"/>
                <w:szCs w:val="32"/>
              </w:rPr>
            </w:pPr>
            <w:r>
              <w:rPr>
                <w:rFonts w:cs="Arial" w:ascii="Cambria" w:hAnsi="Cambria"/>
                <w:b/>
                <w:bCs/>
                <w:sz w:val="32"/>
                <w:szCs w:val="32"/>
              </w:rPr>
            </w:r>
          </w:p>
        </w:tc>
      </w:tr>
    </w:tbl>
    <w:p>
      <w:pPr>
        <w:sectPr>
          <w:headerReference w:type="default" r:id="rId4"/>
          <w:type w:val="nextPage"/>
          <w:pgSz w:w="12240" w:h="15840"/>
          <w:pgMar w:left="1440" w:right="1440" w:gutter="0" w:header="720" w:top="1440" w:footer="0" w:bottom="1440"/>
          <w:pgNumType w:fmt="lowerRoman"/>
          <w:formProt w:val="false"/>
          <w:titlePg/>
          <w:textDirection w:val="lrTb"/>
          <w:docGrid w:type="default" w:linePitch="326" w:charSpace="4294960332"/>
        </w:sectPr>
      </w:pPr>
    </w:p>
    <w:p>
      <w:pPr>
        <w:pStyle w:val="Normal"/>
        <w:rPr>
          <w:rFonts w:ascii="Cambria" w:hAnsi="Cambria" w:cs="Arial"/>
          <w:b/>
          <w:bCs/>
          <w:color w:themeColor="accent5" w:themeShade="80" w:val="494142"/>
          <w:sz w:val="32"/>
          <w:szCs w:val="32"/>
          <w:lang w:val="en-GB"/>
        </w:rPr>
      </w:pPr>
      <w:r>
        <w:rPr>
          <w:rFonts w:cs="Arial" w:ascii="Cambria" w:hAnsi="Cambria"/>
          <w:b/>
          <w:bCs/>
          <w:color w:themeColor="accent5" w:themeShade="80" w:val="494142"/>
          <w:sz w:val="32"/>
          <w:szCs w:val="32"/>
        </w:rPr>
        <w:t xml:space="preserve"> </w:t>
      </w:r>
      <w:r>
        <w:rPr>
          <w:rFonts w:cs="Arial" w:ascii="Cambria" w:hAnsi="Cambria"/>
          <w:b/>
          <w:bCs/>
          <w:color w:themeColor="accent5" w:themeShade="80" w:val="494142"/>
          <w:sz w:val="32"/>
          <w:szCs w:val="32"/>
        </w:rPr>
        <w:t xml:space="preserve">УВОДНА РЕЧ ПРЕДСЕДНИЦЕ ОПШТИНЕ </w:t>
      </w:r>
    </w:p>
    <w:p>
      <w:pPr>
        <w:pStyle w:val="Textbody"/>
        <w:jc w:val="both"/>
        <w:rPr>
          <w:rFonts w:ascii="Cambria" w:hAnsi="Cambria"/>
          <w:sz w:val="22"/>
          <w:szCs w:val="22"/>
          <w:lang w:val="sr-RS"/>
        </w:rPr>
      </w:pPr>
      <w:r>
        <w:drawing>
          <wp:anchor behindDoc="0" distT="0" distB="0" distL="114300" distR="114300" simplePos="0" locked="0" layoutInCell="0" allowOverlap="1" relativeHeight="38">
            <wp:simplePos x="0" y="0"/>
            <wp:positionH relativeFrom="margin">
              <wp:posOffset>28575</wp:posOffset>
            </wp:positionH>
            <wp:positionV relativeFrom="paragraph">
              <wp:posOffset>348615</wp:posOffset>
            </wp:positionV>
            <wp:extent cx="1743075" cy="2155825"/>
            <wp:effectExtent l="0" t="0" r="0" b="0"/>
            <wp:wrapTight wrapText="bothSides">
              <wp:wrapPolygon edited="0">
                <wp:start x="-7" y="0"/>
                <wp:lineTo x="-7" y="21373"/>
                <wp:lineTo x="21478" y="21373"/>
                <wp:lineTo x="21478" y="0"/>
                <wp:lineTo x="-7" y="0"/>
              </wp:wrapPolygon>
            </wp:wrapTight>
            <wp:docPr id="10"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
                    <pic:cNvPicPr>
                      <a:picLocks noChangeAspect="1" noChangeArrowheads="1"/>
                    </pic:cNvPicPr>
                  </pic:nvPicPr>
                  <pic:blipFill>
                    <a:blip r:embed="rId5"/>
                    <a:stretch>
                      <a:fillRect/>
                    </a:stretch>
                  </pic:blipFill>
                  <pic:spPr bwMode="auto">
                    <a:xfrm>
                      <a:off x="0" y="0"/>
                      <a:ext cx="1743075" cy="2155825"/>
                    </a:xfrm>
                    <a:prstGeom prst="rect">
                      <a:avLst/>
                    </a:prstGeom>
                  </pic:spPr>
                </pic:pic>
              </a:graphicData>
            </a:graphic>
          </wp:anchor>
        </w:drawing>
      </w:r>
      <w:r>
        <w:rPr>
          <w:rFonts w:ascii="Cambria" w:hAnsi="Cambria"/>
          <w:sz w:val="22"/>
          <w:szCs w:val="22"/>
          <w:lang w:val="sr-RS"/>
        </w:rPr>
        <w:t xml:space="preserve">                                                         </w:t>
      </w:r>
    </w:p>
    <w:p>
      <w:pPr>
        <w:pStyle w:val="Textbody"/>
        <w:jc w:val="both"/>
        <w:rPr>
          <w:rFonts w:ascii="Cambria" w:hAnsi="Cambria"/>
          <w:sz w:val="22"/>
          <w:szCs w:val="22"/>
        </w:rPr>
      </w:pPr>
      <w:r>
        <w:rPr>
          <w:rFonts w:ascii="Cambria" w:hAnsi="Cambria"/>
          <w:sz w:val="22"/>
          <w:szCs w:val="22"/>
        </w:rPr>
        <w:t xml:space="preserve">Поштовани суграђанке и суграђани,   </w:t>
      </w:r>
    </w:p>
    <w:p>
      <w:pPr>
        <w:pStyle w:val="Textbody"/>
        <w:jc w:val="both"/>
        <w:rPr>
          <w:rFonts w:ascii="Cambria" w:hAnsi="Cambria"/>
          <w:sz w:val="22"/>
          <w:szCs w:val="22"/>
        </w:rPr>
      </w:pPr>
      <w:r>
        <w:rPr>
          <w:rFonts w:ascii="Cambria" w:hAnsi="Cambria"/>
          <w:sz w:val="22"/>
          <w:szCs w:val="22"/>
        </w:rPr>
        <w:t>Пред вама је Локални акциони план за социјално укључивање Рома и Ромкиња у општини Беочин за период од 2026. до 2028. године – стратешки документ који има за циљ да успостави ефикасне механизме за унапређење квалитета живота ромске популације у општини Беочин, која у овом тренутку чини око 9% укупног становништва наше општине.</w:t>
      </w:r>
    </w:p>
    <w:p>
      <w:pPr>
        <w:pStyle w:val="Textbody"/>
        <w:jc w:val="both"/>
        <w:rPr>
          <w:rFonts w:ascii="Cambria" w:hAnsi="Cambria"/>
          <w:sz w:val="22"/>
          <w:szCs w:val="22"/>
        </w:rPr>
      </w:pPr>
      <w:r>
        <w:rPr>
          <w:rFonts w:ascii="Cambria" w:hAnsi="Cambria"/>
          <w:sz w:val="22"/>
          <w:szCs w:val="22"/>
        </w:rPr>
        <w:t>Имајући у виду да Роми предстваљају важан сегмент нашег друштва, унапређење услова живота ромске заједнице није и не треба да буде третирано као питање социјане правде једне мањине, већ основни предуслов за укупан развој потенцијала и квалитета живота свих наших грађана.</w:t>
      </w:r>
    </w:p>
    <w:p>
      <w:pPr>
        <w:pStyle w:val="Textbody"/>
        <w:jc w:val="both"/>
        <w:rPr>
          <w:rFonts w:ascii="Cambria" w:hAnsi="Cambria"/>
          <w:sz w:val="22"/>
          <w:szCs w:val="22"/>
        </w:rPr>
      </w:pPr>
      <w:r>
        <w:rPr>
          <w:rFonts w:ascii="Cambria" w:hAnsi="Cambria"/>
          <w:sz w:val="22"/>
          <w:szCs w:val="22"/>
        </w:rPr>
        <w:t xml:space="preserve">Ослањајући се на постојеће стратешке документе који долазе из националних оквира, а који недвосмислено налажу децентрализацију послова у вези са инклузијом Рома и пружају могућност мањим срединама да преузму активну улогу у дефинисању и спровођењу јавних политика у овој области, Локални акциони план за социјално укључивање Рома и Ромкиња у општини Беочин дефинише конкретне мере и активности у областима образовања, становања и запошљавања, али </w:t>
      </w:r>
      <w:r>
        <w:rPr>
          <w:rFonts w:ascii="Cambria" w:hAnsi="Cambria"/>
          <w:sz w:val="22"/>
          <w:szCs w:val="22"/>
          <w:lang w:val="sr-RS"/>
        </w:rPr>
        <w:t xml:space="preserve">и </w:t>
      </w:r>
      <w:r>
        <w:rPr>
          <w:rFonts w:ascii="Cambria" w:hAnsi="Cambria"/>
          <w:sz w:val="22"/>
          <w:szCs w:val="22"/>
        </w:rPr>
        <w:t>здравствене и социјалне заштите са циљем да се обезбеде одржива решења и дугорочни ефекти за бољу интеграцију ромске популације која живи на територији наше општине.</w:t>
      </w:r>
    </w:p>
    <w:p>
      <w:pPr>
        <w:pStyle w:val="Textbody"/>
        <w:jc w:val="both"/>
        <w:rPr>
          <w:rFonts w:ascii="Cambria" w:hAnsi="Cambria"/>
          <w:sz w:val="22"/>
          <w:szCs w:val="22"/>
        </w:rPr>
      </w:pPr>
      <w:r>
        <w:rPr>
          <w:rFonts w:ascii="Cambria" w:hAnsi="Cambria"/>
          <w:sz w:val="22"/>
          <w:szCs w:val="22"/>
        </w:rPr>
        <w:t>Током процеса израде овог документа, водили смо се првенствено потребама наших суграђана а примарни циљ био је стварање друштвеног амбијента једнаких могућности за све Роме и креирање механизама који ће побољшати услове за оставривање њиховог права на достојанствен живот, образовање, рад и активно учешће у друштвеној заједници.</w:t>
      </w:r>
    </w:p>
    <w:p>
      <w:pPr>
        <w:pStyle w:val="Textbody"/>
        <w:jc w:val="both"/>
        <w:rPr>
          <w:rFonts w:ascii="Cambria" w:hAnsi="Cambria"/>
          <w:sz w:val="22"/>
          <w:szCs w:val="22"/>
        </w:rPr>
      </w:pPr>
      <w:r>
        <w:rPr>
          <w:rFonts w:ascii="Cambria" w:hAnsi="Cambria"/>
          <w:sz w:val="22"/>
          <w:szCs w:val="22"/>
        </w:rPr>
        <w:t>У том смислу,  од самог почетка, консултације са свим заинтересованим странама и представницима ромске заједнице текле су паралелно са процесом стратешког планирања. Прикупљање информација о тренутном стању и актуелним проблемима ромске националне мањине у Беочину, као и добијање повратних информација о предложеним мерама и активностима за побољшање њиховог положаја, предстваљају најважнији ресурс и полазну основу за успостављање механизама у чији ће рад, уз све институције и установе, бити укључени и мобилни тим и педагошки асистенти.</w:t>
      </w:r>
    </w:p>
    <w:p>
      <w:pPr>
        <w:pStyle w:val="Textbody"/>
        <w:jc w:val="both"/>
        <w:rPr>
          <w:rFonts w:ascii="Cambria" w:hAnsi="Cambria"/>
          <w:sz w:val="22"/>
          <w:szCs w:val="22"/>
        </w:rPr>
      </w:pPr>
      <w:r>
        <w:rPr>
          <w:rFonts w:ascii="Cambria" w:hAnsi="Cambria"/>
          <w:sz w:val="22"/>
          <w:szCs w:val="22"/>
        </w:rPr>
        <w:t>Посебан акценат стављен је на оснаживање деце, младих и жена као и на јачање међусекторске сарадње и активно учешће припадника ромске заједнице у процесима доношења одлука.</w:t>
      </w:r>
    </w:p>
    <w:p>
      <w:pPr>
        <w:pStyle w:val="Textbody"/>
        <w:jc w:val="both"/>
        <w:rPr>
          <w:rFonts w:ascii="Cambria" w:hAnsi="Cambria"/>
          <w:sz w:val="22"/>
          <w:szCs w:val="22"/>
        </w:rPr>
      </w:pPr>
      <w:r>
        <w:rPr>
          <w:rFonts w:ascii="Cambria" w:hAnsi="Cambria"/>
          <w:sz w:val="22"/>
          <w:szCs w:val="22"/>
        </w:rPr>
        <w:t>Верујући да су поштовање различитости и уважавање једнаких права појединца, темељ сваке успешне заједнице, Општина Беочин остаје посвећен партнер у спровођењу овог Плана са јасном визијом да Беочин буде средина једнаких шанси у којој се различитости поштују а потенцијали сваког појединца развијају.</w:t>
      </w:r>
    </w:p>
    <w:p>
      <w:pPr>
        <w:pStyle w:val="Textbody"/>
        <w:jc w:val="both"/>
        <w:rPr>
          <w:rFonts w:ascii="Cambria" w:hAnsi="Cambria"/>
          <w:sz w:val="22"/>
          <w:szCs w:val="22"/>
        </w:rPr>
      </w:pPr>
      <w:r>
        <w:rPr>
          <w:rFonts w:ascii="Cambria" w:hAnsi="Cambria"/>
          <w:sz w:val="22"/>
          <w:szCs w:val="22"/>
        </w:rPr>
        <w:t xml:space="preserve">На самом крају, желела бих да изразим захвалност свима који су узели активно учешће у изради овог документа и који су уложили напоре и показали спремност да успоставе ефикасан дијалог те </w:t>
      </w:r>
      <w:r>
        <w:rPr>
          <w:rFonts w:ascii="Cambria" w:hAnsi="Cambria"/>
          <w:sz w:val="22"/>
          <w:szCs w:val="22"/>
          <w:lang w:val="sr-RS"/>
        </w:rPr>
        <w:t>пре</w:t>
      </w:r>
      <w:r>
        <w:rPr>
          <w:rFonts w:ascii="Cambria" w:hAnsi="Cambria"/>
          <w:sz w:val="22"/>
          <w:szCs w:val="22"/>
          <w:lang w:val="sr-RS"/>
        </w:rPr>
        <w:t>д</w:t>
      </w:r>
      <w:r>
        <w:rPr>
          <w:rFonts w:ascii="Cambria" w:hAnsi="Cambria"/>
          <w:sz w:val="22"/>
          <w:szCs w:val="22"/>
          <w:lang w:val="sr-RS"/>
        </w:rPr>
        <w:t>ложе</w:t>
      </w:r>
      <w:r>
        <w:rPr>
          <w:rFonts w:ascii="Cambria" w:hAnsi="Cambria"/>
          <w:sz w:val="22"/>
          <w:szCs w:val="22"/>
        </w:rPr>
        <w:t xml:space="preserve"> јасна решења за унапређење положаја свих Ромкиња и Рома на територији наше општине.</w:t>
      </w:r>
    </w:p>
    <w:p>
      <w:pPr>
        <w:pStyle w:val="Textbody"/>
        <w:jc w:val="both"/>
        <w:rPr>
          <w:rFonts w:ascii="Cambria" w:hAnsi="Cambria"/>
          <w:sz w:val="22"/>
          <w:szCs w:val="22"/>
        </w:rPr>
      </w:pPr>
      <w:r>
        <w:rPr>
          <w:rFonts w:ascii="Cambria" w:hAnsi="Cambria"/>
          <w:sz w:val="22"/>
          <w:szCs w:val="22"/>
        </w:rPr>
        <w:t>Будућност Беочина треба да почне управо од свих нас, наших одлука и спремности да заједничким радом изградимо јачу, социјално одрживу и демографски виталну заједницу. Са уверењем да ћемо заједно развијати нашу општину као место инклузије и подстицаја, позивам све установе, организације и суграђане да буду партнери и подршка у спровођењу овог плана.</w:t>
      </w:r>
    </w:p>
    <w:p>
      <w:pPr>
        <w:pStyle w:val="Textbody"/>
        <w:jc w:val="both"/>
        <w:rPr>
          <w:rFonts w:ascii="Cambria" w:hAnsi="Cambria"/>
          <w:sz w:val="22"/>
          <w:szCs w:val="22"/>
        </w:rPr>
      </w:pPr>
      <w:r>
        <w:rPr>
          <w:rFonts w:ascii="Cambria" w:hAnsi="Cambria"/>
          <w:sz w:val="22"/>
          <w:szCs w:val="22"/>
        </w:rPr>
      </w:r>
    </w:p>
    <w:p>
      <w:pPr>
        <w:pStyle w:val="Textbody"/>
        <w:jc w:val="right"/>
        <w:rPr>
          <w:rFonts w:ascii="Cambria" w:hAnsi="Cambria"/>
          <w:sz w:val="22"/>
          <w:szCs w:val="22"/>
        </w:rPr>
      </w:pPr>
      <w:r>
        <w:rPr>
          <w:rFonts w:ascii="Cambria" w:hAnsi="Cambria"/>
          <w:sz w:val="22"/>
          <w:szCs w:val="22"/>
        </w:rPr>
        <w:t>С поштовањем,</w:t>
      </w:r>
    </w:p>
    <w:p>
      <w:pPr>
        <w:pStyle w:val="Textbody"/>
        <w:jc w:val="right"/>
        <w:rPr>
          <w:rFonts w:ascii="Cambria" w:hAnsi="Cambria"/>
          <w:sz w:val="22"/>
          <w:szCs w:val="22"/>
        </w:rPr>
      </w:pPr>
      <w:r>
        <w:rPr>
          <w:rFonts w:ascii="Cambria" w:hAnsi="Cambria"/>
          <w:sz w:val="22"/>
          <w:szCs w:val="22"/>
        </w:rPr>
        <w:t>Биљана Јанковић</w:t>
      </w:r>
    </w:p>
    <w:p>
      <w:pPr>
        <w:pStyle w:val="Textbody"/>
        <w:jc w:val="right"/>
        <w:rPr>
          <w:rFonts w:ascii="Cambria" w:hAnsi="Cambria"/>
          <w:sz w:val="22"/>
          <w:szCs w:val="22"/>
        </w:rPr>
      </w:pPr>
      <w:r>
        <w:rPr>
          <w:rFonts w:ascii="Cambria" w:hAnsi="Cambria"/>
          <w:sz w:val="22"/>
          <w:szCs w:val="22"/>
        </w:rPr>
        <w:t>председница општине Беочин</w:t>
      </w:r>
    </w:p>
    <w:p>
      <w:pPr>
        <w:pStyle w:val="Textbody"/>
        <w:jc w:val="both"/>
        <w:rPr>
          <w:rFonts w:ascii="Cambria" w:hAnsi="Cambria"/>
          <w:sz w:val="22"/>
          <w:szCs w:val="22"/>
        </w:rPr>
      </w:pPr>
      <w:r>
        <w:rPr>
          <w:rFonts w:ascii="Cambria" w:hAnsi="Cambria"/>
          <w:sz w:val="22"/>
          <w:szCs w:val="22"/>
        </w:rPr>
      </w:r>
    </w:p>
    <w:p>
      <w:pPr>
        <w:pStyle w:val="Textbody"/>
        <w:widowControl/>
        <w:jc w:val="both"/>
        <w:rPr>
          <w:rFonts w:ascii="Cambria" w:hAnsi="Cambria"/>
          <w:sz w:val="22"/>
          <w:szCs w:val="22"/>
        </w:rPr>
      </w:pPr>
      <w:r>
        <w:rPr>
          <w:rFonts w:ascii="Cambria" w:hAnsi="Cambria"/>
          <w:sz w:val="22"/>
          <w:szCs w:val="22"/>
        </w:rPr>
      </w:r>
    </w:p>
    <w:p>
      <w:pPr>
        <w:pStyle w:val="Textbody"/>
        <w:widowControl/>
        <w:jc w:val="both"/>
        <w:rPr>
          <w:rFonts w:ascii="Cambria" w:hAnsi="Cambria"/>
          <w:sz w:val="22"/>
          <w:szCs w:val="22"/>
        </w:rPr>
      </w:pPr>
      <w:r>
        <w:rPr>
          <w:rFonts w:ascii="Cambria" w:hAnsi="Cambria"/>
          <w:sz w:val="22"/>
          <w:szCs w:val="22"/>
        </w:rPr>
      </w:r>
    </w:p>
    <w:p>
      <w:pPr>
        <w:pStyle w:val="Normal"/>
        <w:rPr>
          <w:rFonts w:ascii="Cambria" w:hAnsi="Cambria" w:cs="Arial"/>
          <w:b/>
          <w:bCs/>
          <w:color w:themeColor="accent5" w:themeShade="80" w:val="494142"/>
          <w:sz w:val="32"/>
          <w:szCs w:val="32"/>
        </w:rPr>
      </w:pPr>
      <w:r>
        <w:rPr>
          <w:rFonts w:cs="Arial" w:ascii="Cambria" w:hAnsi="Cambria"/>
          <w:b/>
          <w:bCs/>
          <w:color w:themeColor="accent5" w:themeShade="80" w:val="494142"/>
          <w:sz w:val="32"/>
          <w:szCs w:val="32"/>
        </w:rPr>
      </w:r>
    </w:p>
    <w:p>
      <w:pPr>
        <w:pStyle w:val="Normal"/>
        <w:rPr>
          <w:rFonts w:ascii="Cambria" w:hAnsi="Cambria" w:cs="Arial"/>
          <w:b/>
          <w:bCs/>
          <w:color w:themeColor="accent5" w:themeShade="80" w:val="494142"/>
          <w:sz w:val="32"/>
          <w:szCs w:val="32"/>
        </w:rPr>
      </w:pPr>
      <w:r>
        <w:rPr>
          <w:rFonts w:cs="Arial" w:ascii="Cambria" w:hAnsi="Cambria"/>
          <w:b/>
          <w:bCs/>
          <w:color w:themeColor="accent5" w:themeShade="80" w:val="494142"/>
          <w:sz w:val="32"/>
          <w:szCs w:val="32"/>
        </w:rPr>
      </w:r>
    </w:p>
    <w:p>
      <w:pPr>
        <w:pStyle w:val="Normal"/>
        <w:rPr>
          <w:rFonts w:ascii="Cambria" w:hAnsi="Cambria" w:cs="Arial"/>
          <w:b/>
          <w:bCs/>
          <w:color w:themeColor="accent5" w:themeShade="80" w:val="494142"/>
          <w:sz w:val="32"/>
          <w:szCs w:val="32"/>
        </w:rPr>
      </w:pPr>
      <w:r>
        <w:rPr>
          <w:rFonts w:cs="Arial" w:ascii="Cambria" w:hAnsi="Cambria"/>
          <w:b/>
          <w:bCs/>
          <w:color w:themeColor="accent5" w:themeShade="80" w:val="494142"/>
          <w:sz w:val="32"/>
          <w:szCs w:val="32"/>
        </w:rPr>
      </w:r>
    </w:p>
    <w:p>
      <w:pPr>
        <w:pStyle w:val="Normal"/>
        <w:rPr>
          <w:rFonts w:ascii="Cambria" w:hAnsi="Cambria" w:cs="Arial"/>
          <w:b/>
          <w:bCs/>
          <w:color w:themeColor="accent5" w:themeShade="80" w:val="494142"/>
          <w:sz w:val="32"/>
          <w:szCs w:val="32"/>
        </w:rPr>
      </w:pPr>
      <w:r>
        <w:rPr>
          <w:rFonts w:cs="Arial" w:ascii="Cambria" w:hAnsi="Cambria"/>
          <w:b/>
          <w:bCs/>
          <w:color w:themeColor="accent5" w:themeShade="80" w:val="494142"/>
          <w:sz w:val="32"/>
          <w:szCs w:val="32"/>
        </w:rPr>
      </w:r>
    </w:p>
    <w:p>
      <w:pPr>
        <w:pStyle w:val="Normal"/>
        <w:rPr>
          <w:rFonts w:ascii="Cambria" w:hAnsi="Cambria" w:cs="Arial"/>
          <w:b/>
          <w:bCs/>
          <w:color w:themeColor="accent5" w:themeShade="80" w:val="494142"/>
          <w:sz w:val="32"/>
          <w:szCs w:val="32"/>
        </w:rPr>
      </w:pPr>
      <w:r>
        <w:rPr>
          <w:rFonts w:cs="Arial" w:ascii="Cambria" w:hAnsi="Cambria"/>
          <w:b/>
          <w:bCs/>
          <w:color w:themeColor="accent5" w:themeShade="80" w:val="494142"/>
          <w:sz w:val="32"/>
          <w:szCs w:val="32"/>
        </w:rPr>
      </w:r>
    </w:p>
    <w:p>
      <w:pPr>
        <w:pStyle w:val="Normal"/>
        <w:rPr>
          <w:rFonts w:ascii="Cambria" w:hAnsi="Cambria" w:cs="Arial"/>
          <w:b/>
          <w:bCs/>
          <w:color w:themeColor="accent5" w:themeShade="80" w:val="494142"/>
          <w:sz w:val="32"/>
          <w:szCs w:val="32"/>
        </w:rPr>
      </w:pPr>
      <w:r>
        <w:rPr>
          <w:rFonts w:cs="Arial" w:ascii="Cambria" w:hAnsi="Cambria"/>
          <w:b/>
          <w:bCs/>
          <w:color w:themeColor="accent5" w:themeShade="80" w:val="494142"/>
          <w:sz w:val="32"/>
          <w:szCs w:val="32"/>
        </w:rPr>
      </w:r>
    </w:p>
    <w:p>
      <w:pPr>
        <w:pStyle w:val="Normal"/>
        <w:rPr>
          <w:rFonts w:ascii="Cambria" w:hAnsi="Cambria" w:cs="Arial"/>
          <w:b/>
          <w:bCs/>
          <w:color w:themeColor="accent5" w:themeShade="80" w:val="494142"/>
          <w:sz w:val="32"/>
          <w:szCs w:val="32"/>
        </w:rPr>
      </w:pPr>
      <w:r>
        <w:rPr>
          <w:rFonts w:cs="Arial" w:ascii="Cambria" w:hAnsi="Cambria"/>
          <w:b/>
          <w:bCs/>
          <w:color w:themeColor="accent5" w:themeShade="80" w:val="494142"/>
          <w:sz w:val="32"/>
          <w:szCs w:val="32"/>
        </w:rPr>
      </w:r>
    </w:p>
    <w:p>
      <w:pPr>
        <w:pStyle w:val="Normal"/>
        <w:rPr>
          <w:rFonts w:ascii="Cambria" w:hAnsi="Cambria" w:cs="Arial"/>
          <w:b/>
          <w:bCs/>
          <w:color w:themeColor="accent5" w:themeShade="80" w:val="494142"/>
          <w:sz w:val="32"/>
          <w:szCs w:val="32"/>
        </w:rPr>
      </w:pPr>
      <w:r>
        <w:rPr>
          <w:rFonts w:cs="Arial" w:ascii="Cambria" w:hAnsi="Cambria"/>
          <w:b/>
          <w:bCs/>
          <w:color w:themeColor="accent5" w:themeShade="80" w:val="494142"/>
          <w:sz w:val="32"/>
          <w:szCs w:val="32"/>
        </w:rPr>
      </w:r>
    </w:p>
    <w:p>
      <w:pPr>
        <w:pStyle w:val="Normal"/>
        <w:rPr>
          <w:rFonts w:ascii="Cambria" w:hAnsi="Cambria" w:cs="Arial"/>
          <w:b/>
          <w:bCs/>
          <w:color w:themeColor="accent5" w:themeShade="80" w:val="494142"/>
          <w:sz w:val="32"/>
          <w:szCs w:val="32"/>
        </w:rPr>
      </w:pPr>
      <w:r>
        <w:rPr>
          <w:rFonts w:cs="Arial" w:ascii="Cambria" w:hAnsi="Cambria"/>
          <w:b/>
          <w:bCs/>
          <w:color w:themeColor="accent5" w:themeShade="80" w:val="494142"/>
          <w:sz w:val="32"/>
          <w:szCs w:val="32"/>
        </w:rPr>
        <w:t>ЛИСТА СКРАЋЕНИЦА</w:t>
      </w:r>
    </w:p>
    <w:tbl>
      <w:tblPr>
        <w:tblStyle w:val="TableGrid"/>
        <w:tblW w:w="822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662"/>
        <w:gridCol w:w="6562"/>
      </w:tblGrid>
      <w:tr>
        <w:trPr>
          <w:trHeight w:val="368" w:hRule="atLeast"/>
        </w:trPr>
        <w:tc>
          <w:tcPr>
            <w:tcW w:w="1662" w:type="dxa"/>
            <w:tcBorders>
              <w:top w:val="nil"/>
              <w:left w:val="nil"/>
              <w:bottom w:val="nil"/>
            </w:tcBorders>
          </w:tcPr>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t>АП</w:t>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t>ДЗ</w:t>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t>ЕУ</w:t>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t>ЕХО</w:t>
            </w:r>
          </w:p>
          <w:p>
            <w:pPr>
              <w:pStyle w:val="Normal"/>
              <w:widowControl/>
              <w:suppressAutoHyphens w:val="true"/>
              <w:spacing w:lineRule="auto" w:line="240" w:before="0" w:after="0"/>
              <w:jc w:val="center"/>
              <w:rPr>
                <w:rFonts w:ascii="Cambria" w:hAnsi="Cambria" w:cs="Arial"/>
                <w:b/>
                <w:bCs/>
                <w:color w:themeColor="accent6" w:val="855D5D"/>
                <w:sz w:val="32"/>
                <w:szCs w:val="32"/>
                <w:highlight w:val="yellow"/>
              </w:rPr>
            </w:pPr>
            <w:r>
              <w:rPr>
                <w:rFonts w:eastAsia="Times New Roman" w:cs="Arial" w:ascii="Cambria" w:hAnsi="Cambria"/>
                <w:b/>
                <w:bCs/>
                <w:color w:themeColor="accent6" w:val="855D5D"/>
                <w:kern w:val="0"/>
                <w:sz w:val="32"/>
                <w:szCs w:val="32"/>
                <w:highlight w:val="yellow"/>
                <w:lang w:eastAsia="en-US" w:bidi="ar-SA"/>
              </w:rPr>
            </w:r>
          </w:p>
        </w:tc>
        <w:tc>
          <w:tcPr>
            <w:tcW w:w="6562" w:type="dxa"/>
            <w:tcBorders>
              <w:top w:val="nil"/>
              <w:bottom w:val="nil"/>
              <w:right w:val="nil"/>
            </w:tcBorders>
          </w:tcPr>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t>Акциони план</w:t>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t>Дом здравља</w:t>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t>Европска унија</w:t>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r>
          </w:p>
          <w:p>
            <w:pPr>
              <w:pStyle w:val="Normal"/>
              <w:widowControl/>
              <w:suppressAutoHyphens w:val="true"/>
              <w:spacing w:lineRule="auto" w:line="240" w:before="0" w:after="0"/>
              <w:jc w:val="left"/>
              <w:rPr>
                <w:rFonts w:ascii="Cambria" w:hAnsi="Cambria" w:cs="Arial"/>
                <w:highlight w:val="yellow"/>
              </w:rPr>
            </w:pPr>
            <w:r>
              <w:rPr>
                <w:rFonts w:eastAsia="Times New Roman" w:cs="Arial" w:ascii="Cambria" w:hAnsi="Cambria"/>
                <w:kern w:val="0"/>
                <w:sz w:val="24"/>
                <w:szCs w:val="24"/>
                <w:lang w:eastAsia="en-US" w:bidi="ar-SA"/>
              </w:rPr>
              <w:t>Екуменска хуманитарна организација</w:t>
            </w:r>
          </w:p>
        </w:tc>
      </w:tr>
      <w:tr>
        <w:trPr>
          <w:trHeight w:val="368" w:hRule="atLeast"/>
        </w:trPr>
        <w:tc>
          <w:tcPr>
            <w:tcW w:w="1662" w:type="dxa"/>
            <w:tcBorders>
              <w:top w:val="nil"/>
              <w:left w:val="nil"/>
              <w:bottom w:val="nil"/>
            </w:tcBorders>
          </w:tcPr>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t>ЈКП</w:t>
            </w:r>
          </w:p>
          <w:p>
            <w:pPr>
              <w:pStyle w:val="Normal"/>
              <w:widowControl/>
              <w:suppressAutoHyphens w:val="true"/>
              <w:spacing w:lineRule="auto" w:line="240" w:before="0" w:after="0"/>
              <w:jc w:val="center"/>
              <w:rPr>
                <w:rFonts w:ascii="Cambria" w:hAnsi="Cambria" w:cs="Arial"/>
                <w:b/>
                <w:bCs/>
                <w:color w:themeColor="accent6" w:val="855D5D"/>
                <w:sz w:val="32"/>
                <w:szCs w:val="32"/>
              </w:rPr>
            </w:pPr>
            <w:r>
              <w:rPr>
                <w:rFonts w:eastAsia="Times New Roman" w:cs="Arial" w:ascii="Cambria" w:hAnsi="Cambria"/>
                <w:b/>
                <w:bCs/>
                <w:color w:themeColor="accent6" w:val="855D5D"/>
                <w:kern w:val="0"/>
                <w:sz w:val="32"/>
                <w:szCs w:val="32"/>
                <w:lang w:eastAsia="en-US" w:bidi="ar-SA"/>
              </w:rPr>
            </w:r>
          </w:p>
        </w:tc>
        <w:tc>
          <w:tcPr>
            <w:tcW w:w="6562" w:type="dxa"/>
            <w:tcBorders>
              <w:top w:val="nil"/>
              <w:bottom w:val="nil"/>
              <w:right w:val="nil"/>
            </w:tcBorders>
          </w:tcPr>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t>Јавно комунално предузеће</w:t>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r>
          </w:p>
        </w:tc>
      </w:tr>
      <w:tr>
        <w:trPr>
          <w:trHeight w:val="368" w:hRule="atLeast"/>
        </w:trPr>
        <w:tc>
          <w:tcPr>
            <w:tcW w:w="1662" w:type="dxa"/>
            <w:tcBorders>
              <w:top w:val="nil"/>
              <w:left w:val="nil"/>
              <w:bottom w:val="nil"/>
            </w:tcBorders>
          </w:tcPr>
          <w:p>
            <w:pPr>
              <w:pStyle w:val="Normal"/>
              <w:widowControl/>
              <w:suppressAutoHyphens w:val="true"/>
              <w:spacing w:lineRule="auto" w:line="240" w:before="0" w:after="0"/>
              <w:jc w:val="center"/>
              <w:rPr>
                <w:rFonts w:ascii="Cambria" w:hAnsi="Cambria" w:cs="Arial"/>
                <w:b/>
                <w:bCs/>
                <w:color w:val="0070C0"/>
              </w:rPr>
            </w:pPr>
            <w:r>
              <w:rPr>
                <w:rFonts w:eastAsia="Times New Roman" w:cs="Times New Roman" w:ascii="Cambria" w:hAnsi="Cambria"/>
                <w:b/>
                <w:bCs/>
                <w:color w:val="0070C0"/>
                <w:kern w:val="0"/>
                <w:sz w:val="24"/>
                <w:szCs w:val="24"/>
                <w:lang w:eastAsia="en-US" w:bidi="ar-SA"/>
              </w:rPr>
              <w:t>ЈЛС</w:t>
            </w:r>
          </w:p>
        </w:tc>
        <w:tc>
          <w:tcPr>
            <w:tcW w:w="6562" w:type="dxa"/>
            <w:tcBorders>
              <w:top w:val="nil"/>
              <w:bottom w:val="nil"/>
              <w:right w:val="nil"/>
            </w:tcBorders>
          </w:tcPr>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t>Јединица локалне самоуправе</w:t>
            </w:r>
          </w:p>
        </w:tc>
      </w:tr>
      <w:tr>
        <w:trPr>
          <w:trHeight w:val="368" w:hRule="atLeast"/>
        </w:trPr>
        <w:tc>
          <w:tcPr>
            <w:tcW w:w="1662" w:type="dxa"/>
            <w:tcBorders>
              <w:top w:val="nil"/>
              <w:left w:val="nil"/>
              <w:bottom w:val="nil"/>
            </w:tcBorders>
          </w:tcPr>
          <w:p>
            <w:pPr>
              <w:pStyle w:val="Normal"/>
              <w:widowControl/>
              <w:suppressAutoHyphens w:val="true"/>
              <w:spacing w:lineRule="auto" w:line="240" w:before="0" w:after="0"/>
              <w:jc w:val="center"/>
              <w:rPr>
                <w:rFonts w:ascii="Cambria" w:hAnsi="Cambria" w:cs="Arial"/>
                <w:b/>
                <w:bCs/>
                <w:color w:val="0070C0"/>
                <w:highlight w:val="yellow"/>
              </w:rPr>
            </w:pPr>
            <w:r>
              <w:rPr>
                <w:rFonts w:eastAsia="Times New Roman" w:cs="Arial" w:ascii="Cambria" w:hAnsi="Cambria"/>
                <w:b/>
                <w:bCs/>
                <w:color w:val="0070C0"/>
                <w:kern w:val="0"/>
                <w:sz w:val="24"/>
                <w:szCs w:val="24"/>
                <w:highlight w:val="yellow"/>
                <w:lang w:eastAsia="en-US" w:bidi="ar-SA"/>
              </w:rPr>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t>ЛАП</w:t>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t>МТ</w:t>
            </w:r>
          </w:p>
          <w:p>
            <w:pPr>
              <w:pStyle w:val="Normal"/>
              <w:widowControl/>
              <w:suppressAutoHyphens w:val="true"/>
              <w:spacing w:lineRule="auto" w:line="240" w:before="0" w:after="0"/>
              <w:jc w:val="center"/>
              <w:rPr>
                <w:rFonts w:ascii="Cambria" w:hAnsi="Cambria" w:cs="Arial"/>
                <w:b/>
                <w:bCs/>
                <w:color w:val="0070C0"/>
                <w:highlight w:val="yellow"/>
              </w:rPr>
            </w:pPr>
            <w:r>
              <w:rPr>
                <w:rFonts w:eastAsia="Times New Roman" w:cs="Arial" w:ascii="Cambria" w:hAnsi="Cambria"/>
                <w:b/>
                <w:bCs/>
                <w:color w:val="0070C0"/>
                <w:kern w:val="0"/>
                <w:sz w:val="24"/>
                <w:szCs w:val="24"/>
                <w:highlight w:val="yellow"/>
                <w:lang w:eastAsia="en-US" w:bidi="ar-SA"/>
              </w:rPr>
            </w:r>
          </w:p>
        </w:tc>
        <w:tc>
          <w:tcPr>
            <w:tcW w:w="6562" w:type="dxa"/>
            <w:tcBorders>
              <w:top w:val="nil"/>
              <w:bottom w:val="nil"/>
              <w:right w:val="nil"/>
            </w:tcBorders>
          </w:tcPr>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t>Локални акциони план</w:t>
            </w:r>
          </w:p>
          <w:p>
            <w:pPr>
              <w:pStyle w:val="Normal"/>
              <w:widowControl/>
              <w:suppressAutoHyphens w:val="true"/>
              <w:spacing w:lineRule="auto" w:line="240" w:before="0" w:after="0"/>
              <w:jc w:val="left"/>
              <w:rPr>
                <w:rFonts w:ascii="Cambria" w:hAnsi="Cambria" w:cs="Arial"/>
                <w:highlight w:val="yellow"/>
              </w:rPr>
            </w:pPr>
            <w:r>
              <w:rPr>
                <w:rFonts w:eastAsia="Times New Roman" w:cs="Arial" w:ascii="Cambria" w:hAnsi="Cambria"/>
                <w:kern w:val="0"/>
                <w:sz w:val="24"/>
                <w:szCs w:val="24"/>
                <w:highlight w:val="yellow"/>
                <w:lang w:eastAsia="en-US" w:bidi="ar-SA"/>
              </w:rPr>
            </w:r>
          </w:p>
          <w:p>
            <w:pPr>
              <w:pStyle w:val="Normal"/>
              <w:widowControl/>
              <w:suppressAutoHyphens w:val="true"/>
              <w:spacing w:lineRule="auto" w:line="240" w:before="0" w:after="0"/>
              <w:jc w:val="left"/>
              <w:rPr>
                <w:rFonts w:ascii="Cambria" w:hAnsi="Cambria" w:cs="Arial"/>
                <w:highlight w:val="yellow"/>
              </w:rPr>
            </w:pPr>
            <w:r>
              <w:rPr>
                <w:rFonts w:eastAsia="Times New Roman" w:cs="Arial" w:ascii="Cambria" w:hAnsi="Cambria"/>
                <w:kern w:val="0"/>
                <w:sz w:val="24"/>
                <w:szCs w:val="24"/>
                <w:lang w:eastAsia="en-US" w:bidi="ar-SA"/>
              </w:rPr>
              <w:t>Мобилни тим за социјално укључивање Рома и Ромкиња</w:t>
            </w:r>
          </w:p>
        </w:tc>
      </w:tr>
      <w:tr>
        <w:trPr>
          <w:trHeight w:val="378" w:hRule="atLeast"/>
        </w:trPr>
        <w:tc>
          <w:tcPr>
            <w:tcW w:w="1662" w:type="dxa"/>
            <w:tcBorders>
              <w:top w:val="nil"/>
              <w:left w:val="nil"/>
              <w:bottom w:val="nil"/>
            </w:tcBorders>
          </w:tcPr>
          <w:p>
            <w:pPr>
              <w:pStyle w:val="Normal"/>
              <w:widowControl/>
              <w:suppressAutoHyphens w:val="true"/>
              <w:spacing w:lineRule="auto" w:line="240" w:before="0" w:after="0"/>
              <w:jc w:val="center"/>
              <w:rPr>
                <w:rFonts w:ascii="Cambria" w:hAnsi="Cambria"/>
                <w:b/>
                <w:bCs/>
                <w:color w:val="0070C0"/>
              </w:rPr>
            </w:pPr>
            <w:r>
              <w:rPr>
                <w:rFonts w:eastAsia="Times New Roman" w:cs="Times New Roman" w:ascii="Cambria" w:hAnsi="Cambria"/>
                <w:b/>
                <w:bCs/>
                <w:color w:val="0070C0"/>
                <w:kern w:val="0"/>
                <w:sz w:val="24"/>
                <w:szCs w:val="24"/>
                <w:lang w:eastAsia="en-US" w:bidi="ar-SA"/>
              </w:rPr>
              <w:t>НСП</w:t>
            </w:r>
          </w:p>
          <w:p>
            <w:pPr>
              <w:pStyle w:val="Normal"/>
              <w:widowControl/>
              <w:suppressAutoHyphens w:val="true"/>
              <w:spacing w:lineRule="auto" w:line="240" w:before="0" w:after="0"/>
              <w:jc w:val="center"/>
              <w:rPr>
                <w:rFonts w:ascii="Cambria" w:hAnsi="Cambria"/>
                <w:b/>
                <w:bCs/>
                <w:color w:val="0070C0"/>
              </w:rPr>
            </w:pPr>
            <w:r>
              <w:rPr>
                <w:rFonts w:eastAsia="Times New Roman" w:cs="Times New Roman" w:ascii="Cambria" w:hAnsi="Cambria"/>
                <w:b/>
                <w:bCs/>
                <w:color w:val="0070C0"/>
                <w:kern w:val="0"/>
                <w:sz w:val="24"/>
                <w:szCs w:val="24"/>
                <w:lang w:eastAsia="en-US" w:bidi="ar-SA"/>
              </w:rPr>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t>НСЗ</w:t>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t>ОЦД</w:t>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t>ОШ</w:t>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t>ПВО</w:t>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t>ППП</w:t>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t>ПА</w:t>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t>ПУ</w:t>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t>РРА</w:t>
            </w:r>
          </w:p>
          <w:p>
            <w:pPr>
              <w:pStyle w:val="Normal"/>
              <w:widowControl/>
              <w:suppressAutoHyphens w:val="true"/>
              <w:spacing w:lineRule="auto" w:line="240" w:before="0" w:after="0"/>
              <w:jc w:val="left"/>
              <w:rPr>
                <w:rFonts w:ascii="Cambria" w:hAnsi="Cambria" w:cs="Arial"/>
                <w:b/>
                <w:bCs/>
                <w:color w:val="0070C0"/>
              </w:rPr>
            </w:pPr>
            <w:r>
              <w:rPr>
                <w:rFonts w:eastAsia="Times New Roman" w:cs="Arial" w:ascii="Cambria" w:hAnsi="Cambria"/>
                <w:b/>
                <w:bCs/>
                <w:color w:val="0070C0"/>
                <w:kern w:val="0"/>
                <w:sz w:val="24"/>
                <w:szCs w:val="24"/>
                <w:lang w:eastAsia="en-US" w:bidi="ar-SA"/>
              </w:rPr>
            </w:r>
          </w:p>
        </w:tc>
        <w:tc>
          <w:tcPr>
            <w:tcW w:w="6562" w:type="dxa"/>
            <w:tcBorders>
              <w:top w:val="nil"/>
              <w:bottom w:val="nil"/>
              <w:right w:val="nil"/>
            </w:tcBorders>
          </w:tcPr>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t>Новчана социјална помоћ</w:t>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t>Национална служба за запошљавање</w:t>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t>Организација цивилног друштва</w:t>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t>Основна школа</w:t>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t>Предшколско васпитање и образовање</w:t>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t>Предшколски припремни програм</w:t>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t>Педагошки асистент</w:t>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t>Предшколска установа</w:t>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t>Регионална развојна агенција</w:t>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r>
          </w:p>
        </w:tc>
      </w:tr>
      <w:tr>
        <w:trPr>
          <w:trHeight w:val="368" w:hRule="atLeast"/>
        </w:trPr>
        <w:tc>
          <w:tcPr>
            <w:tcW w:w="1662" w:type="dxa"/>
            <w:tcBorders>
              <w:top w:val="nil"/>
              <w:left w:val="nil"/>
              <w:bottom w:val="nil"/>
            </w:tcBorders>
          </w:tcPr>
          <w:p>
            <w:pPr>
              <w:pStyle w:val="Normal"/>
              <w:widowControl/>
              <w:suppressAutoHyphens w:val="true"/>
              <w:spacing w:lineRule="auto" w:line="240" w:before="0" w:after="0"/>
              <w:jc w:val="center"/>
              <w:rPr>
                <w:rFonts w:ascii="Cambria" w:hAnsi="Cambria"/>
                <w:b/>
                <w:bCs/>
                <w:color w:val="0070C0"/>
              </w:rPr>
            </w:pPr>
            <w:r>
              <w:rPr>
                <w:rFonts w:eastAsia="Times New Roman" w:cs="Times New Roman" w:ascii="Cambria" w:hAnsi="Cambria"/>
                <w:b/>
                <w:bCs/>
                <w:color w:val="0070C0"/>
                <w:kern w:val="0"/>
                <w:sz w:val="24"/>
                <w:szCs w:val="24"/>
                <w:lang w:eastAsia="en-US" w:bidi="ar-SA"/>
              </w:rPr>
              <w:t>СКГО</w:t>
            </w:r>
          </w:p>
          <w:p>
            <w:pPr>
              <w:pStyle w:val="Normal"/>
              <w:widowControl/>
              <w:suppressAutoHyphens w:val="true"/>
              <w:spacing w:lineRule="auto" w:line="240" w:before="0" w:after="0"/>
              <w:jc w:val="center"/>
              <w:rPr>
                <w:rFonts w:ascii="Cambria" w:hAnsi="Cambria"/>
                <w:b/>
                <w:bCs/>
                <w:color w:val="0070C0"/>
              </w:rPr>
            </w:pPr>
            <w:r>
              <w:rPr>
                <w:rFonts w:eastAsia="Times New Roman" w:cs="Times New Roman" w:ascii="Cambria" w:hAnsi="Cambria"/>
                <w:b/>
                <w:bCs/>
                <w:color w:val="0070C0"/>
                <w:kern w:val="0"/>
                <w:sz w:val="24"/>
                <w:szCs w:val="24"/>
                <w:lang w:eastAsia="en-US" w:bidi="ar-SA"/>
              </w:rPr>
            </w:r>
          </w:p>
          <w:p>
            <w:pPr>
              <w:pStyle w:val="Normal"/>
              <w:widowControl/>
              <w:suppressAutoHyphens w:val="true"/>
              <w:spacing w:lineRule="auto" w:line="240" w:before="0" w:after="0"/>
              <w:jc w:val="center"/>
              <w:rPr>
                <w:rFonts w:ascii="Cambria" w:hAnsi="Cambria" w:cs="Arial"/>
                <w:b/>
                <w:bCs/>
                <w:color w:val="0070C0"/>
              </w:rPr>
            </w:pPr>
            <w:r>
              <w:rPr>
                <w:rFonts w:eastAsia="Times New Roman" w:cs="Times New Roman" w:ascii="Cambria" w:hAnsi="Cambria"/>
                <w:b/>
                <w:bCs/>
                <w:color w:val="0070C0"/>
                <w:kern w:val="0"/>
                <w:sz w:val="24"/>
                <w:szCs w:val="24"/>
                <w:lang w:eastAsia="en-US" w:bidi="ar-SA"/>
              </w:rPr>
              <w:t>СШ</w:t>
            </w:r>
          </w:p>
        </w:tc>
        <w:tc>
          <w:tcPr>
            <w:tcW w:w="6562" w:type="dxa"/>
            <w:tcBorders>
              <w:top w:val="nil"/>
              <w:bottom w:val="nil"/>
              <w:right w:val="nil"/>
            </w:tcBorders>
          </w:tcPr>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t>Стална конференција градова и општина</w:t>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t>Средња школа</w:t>
            </w:r>
          </w:p>
        </w:tc>
      </w:tr>
      <w:tr>
        <w:trPr>
          <w:trHeight w:val="368" w:hRule="atLeast"/>
        </w:trPr>
        <w:tc>
          <w:tcPr>
            <w:tcW w:w="1662" w:type="dxa"/>
            <w:tcBorders>
              <w:top w:val="nil"/>
              <w:left w:val="nil"/>
              <w:bottom w:val="nil"/>
            </w:tcBorders>
          </w:tcPr>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t>ФООО</w:t>
            </w:r>
          </w:p>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r>
          </w:p>
        </w:tc>
        <w:tc>
          <w:tcPr>
            <w:tcW w:w="6562" w:type="dxa"/>
            <w:tcBorders>
              <w:top w:val="nil"/>
              <w:bottom w:val="nil"/>
              <w:right w:val="nil"/>
            </w:tcBorders>
          </w:tcPr>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t>Функционално основно образовање одраслих</w:t>
            </w:r>
          </w:p>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r>
          </w:p>
        </w:tc>
      </w:tr>
      <w:tr>
        <w:trPr>
          <w:trHeight w:val="368" w:hRule="atLeast"/>
        </w:trPr>
        <w:tc>
          <w:tcPr>
            <w:tcW w:w="1662" w:type="dxa"/>
            <w:tcBorders>
              <w:top w:val="nil"/>
              <w:left w:val="nil"/>
              <w:bottom w:val="nil"/>
            </w:tcBorders>
          </w:tcPr>
          <w:p>
            <w:pPr>
              <w:pStyle w:val="Normal"/>
              <w:widowControl/>
              <w:suppressAutoHyphens w:val="true"/>
              <w:spacing w:lineRule="auto" w:line="240" w:before="0" w:after="0"/>
              <w:jc w:val="center"/>
              <w:rPr>
                <w:rFonts w:ascii="Cambria" w:hAnsi="Cambria" w:cs="Arial"/>
                <w:b/>
                <w:bCs/>
                <w:color w:val="0070C0"/>
              </w:rPr>
            </w:pPr>
            <w:r>
              <w:rPr>
                <w:rFonts w:eastAsia="Times New Roman" w:cs="Arial" w:ascii="Cambria" w:hAnsi="Cambria"/>
                <w:b/>
                <w:bCs/>
                <w:color w:val="0070C0"/>
                <w:kern w:val="0"/>
                <w:sz w:val="24"/>
                <w:szCs w:val="24"/>
                <w:lang w:eastAsia="en-US" w:bidi="ar-SA"/>
              </w:rPr>
              <w:t>ЦСР</w:t>
            </w:r>
          </w:p>
        </w:tc>
        <w:tc>
          <w:tcPr>
            <w:tcW w:w="6562" w:type="dxa"/>
            <w:tcBorders>
              <w:top w:val="nil"/>
              <w:bottom w:val="nil"/>
              <w:right w:val="nil"/>
            </w:tcBorders>
          </w:tcPr>
          <w:p>
            <w:pPr>
              <w:pStyle w:val="Normal"/>
              <w:widowControl/>
              <w:suppressAutoHyphens w:val="true"/>
              <w:spacing w:lineRule="auto" w:line="240" w:before="0" w:after="0"/>
              <w:jc w:val="left"/>
              <w:rPr>
                <w:rFonts w:ascii="Cambria" w:hAnsi="Cambria" w:cs="Arial"/>
              </w:rPr>
            </w:pPr>
            <w:r>
              <w:rPr>
                <w:rFonts w:eastAsia="Times New Roman" w:cs="Arial" w:ascii="Cambria" w:hAnsi="Cambria"/>
                <w:kern w:val="0"/>
                <w:sz w:val="24"/>
                <w:szCs w:val="24"/>
                <w:lang w:eastAsia="en-US" w:bidi="ar-SA"/>
              </w:rPr>
              <w:t>Центар за социјални рад</w:t>
            </w:r>
          </w:p>
        </w:tc>
      </w:tr>
    </w:tbl>
    <w:p>
      <w:pPr>
        <w:pStyle w:val="Normal"/>
        <w:rPr>
          <w:rFonts w:ascii="Cambria" w:hAnsi="Cambria" w:cs="Arial"/>
          <w:b/>
          <w:bCs/>
          <w:color w:themeColor="accent5" w:themeShade="80" w:val="494142"/>
        </w:rPr>
      </w:pPr>
      <w:r>
        <w:rPr>
          <w:rFonts w:cs="Arial" w:ascii="Cambria" w:hAnsi="Cambria"/>
          <w:b/>
          <w:bCs/>
          <w:color w:themeColor="accent5" w:themeShade="80" w:val="494142"/>
        </w:rPr>
      </w:r>
    </w:p>
    <w:p>
      <w:pPr>
        <w:pStyle w:val="ListParagraph"/>
        <w:numPr>
          <w:ilvl w:val="0"/>
          <w:numId w:val="2"/>
        </w:numPr>
        <w:rPr>
          <w:rFonts w:ascii="Cambria" w:hAnsi="Cambria"/>
          <w:b/>
          <w:bCs/>
          <w:color w:themeColor="accent5" w:themeShade="80" w:val="494142"/>
          <w:sz w:val="32"/>
          <w:szCs w:val="32"/>
        </w:rPr>
      </w:pPr>
      <w:r>
        <w:rPr>
          <w:rFonts w:ascii="Cambria" w:hAnsi="Cambria"/>
          <w:b/>
          <w:bCs/>
          <w:color w:themeColor="accent5" w:themeShade="80" w:val="494142"/>
          <w:sz w:val="32"/>
          <w:szCs w:val="32"/>
        </w:rPr>
        <w:t>УВОД</w:t>
      </w:r>
    </w:p>
    <w:p>
      <w:pPr>
        <w:pStyle w:val="Normal"/>
        <w:spacing w:lineRule="auto" w:line="240"/>
        <w:jc w:val="both"/>
        <w:rPr>
          <w:rFonts w:ascii="Cambria" w:hAnsi="Cambria"/>
          <w:sz w:val="22"/>
          <w:szCs w:val="22"/>
        </w:rPr>
      </w:pPr>
      <w:r>
        <w:rPr>
          <w:rFonts w:ascii="Cambria" w:hAnsi="Cambria"/>
          <w:sz w:val="22"/>
          <w:szCs w:val="22"/>
        </w:rPr>
        <w:t xml:space="preserve">           </w:t>
      </w:r>
      <w:r>
        <w:rPr>
          <w:rFonts w:ascii="Cambria" w:hAnsi="Cambria"/>
          <w:sz w:val="22"/>
          <w:szCs w:val="22"/>
        </w:rPr>
        <w:t xml:space="preserve">Локални акциони план за социјално укључивање Рома и Ромкиња у општини Беочин  за период 2026 – 2028. </w:t>
      </w:r>
      <w:r>
        <w:rPr>
          <w:rFonts w:ascii="Cambria" w:hAnsi="Cambria"/>
          <w:i/>
          <w:iCs/>
          <w:sz w:val="22"/>
          <w:szCs w:val="22"/>
        </w:rPr>
        <w:t>(у даљем тексту: ЛАП)</w:t>
      </w:r>
      <w:r>
        <w:rPr>
          <w:rFonts w:ascii="Cambria" w:hAnsi="Cambria"/>
          <w:sz w:val="22"/>
          <w:szCs w:val="22"/>
        </w:rPr>
        <w:t xml:space="preserve"> представља наставак напора локалне самоуправе са циљем унапређења квалитета живота ромске популације која чини око 9% становништва наше општине. ЛАП сублимира основне правце планске интервенције у наредном трогодишњем периоду кроз које ће локална управа реализовати дефинисане стратешке мере и активности, како би уз оптимално ангажовање локалних ресурса остварила постављене циљеве и постигла већи степен социјалне инклузије ромске заједнице на локалном нивоу. </w:t>
      </w:r>
    </w:p>
    <w:p>
      <w:pPr>
        <w:pStyle w:val="Normal"/>
        <w:spacing w:lineRule="auto" w:line="240"/>
        <w:jc w:val="both"/>
        <w:rPr>
          <w:rFonts w:ascii="Cambria" w:hAnsi="Cambria"/>
          <w:sz w:val="22"/>
          <w:szCs w:val="22"/>
        </w:rPr>
      </w:pPr>
      <w:r>
        <w:rPr>
          <w:rFonts w:ascii="Cambria" w:hAnsi="Cambria"/>
          <w:sz w:val="22"/>
          <w:szCs w:val="22"/>
        </w:rPr>
      </w:r>
    </w:p>
    <w:p>
      <w:pPr>
        <w:pStyle w:val="Normal"/>
        <w:spacing w:lineRule="auto" w:line="240"/>
        <w:jc w:val="both"/>
        <w:rPr>
          <w:rFonts w:ascii="Cambria" w:hAnsi="Cambria"/>
          <w:sz w:val="22"/>
          <w:szCs w:val="22"/>
          <w:lang w:val="sr-Latn-RS"/>
        </w:rPr>
      </w:pPr>
      <w:r>
        <w:rPr>
          <w:rFonts w:ascii="Cambria" w:hAnsi="Cambria"/>
          <w:sz w:val="22"/>
          <w:szCs w:val="22"/>
        </w:rPr>
        <w:t xml:space="preserve">        </w:t>
      </w:r>
      <w:r>
        <w:rPr>
          <w:rFonts w:ascii="Cambria" w:hAnsi="Cambria"/>
          <w:sz w:val="22"/>
          <w:szCs w:val="22"/>
        </w:rPr>
        <w:t>Роми представљају једну од најугроженијих друштвених група у Србији, која се на свакодневном нивоу суочава са бројним системским изазовима у готово свим сегментима друштвеног живота. Влада Републике Србије настоји на стратешком нивоу да унапреди њихов положај већ деценију и по уназад и да кроз удружени напор релевантних актера на свим нивоима власти, смањи неједнакости које постоје између ромске националне мањине и осталог становништва. До сада је на националном нивоу усвојено више стратешких докумената који су имали за циљ унапређење положај грађана ромске националности, а последњи такав представља Стратегија за социјално укључивање Рома и Ромкиња у Републици Србији за период 2022 – 2030. (</w:t>
      </w:r>
      <w:r>
        <w:rPr>
          <w:rFonts w:ascii="Cambria" w:hAnsi="Cambria"/>
          <w:i/>
          <w:iCs/>
          <w:sz w:val="22"/>
          <w:szCs w:val="22"/>
        </w:rPr>
        <w:t>у даљем тексту: Стратегија</w:t>
      </w:r>
      <w:r>
        <w:rPr>
          <w:rFonts w:ascii="Cambria" w:hAnsi="Cambria"/>
          <w:sz w:val="22"/>
          <w:szCs w:val="22"/>
        </w:rPr>
        <w:t>)</w:t>
      </w:r>
      <w:r>
        <w:rPr>
          <w:rFonts w:ascii="Cambria" w:hAnsi="Cambria"/>
          <w:sz w:val="22"/>
          <w:szCs w:val="22"/>
          <w:lang w:val="sr-Latn-RS"/>
        </w:rPr>
        <w:t xml:space="preserve"> </w:t>
      </w:r>
      <w:r>
        <w:rPr>
          <w:rFonts w:ascii="Cambria" w:hAnsi="Cambria"/>
          <w:sz w:val="22"/>
          <w:szCs w:val="22"/>
        </w:rPr>
        <w:t>и Акциони план за 2026. и 2027. годину за њено спровођење.</w:t>
      </w:r>
    </w:p>
    <w:p>
      <w:pPr>
        <w:pStyle w:val="Normal"/>
        <w:spacing w:lineRule="auto" w:line="240"/>
        <w:jc w:val="both"/>
        <w:rPr>
          <w:rFonts w:ascii="Cambria" w:hAnsi="Cambria"/>
          <w:sz w:val="22"/>
          <w:szCs w:val="22"/>
        </w:rPr>
      </w:pPr>
      <w:r>
        <w:rPr>
          <w:rFonts w:ascii="Cambria" w:hAnsi="Cambria"/>
          <w:sz w:val="22"/>
          <w:szCs w:val="22"/>
        </w:rPr>
      </w:r>
    </w:p>
    <w:p>
      <w:pPr>
        <w:pStyle w:val="Normal"/>
        <w:spacing w:lineRule="auto" w:line="240"/>
        <w:jc w:val="both"/>
        <w:rPr>
          <w:rFonts w:ascii="Cambria" w:hAnsi="Cambria"/>
          <w:sz w:val="22"/>
          <w:szCs w:val="22"/>
        </w:rPr>
      </w:pPr>
      <w:bookmarkStart w:id="0" w:name="_Hlk201321040"/>
      <w:bookmarkEnd w:id="0"/>
      <w:r>
        <w:rPr>
          <w:rFonts w:ascii="Cambria" w:hAnsi="Cambria"/>
          <w:sz w:val="22"/>
          <w:szCs w:val="22"/>
        </w:rPr>
        <w:t xml:space="preserve">        </w:t>
      </w:r>
      <w:r>
        <w:rPr>
          <w:rFonts w:ascii="Cambria" w:hAnsi="Cambria"/>
          <w:sz w:val="22"/>
          <w:szCs w:val="22"/>
        </w:rPr>
        <w:t>Један од кључних принципа националне стратегије јесте децентрализација послова у вези са инклузијом Рома, која подразумева активну улогу локалних самоуправа у планирању и спровођењу локалних јавних политика у овој области. Овакав приступ је условљен, пре свега, чињеницом да многе јединице локалне самоуправе (</w:t>
      </w:r>
      <w:r>
        <w:rPr>
          <w:rFonts w:ascii="Cambria" w:hAnsi="Cambria"/>
          <w:i/>
          <w:iCs/>
          <w:sz w:val="22"/>
          <w:szCs w:val="22"/>
        </w:rPr>
        <w:t>у даљем тексту: ЈЛС</w:t>
      </w:r>
      <w:r>
        <w:rPr>
          <w:rFonts w:ascii="Cambria" w:hAnsi="Cambria"/>
          <w:sz w:val="22"/>
          <w:szCs w:val="22"/>
        </w:rPr>
        <w:t>) располажу локалним механизмима за социјално укључивање Рома и Ромкиња, као што су: координатори за ромска питања, мобилни тимови, педагошки асистенти, здравствене медијаторке, те им управо то омогућава ефикасније управљање инклузивним јавним политикама.  Правни основ за израду овог ЛАП-а налази се у Закону о планском систему и Закону о локалној самоуправи који обавезује ЈЛС да се старају о остваривању људских и мањинских права на својој територији, а многа права,  укључујући приступ образовању, запошљавању, адекватном становању, здравственој и социјалној заштити, остварују се управо на локалном нивоу. Такође, општине и градови поседују информације са терена о реалним проблемима и потребама ромске популације која живи на њиховој територији, те на основу њих могу лакше да планирају и спроводе стратешке мере како би се отклонили узроци отежаног приступа правима и структурног сиромаштва припадника ромске националности. Посебна одговорност локалних власти лежи у обезбеђивању финансијских средстава, како из локалног буџета тако и из екстерних извора финансирања, да би се осигурало успешно спровођење мера социјалног укључивања Рома и Ромкиња на њиховој територији.</w:t>
      </w:r>
    </w:p>
    <w:p>
      <w:pPr>
        <w:pStyle w:val="Normal"/>
        <w:spacing w:lineRule="auto" w:line="240"/>
        <w:jc w:val="both"/>
        <w:rPr>
          <w:rFonts w:ascii="Cambria" w:hAnsi="Cambria"/>
          <w:sz w:val="22"/>
          <w:szCs w:val="22"/>
        </w:rPr>
      </w:pPr>
      <w:r>
        <w:rPr>
          <w:rFonts w:ascii="Cambria" w:hAnsi="Cambria"/>
          <w:sz w:val="22"/>
          <w:szCs w:val="22"/>
        </w:rPr>
      </w:r>
      <w:bookmarkStart w:id="1" w:name="_Hlk201321304"/>
      <w:bookmarkStart w:id="2" w:name="_Hlk201321304"/>
      <w:bookmarkEnd w:id="2"/>
    </w:p>
    <w:p>
      <w:pPr>
        <w:pStyle w:val="Normal"/>
        <w:spacing w:lineRule="auto" w:line="240"/>
        <w:jc w:val="both"/>
        <w:rPr>
          <w:rFonts w:ascii="Cambria" w:hAnsi="Cambria"/>
          <w:sz w:val="22"/>
          <w:szCs w:val="22"/>
        </w:rPr>
      </w:pPr>
      <w:r>
        <w:rPr>
          <w:rFonts w:ascii="Cambria" w:hAnsi="Cambria"/>
          <w:sz w:val="22"/>
          <w:szCs w:val="22"/>
        </w:rPr>
        <w:t xml:space="preserve">        </w:t>
      </w:r>
      <w:bookmarkStart w:id="3" w:name="_Hlk201321504"/>
      <w:r>
        <w:rPr>
          <w:rFonts w:ascii="Cambria" w:hAnsi="Cambria"/>
          <w:sz w:val="22"/>
          <w:szCs w:val="22"/>
        </w:rPr>
        <w:t xml:space="preserve">Општина Беочин је захваљујући учешћу у пројекту «Подршка одрживим услугама социјалне заштите у заједници и политикама укључивања на локалном нивоу», који финансира Европска унија у оквиру ИПА 2020, покренула  процес стратешког планирања у области инклузије Рома за период 2026 – 2028.  Уговорно тело пројекта је Министарство финансија – Сектор за уговарање и финансирање програма из средстава Европске уније, надлежно министарство за реализацију пројекта је Министарство за рад, запошљавање, борачка и социјална питања, док је Стална конференција градова и општина (СКГО) задужена за његову имплементацију.    </w:t>
      </w:r>
      <w:bookmarkEnd w:id="3"/>
    </w:p>
    <w:p>
      <w:pPr>
        <w:pStyle w:val="Normal"/>
        <w:spacing w:lineRule="auto" w:line="240"/>
        <w:jc w:val="both"/>
        <w:rPr>
          <w:rFonts w:ascii="Cambria" w:hAnsi="Cambria"/>
          <w:sz w:val="22"/>
          <w:szCs w:val="22"/>
        </w:rPr>
      </w:pPr>
      <w:r>
        <w:rPr>
          <w:rFonts w:ascii="Cambria" w:hAnsi="Cambria"/>
          <w:sz w:val="22"/>
          <w:szCs w:val="22"/>
        </w:rPr>
      </w:r>
    </w:p>
    <w:p>
      <w:pPr>
        <w:pStyle w:val="Normal"/>
        <w:spacing w:lineRule="auto" w:line="240"/>
        <w:jc w:val="both"/>
        <w:rPr>
          <w:rFonts w:ascii="Cambria" w:hAnsi="Cambria"/>
          <w:sz w:val="22"/>
          <w:szCs w:val="22"/>
        </w:rPr>
      </w:pPr>
      <w:r>
        <w:rPr>
          <w:rFonts w:ascii="Cambria" w:hAnsi="Cambria"/>
          <w:sz w:val="22"/>
          <w:szCs w:val="22"/>
        </w:rPr>
        <w:t xml:space="preserve">      </w:t>
      </w:r>
      <w:bookmarkStart w:id="4" w:name="_Hlk201321581"/>
      <w:r>
        <w:rPr>
          <w:rFonts w:ascii="Cambria" w:hAnsi="Cambria"/>
          <w:sz w:val="22"/>
          <w:szCs w:val="22"/>
        </w:rPr>
        <w:t>Радна група за израду ЛАП-а формирана је 26. маја 2025. године одлуком председнице општине и чинили су је:</w:t>
      </w:r>
      <w:bookmarkEnd w:id="4"/>
    </w:p>
    <w:p>
      <w:pPr>
        <w:pStyle w:val="Normal"/>
        <w:spacing w:lineRule="auto" w:line="240"/>
        <w:jc w:val="both"/>
        <w:rPr>
          <w:rFonts w:ascii="Cambria" w:hAnsi="Cambria"/>
          <w:sz w:val="22"/>
          <w:szCs w:val="22"/>
          <w:lang w:val="en-US"/>
        </w:rPr>
      </w:pPr>
      <w:r>
        <w:rPr>
          <w:rFonts w:ascii="Cambria" w:hAnsi="Cambria"/>
          <w:sz w:val="22"/>
          <w:szCs w:val="22"/>
          <w:lang w:val="en-US"/>
        </w:rPr>
      </w:r>
    </w:p>
    <w:p>
      <w:pPr>
        <w:pStyle w:val="Normal"/>
        <w:spacing w:lineRule="auto" w:line="240"/>
        <w:jc w:val="both"/>
        <w:rPr>
          <w:rFonts w:ascii="Cambria" w:hAnsi="Cambria"/>
          <w:sz w:val="22"/>
          <w:szCs w:val="22"/>
        </w:rPr>
      </w:pPr>
      <w:r>
        <w:rPr>
          <w:rFonts w:ascii="Cambria" w:hAnsi="Cambria"/>
          <w:sz w:val="22"/>
          <w:szCs w:val="22"/>
        </w:rPr>
      </w:r>
    </w:p>
    <w:p>
      <w:pPr>
        <w:pStyle w:val="ListParagraph"/>
        <w:numPr>
          <w:ilvl w:val="0"/>
          <w:numId w:val="7"/>
        </w:numPr>
        <w:spacing w:lineRule="auto" w:line="240"/>
        <w:jc w:val="both"/>
        <w:rPr>
          <w:rFonts w:ascii="Cambria" w:hAnsi="Cambria"/>
          <w:sz w:val="22"/>
          <w:szCs w:val="22"/>
        </w:rPr>
      </w:pPr>
      <w:r>
        <w:rPr>
          <w:rFonts w:ascii="Cambria" w:hAnsi="Cambria"/>
          <w:sz w:val="22"/>
          <w:szCs w:val="22"/>
        </w:rPr>
        <w:t>Марица Савковић, чланица Општинског већа (координаторка Радне групе),</w:t>
      </w:r>
    </w:p>
    <w:p>
      <w:pPr>
        <w:pStyle w:val="ListParagraph"/>
        <w:numPr>
          <w:ilvl w:val="0"/>
          <w:numId w:val="7"/>
        </w:numPr>
        <w:spacing w:lineRule="auto" w:line="240"/>
        <w:jc w:val="both"/>
        <w:rPr>
          <w:rFonts w:ascii="Cambria" w:hAnsi="Cambria"/>
          <w:sz w:val="22"/>
          <w:szCs w:val="22"/>
        </w:rPr>
      </w:pPr>
      <w:r>
        <w:rPr>
          <w:rFonts w:ascii="Cambria" w:hAnsi="Cambria"/>
          <w:sz w:val="22"/>
          <w:szCs w:val="22"/>
        </w:rPr>
        <w:t>Драган Глигорић, руководилац Одељења за буџет и финансије (члан),</w:t>
      </w:r>
    </w:p>
    <w:p>
      <w:pPr>
        <w:pStyle w:val="ListParagraph"/>
        <w:numPr>
          <w:ilvl w:val="0"/>
          <w:numId w:val="7"/>
        </w:numPr>
        <w:spacing w:lineRule="auto" w:line="240"/>
        <w:jc w:val="both"/>
        <w:rPr>
          <w:rFonts w:ascii="Cambria" w:hAnsi="Cambria"/>
          <w:sz w:val="22"/>
          <w:szCs w:val="22"/>
        </w:rPr>
      </w:pPr>
      <w:r>
        <w:rPr>
          <w:rFonts w:ascii="Cambria" w:hAnsi="Cambria"/>
          <w:sz w:val="22"/>
          <w:szCs w:val="22"/>
        </w:rPr>
        <w:t>Жана Стефанишин, руководилац Одељења за имовинске, опште и заједничке послове (члан),</w:t>
      </w:r>
    </w:p>
    <w:p>
      <w:pPr>
        <w:pStyle w:val="ListParagraph"/>
        <w:numPr>
          <w:ilvl w:val="0"/>
          <w:numId w:val="7"/>
        </w:numPr>
        <w:spacing w:lineRule="auto" w:line="240"/>
        <w:jc w:val="both"/>
        <w:rPr>
          <w:rFonts w:ascii="Cambria" w:hAnsi="Cambria"/>
          <w:sz w:val="22"/>
          <w:szCs w:val="22"/>
        </w:rPr>
      </w:pPr>
      <w:r>
        <w:rPr>
          <w:rFonts w:ascii="Cambria" w:hAnsi="Cambria"/>
          <w:sz w:val="22"/>
          <w:szCs w:val="22"/>
        </w:rPr>
        <w:t>Весна Поповић, руководилац Одељења за инспекцијске послове, урбанизам и заштиту животне средине (члан),</w:t>
      </w:r>
    </w:p>
    <w:p>
      <w:pPr>
        <w:pStyle w:val="ListParagraph"/>
        <w:numPr>
          <w:ilvl w:val="0"/>
          <w:numId w:val="7"/>
        </w:numPr>
        <w:spacing w:lineRule="auto" w:line="240"/>
        <w:jc w:val="both"/>
        <w:rPr>
          <w:rFonts w:ascii="Cambria" w:hAnsi="Cambria"/>
          <w:sz w:val="22"/>
          <w:szCs w:val="22"/>
        </w:rPr>
      </w:pPr>
      <w:r>
        <w:rPr>
          <w:rFonts w:ascii="Cambria" w:hAnsi="Cambria"/>
          <w:sz w:val="22"/>
          <w:szCs w:val="22"/>
        </w:rPr>
        <w:t>Исмет Адемовски, координатор за ромска питања (члан),</w:t>
      </w:r>
    </w:p>
    <w:p>
      <w:pPr>
        <w:pStyle w:val="ListParagraph"/>
        <w:numPr>
          <w:ilvl w:val="0"/>
          <w:numId w:val="7"/>
        </w:numPr>
        <w:spacing w:lineRule="auto" w:line="240"/>
        <w:jc w:val="both"/>
        <w:rPr>
          <w:rFonts w:ascii="Cambria" w:hAnsi="Cambria"/>
          <w:sz w:val="22"/>
          <w:szCs w:val="22"/>
        </w:rPr>
      </w:pPr>
      <w:r>
        <w:rPr>
          <w:rFonts w:ascii="Cambria" w:hAnsi="Cambria"/>
          <w:sz w:val="22"/>
          <w:szCs w:val="22"/>
        </w:rPr>
        <w:t>Нада Лазић, саветник за запошљавање Националне службе за запошљавање (члан),</w:t>
      </w:r>
    </w:p>
    <w:p>
      <w:pPr>
        <w:pStyle w:val="ListParagraph"/>
        <w:numPr>
          <w:ilvl w:val="0"/>
          <w:numId w:val="7"/>
        </w:numPr>
        <w:spacing w:lineRule="auto" w:line="240"/>
        <w:jc w:val="both"/>
        <w:rPr>
          <w:rFonts w:ascii="Cambria" w:hAnsi="Cambria"/>
          <w:sz w:val="22"/>
          <w:szCs w:val="22"/>
        </w:rPr>
      </w:pPr>
      <w:r>
        <w:rPr>
          <w:rFonts w:ascii="Cambria" w:hAnsi="Cambria"/>
          <w:sz w:val="22"/>
          <w:szCs w:val="22"/>
        </w:rPr>
        <w:t>Драган Бранковић, секретар Црвеног крста Беочин (члан),</w:t>
      </w:r>
    </w:p>
    <w:p>
      <w:pPr>
        <w:pStyle w:val="ListParagraph"/>
        <w:numPr>
          <w:ilvl w:val="0"/>
          <w:numId w:val="7"/>
        </w:numPr>
        <w:spacing w:lineRule="auto" w:line="240"/>
        <w:jc w:val="both"/>
        <w:rPr>
          <w:rFonts w:ascii="Cambria" w:hAnsi="Cambria"/>
          <w:sz w:val="22"/>
          <w:szCs w:val="22"/>
        </w:rPr>
      </w:pPr>
      <w:r>
        <w:rPr>
          <w:rFonts w:ascii="Cambria" w:hAnsi="Cambria"/>
          <w:sz w:val="22"/>
          <w:szCs w:val="22"/>
        </w:rPr>
        <w:t>Емин Селими, члан Удружења рома Беочин (члан),</w:t>
      </w:r>
    </w:p>
    <w:p>
      <w:pPr>
        <w:pStyle w:val="ListParagraph"/>
        <w:numPr>
          <w:ilvl w:val="0"/>
          <w:numId w:val="7"/>
        </w:numPr>
        <w:spacing w:lineRule="auto" w:line="240"/>
        <w:jc w:val="both"/>
        <w:rPr>
          <w:rFonts w:ascii="Cambria" w:hAnsi="Cambria"/>
          <w:sz w:val="22"/>
          <w:szCs w:val="22"/>
        </w:rPr>
      </w:pPr>
      <w:r>
        <w:rPr>
          <w:rFonts w:ascii="Cambria" w:hAnsi="Cambria"/>
          <w:sz w:val="22"/>
          <w:szCs w:val="22"/>
        </w:rPr>
        <w:t>Феруз Дрмаку, педагошки асистент у ОШ „Јован Грчић Миленко“ Беочин (члан),</w:t>
      </w:r>
    </w:p>
    <w:p>
      <w:pPr>
        <w:pStyle w:val="ListParagraph"/>
        <w:numPr>
          <w:ilvl w:val="0"/>
          <w:numId w:val="7"/>
        </w:numPr>
        <w:spacing w:lineRule="auto" w:line="240"/>
        <w:jc w:val="both"/>
        <w:rPr>
          <w:rFonts w:ascii="Cambria" w:hAnsi="Cambria"/>
          <w:sz w:val="22"/>
          <w:szCs w:val="22"/>
        </w:rPr>
      </w:pPr>
      <w:r>
        <w:rPr>
          <w:rFonts w:ascii="Cambria" w:hAnsi="Cambria"/>
          <w:sz w:val="22"/>
          <w:szCs w:val="22"/>
        </w:rPr>
        <w:t>Јасенка Бојовић, руководилац ЦСР Града Новог Сада -  Одељење у Беочину (члан),</w:t>
      </w:r>
    </w:p>
    <w:p>
      <w:pPr>
        <w:pStyle w:val="ListParagraph"/>
        <w:numPr>
          <w:ilvl w:val="0"/>
          <w:numId w:val="7"/>
        </w:numPr>
        <w:spacing w:lineRule="auto" w:line="240"/>
        <w:jc w:val="both"/>
        <w:rPr>
          <w:rFonts w:ascii="Cambria" w:hAnsi="Cambria"/>
          <w:sz w:val="22"/>
          <w:szCs w:val="22"/>
        </w:rPr>
      </w:pPr>
      <w:r>
        <w:rPr>
          <w:rFonts w:ascii="Cambria" w:hAnsi="Cambria"/>
          <w:sz w:val="22"/>
          <w:szCs w:val="22"/>
        </w:rPr>
        <w:t>Ана Камешничанин, медицинска сестра у ДЗ „ Др Душан Савић Дода“ Беочин (члан),</w:t>
      </w:r>
    </w:p>
    <w:p>
      <w:pPr>
        <w:pStyle w:val="ListParagraph"/>
        <w:numPr>
          <w:ilvl w:val="0"/>
          <w:numId w:val="7"/>
        </w:numPr>
        <w:spacing w:lineRule="auto" w:line="240"/>
        <w:jc w:val="both"/>
        <w:rPr>
          <w:rFonts w:ascii="Cambria" w:hAnsi="Cambria"/>
          <w:sz w:val="22"/>
          <w:szCs w:val="22"/>
        </w:rPr>
      </w:pPr>
      <w:r>
        <w:rPr>
          <w:rFonts w:ascii="Cambria" w:hAnsi="Cambria"/>
          <w:sz w:val="22"/>
          <w:szCs w:val="22"/>
        </w:rPr>
        <w:t>Драгана Бабић, васпитач у ПУ „Љуба Станковић“ Беочин (члан),</w:t>
      </w:r>
    </w:p>
    <w:p>
      <w:pPr>
        <w:pStyle w:val="ListParagraph"/>
        <w:numPr>
          <w:ilvl w:val="0"/>
          <w:numId w:val="7"/>
        </w:numPr>
        <w:spacing w:lineRule="auto" w:line="240"/>
        <w:jc w:val="both"/>
        <w:rPr>
          <w:rFonts w:ascii="Cambria" w:hAnsi="Cambria"/>
          <w:sz w:val="22"/>
          <w:szCs w:val="22"/>
        </w:rPr>
      </w:pPr>
      <w:r>
        <w:rPr>
          <w:rFonts w:ascii="Cambria" w:hAnsi="Cambria"/>
          <w:sz w:val="22"/>
          <w:szCs w:val="22"/>
        </w:rPr>
        <w:t>Татјана Крстић, директорка ОШ „Јован Поповић“ Сусек (члан),</w:t>
      </w:r>
    </w:p>
    <w:p>
      <w:pPr>
        <w:pStyle w:val="ListParagraph"/>
        <w:numPr>
          <w:ilvl w:val="0"/>
          <w:numId w:val="7"/>
        </w:numPr>
        <w:spacing w:lineRule="auto" w:line="240"/>
        <w:jc w:val="both"/>
        <w:rPr>
          <w:rFonts w:ascii="Cambria" w:hAnsi="Cambria"/>
          <w:sz w:val="22"/>
          <w:szCs w:val="22"/>
        </w:rPr>
      </w:pPr>
      <w:r>
        <w:rPr>
          <w:rFonts w:ascii="Cambria" w:hAnsi="Cambria"/>
          <w:sz w:val="22"/>
          <w:szCs w:val="22"/>
        </w:rPr>
        <w:t>Јасмина Барчић, представник Форума Рома Србије (члан),</w:t>
      </w:r>
    </w:p>
    <w:p>
      <w:pPr>
        <w:pStyle w:val="ListParagraph"/>
        <w:numPr>
          <w:ilvl w:val="0"/>
          <w:numId w:val="7"/>
        </w:numPr>
        <w:spacing w:lineRule="auto" w:line="240"/>
        <w:jc w:val="both"/>
        <w:rPr>
          <w:rFonts w:ascii="Cambria" w:hAnsi="Cambria"/>
          <w:sz w:val="22"/>
          <w:szCs w:val="22"/>
        </w:rPr>
      </w:pPr>
      <w:r>
        <w:rPr>
          <w:rFonts w:ascii="Cambria" w:hAnsi="Cambria"/>
          <w:sz w:val="22"/>
          <w:szCs w:val="22"/>
        </w:rPr>
        <w:t>Агим Дрмаку, председник Културног центра Рома Беочин.</w:t>
      </w:r>
    </w:p>
    <w:p>
      <w:pPr>
        <w:pStyle w:val="Normal"/>
        <w:spacing w:lineRule="auto" w:line="240"/>
        <w:jc w:val="both"/>
        <w:rPr>
          <w:rFonts w:ascii="Cambria" w:hAnsi="Cambria"/>
          <w:sz w:val="22"/>
          <w:szCs w:val="22"/>
        </w:rPr>
      </w:pPr>
      <w:r>
        <w:rPr>
          <w:rFonts w:ascii="Cambria" w:hAnsi="Cambria"/>
          <w:sz w:val="22"/>
          <w:szCs w:val="22"/>
        </w:rPr>
      </w:r>
    </w:p>
    <w:p>
      <w:pPr>
        <w:pStyle w:val="Normal"/>
        <w:spacing w:lineRule="auto" w:line="240"/>
        <w:jc w:val="both"/>
        <w:rPr>
          <w:rFonts w:ascii="Cambria" w:hAnsi="Cambria"/>
          <w:sz w:val="22"/>
          <w:szCs w:val="22"/>
        </w:rPr>
      </w:pPr>
      <w:r>
        <w:rPr>
          <w:rFonts w:ascii="Cambria" w:hAnsi="Cambria"/>
          <w:sz w:val="22"/>
          <w:szCs w:val="22"/>
        </w:rPr>
        <w:t>Тим експерата који је испред СКГО координисао процес стратешког планирања и пружао техничку подршку Радној групи за израду ЛАП-а чинили су: Ванеса Белкић, експерткиња за стратешко планирање, Тибор Домонкош, експерт за програмско буџетирање и Марија Весић, експерткиња за партиципацију заједнице.</w:t>
      </w:r>
    </w:p>
    <w:p>
      <w:pPr>
        <w:pStyle w:val="Normal"/>
        <w:spacing w:lineRule="auto" w:line="240"/>
        <w:jc w:val="both"/>
        <w:rPr>
          <w:rFonts w:ascii="Cambria" w:hAnsi="Cambria"/>
          <w:sz w:val="22"/>
          <w:szCs w:val="22"/>
        </w:rPr>
      </w:pPr>
      <w:r>
        <w:rPr>
          <w:rFonts w:ascii="Cambria" w:hAnsi="Cambria"/>
          <w:sz w:val="22"/>
          <w:szCs w:val="22"/>
        </w:rPr>
      </w:r>
    </w:p>
    <w:p>
      <w:pPr>
        <w:pStyle w:val="Normal"/>
        <w:spacing w:lineRule="auto" w:line="240"/>
        <w:jc w:val="both"/>
        <w:rPr>
          <w:rFonts w:ascii="Cambria" w:hAnsi="Cambria"/>
          <w:sz w:val="20"/>
          <w:szCs w:val="20"/>
        </w:rPr>
      </w:pPr>
      <w:r>
        <w:rPr>
          <w:rFonts w:ascii="Cambria" w:hAnsi="Cambria"/>
          <w:sz w:val="20"/>
          <w:szCs w:val="20"/>
        </w:rPr>
      </w:r>
    </w:p>
    <w:p>
      <w:pPr>
        <w:pStyle w:val="Normal"/>
        <w:spacing w:lineRule="auto" w:line="240"/>
        <w:jc w:val="both"/>
        <w:rPr>
          <w:rFonts w:ascii="Cambria" w:hAnsi="Cambria"/>
          <w:b/>
          <w:bCs/>
          <w:color w:themeColor="accent4" w:val="956251"/>
        </w:rPr>
      </w:pPr>
      <w:r>
        <w:rPr>
          <w:rFonts w:ascii="Cambria" w:hAnsi="Cambria"/>
          <w:b/>
          <w:bCs/>
          <w:color w:themeColor="accent4" w:val="956251"/>
        </w:rPr>
        <w:t>1.1 Методологија и процес консултација</w:t>
      </w:r>
    </w:p>
    <w:p>
      <w:pPr>
        <w:pStyle w:val="Normal"/>
        <w:spacing w:lineRule="auto" w:line="240"/>
        <w:jc w:val="both"/>
        <w:rPr>
          <w:rFonts w:ascii="Cambria" w:hAnsi="Cambria"/>
          <w:sz w:val="20"/>
          <w:szCs w:val="20"/>
        </w:rPr>
      </w:pPr>
      <w:r>
        <w:rPr>
          <w:rFonts w:ascii="Cambria" w:hAnsi="Cambria"/>
          <w:sz w:val="20"/>
          <w:szCs w:val="20"/>
        </w:rPr>
      </w:r>
    </w:p>
    <w:p>
      <w:pPr>
        <w:pStyle w:val="Normal"/>
        <w:spacing w:lineRule="auto" w:line="240"/>
        <w:jc w:val="both"/>
        <w:rPr>
          <w:rFonts w:ascii="Cambria" w:hAnsi="Cambria"/>
          <w:sz w:val="22"/>
          <w:szCs w:val="22"/>
        </w:rPr>
      </w:pPr>
      <w:r>
        <w:rPr>
          <w:rFonts w:ascii="Cambria" w:hAnsi="Cambria"/>
          <w:sz w:val="22"/>
          <w:szCs w:val="22"/>
        </w:rPr>
        <w:t xml:space="preserve">       </w:t>
      </w:r>
      <w:r>
        <w:rPr>
          <w:rFonts w:ascii="Cambria" w:hAnsi="Cambria"/>
          <w:sz w:val="22"/>
          <w:szCs w:val="22"/>
        </w:rPr>
        <w:t>Процес стратешког планирања био је заснован на методологији  коју је развила СКГО у оквиру програма “Подршка ЕУ инклузији Рома – Оснаживање локалних заједница за инклузију Рома“.</w:t>
      </w:r>
      <w:r>
        <w:rPr>
          <w:rStyle w:val="FootnoteReference"/>
          <w:rFonts w:ascii="Cambria" w:hAnsi="Cambria"/>
          <w:sz w:val="22"/>
          <w:szCs w:val="22"/>
        </w:rPr>
        <w:footnoteReference w:id="2"/>
      </w:r>
      <w:r>
        <w:rPr>
          <w:rFonts w:ascii="Cambria" w:hAnsi="Cambria"/>
          <w:sz w:val="22"/>
          <w:szCs w:val="22"/>
        </w:rPr>
        <w:t xml:space="preserve"> Сама методологија је усклађена са Законом о планском систему и Уредбом о методологији израде докумената јавних политика.</w:t>
      </w:r>
    </w:p>
    <w:p>
      <w:pPr>
        <w:pStyle w:val="Normal"/>
        <w:spacing w:lineRule="auto" w:line="240"/>
        <w:jc w:val="both"/>
        <w:rPr>
          <w:rFonts w:ascii="Cambria" w:hAnsi="Cambria"/>
          <w:sz w:val="22"/>
          <w:szCs w:val="22"/>
        </w:rPr>
      </w:pPr>
      <w:r>
        <w:rPr>
          <w:rFonts w:ascii="Cambria" w:hAnsi="Cambria"/>
          <w:sz w:val="22"/>
          <w:szCs w:val="22"/>
        </w:rPr>
      </w:r>
    </w:p>
    <w:p>
      <w:pPr>
        <w:pStyle w:val="Normal"/>
        <w:spacing w:lineRule="auto" w:line="240"/>
        <w:jc w:val="both"/>
        <w:rPr>
          <w:rFonts w:ascii="Cambria" w:hAnsi="Cambria"/>
          <w:sz w:val="22"/>
          <w:szCs w:val="22"/>
        </w:rPr>
      </w:pPr>
      <w:r>
        <w:rPr>
          <w:rFonts w:ascii="Cambria" w:hAnsi="Cambria"/>
          <w:sz w:val="22"/>
          <w:szCs w:val="22"/>
        </w:rPr>
        <w:t xml:space="preserve">       </w:t>
      </w:r>
      <w:r>
        <w:rPr>
          <w:rFonts w:ascii="Cambria" w:hAnsi="Cambria"/>
          <w:sz w:val="22"/>
          <w:szCs w:val="22"/>
        </w:rPr>
        <w:t>Припрема ЛАП-а је подразумевала спровођење следећих фаза у процесу стратешког планирања:</w:t>
      </w:r>
    </w:p>
    <w:p>
      <w:pPr>
        <w:pStyle w:val="Normal"/>
        <w:spacing w:lineRule="auto" w:line="276" w:before="120" w:after="0"/>
        <w:rPr>
          <w:rFonts w:ascii="Arial" w:hAnsi="Arial" w:cs="Arial"/>
          <w:sz w:val="22"/>
          <w:szCs w:val="22"/>
        </w:rPr>
      </w:pPr>
      <w:r>
        <w:rPr>
          <w:rFonts w:cs="Arial" w:ascii="Arial" w:hAnsi="Arial"/>
          <w:sz w:val="22"/>
          <w:szCs w:val="22"/>
        </w:rPr>
        <mc:AlternateContent>
          <mc:Choice Requires="wps">
            <w:drawing>
              <wp:anchor behindDoc="0" distT="6985" distB="6985" distL="6985" distR="6985" simplePos="0" locked="0" layoutInCell="1" allowOverlap="1" relativeHeight="20" wp14:anchorId="5B0F63F3">
                <wp:simplePos x="0" y="0"/>
                <wp:positionH relativeFrom="column">
                  <wp:posOffset>928370</wp:posOffset>
                </wp:positionH>
                <wp:positionV relativeFrom="paragraph">
                  <wp:posOffset>179705</wp:posOffset>
                </wp:positionV>
                <wp:extent cx="4919980" cy="600710"/>
                <wp:effectExtent l="6985" t="6985" r="6985" b="6985"/>
                <wp:wrapNone/>
                <wp:docPr id="11" name="Rectangle: Rounded Corners 16"/>
                <a:graphic xmlns:a="http://schemas.openxmlformats.org/drawingml/2006/main">
                  <a:graphicData uri="http://schemas.microsoft.com/office/word/2010/wordprocessingShape">
                    <wps:wsp>
                      <wps:cNvSpPr/>
                      <wps:spPr>
                        <a:xfrm>
                          <a:off x="0" y="0"/>
                          <a:ext cx="4920120" cy="600840"/>
                        </a:xfrm>
                        <a:prstGeom prst="roundRect">
                          <a:avLst>
                            <a:gd name="adj" fmla="val 16667"/>
                          </a:avLst>
                        </a:prstGeom>
                        <a:noFill/>
                        <a:ln>
                          <a:solidFill>
                            <a:srgbClr val="000000"/>
                          </a:solidFill>
                        </a:ln>
                      </wps:spPr>
                      <wps:style>
                        <a:lnRef idx="2">
                          <a:schemeClr val="accent1">
                            <a:shade val="15000"/>
                          </a:schemeClr>
                        </a:lnRef>
                        <a:fillRef idx="1">
                          <a:schemeClr val="accent1"/>
                        </a:fillRef>
                        <a:effectRef idx="0">
                          <a:schemeClr val="accent1"/>
                        </a:effectRef>
                        <a:fontRef idx="minor"/>
                      </wps:style>
                      <wps:bodyPr/>
                    </wps:wsp>
                  </a:graphicData>
                </a:graphic>
              </wp:anchor>
            </w:drawing>
          </mc:Choice>
          <mc:Fallback>
            <w:pict/>
          </mc:Fallback>
        </mc:AlternateContent>
      </w:r>
    </w:p>
    <w:p>
      <w:pPr>
        <w:pStyle w:val="Normal"/>
        <w:spacing w:lineRule="auto" w:line="240"/>
        <w:rPr>
          <w:rFonts w:ascii="Cambria" w:hAnsi="Cambria" w:cs="Arial"/>
          <w:sz w:val="20"/>
          <w:szCs w:val="20"/>
        </w:rPr>
      </w:pPr>
      <w:r>
        <mc:AlternateContent>
          <mc:Choice Requires="wps">
            <w:drawing>
              <wp:anchor behindDoc="0" distT="6985" distB="6350" distL="15875" distR="10160" simplePos="0" locked="0" layoutInCell="0" allowOverlap="1" relativeHeight="9" wp14:anchorId="04EFD76D">
                <wp:simplePos x="0" y="0"/>
                <wp:positionH relativeFrom="margin">
                  <wp:posOffset>71755</wp:posOffset>
                </wp:positionH>
                <wp:positionV relativeFrom="paragraph">
                  <wp:posOffset>3175</wp:posOffset>
                </wp:positionV>
                <wp:extent cx="689610" cy="393065"/>
                <wp:effectExtent l="15875" t="6985" r="10160" b="6350"/>
                <wp:wrapNone/>
                <wp:docPr id="12" name="Arrow: Chevron 3"/>
                <a:graphic xmlns:a="http://schemas.openxmlformats.org/drawingml/2006/main">
                  <a:graphicData uri="http://schemas.microsoft.com/office/word/2010/wordprocessingShape">
                    <wps:wsp>
                      <wps:cNvSpPr/>
                      <wps:spPr>
                        <a:xfrm>
                          <a:off x="0" y="0"/>
                          <a:ext cx="689760" cy="393120"/>
                        </a:xfrm>
                        <a:prstGeom prst="chevron">
                          <a:avLst>
                            <a:gd name="adj" fmla="val 50000"/>
                          </a:avLst>
                        </a:prstGeom>
                        <a:solidFill>
                          <a:srgbClr val="0070c0"/>
                        </a:solidFill>
                        <a:ln w="12700">
                          <a:solidFill>
                            <a:srgbClr val="8497b0"/>
                          </a:solidFill>
                          <a:miter/>
                        </a:ln>
                      </wps:spPr>
                      <wps:style>
                        <a:lnRef idx="0"/>
                        <a:fillRef idx="0"/>
                        <a:effectRef idx="0"/>
                        <a:fontRef idx="minor"/>
                      </wps:style>
                      <wps:txbx>
                        <w:txbxContent>
                          <w:p>
                            <w:pPr>
                              <w:pStyle w:val="FrameContents"/>
                              <w:jc w:val="center"/>
                              <w:rPr>
                                <w:b/>
                                <w:bCs/>
                              </w:rPr>
                            </w:pPr>
                            <w:r>
                              <w:rPr>
                                <w:b/>
                                <w:bCs/>
                                <w:color w:themeColor="background1" w:val="FFFFFF"/>
                                <w:sz w:val="28"/>
                                <w:szCs w:val="28"/>
                              </w:rPr>
                              <w:t>1</w:t>
                            </w:r>
                            <w:r>
                              <w:rPr>
                                <w:b/>
                                <w:bCs/>
                                <w:color w:themeColor="background1" w:val="FFFFFF"/>
                              </w:rPr>
                              <w:t>ѕѕд</w:t>
                            </w:r>
                            <w:r>
                              <w:rPr>
                                <w:b/>
                                <w:bCs/>
                                <w:color w:val="000000"/>
                              </w:rPr>
                              <w:t>....</w:t>
                            </w:r>
                          </w:p>
                        </w:txbxContent>
                      </wps:txbx>
                      <wps:bodyPr anchor="ctr">
                        <a:prstTxWarp prst="textNoShape"/>
                        <a:noAutofit/>
                      </wps:bodyPr>
                    </wps:wsp>
                  </a:graphicData>
                </a:graphic>
              </wp:anchor>
            </w:drawing>
          </mc:Choice>
          <mc:Fallback>
            <w:pict>
              <v:shapetype id="_x0000_t55" coordsize="21600,21600" o:spt="55" adj="10800" path="m,l@2,l21600,10800l@2,21600l,21600l@1,10800xe">
                <v:stroke joinstyle="miter"/>
                <v:formulas>
                  <v:f eqn="val 21600"/>
                  <v:f eqn="val #0"/>
                  <v:f eqn="sum width 0 @1"/>
                  <v:f eqn="prod @2 1 2"/>
                  <v:f eqn="sum @2 0 @1"/>
                  <v:f eqn="if @4 @1 0"/>
                  <v:f eqn="if @4 @2 width"/>
                </v:formulas>
                <v:path gradientshapeok="t" o:connecttype="rect" textboxrect="@5,0,@6,21600"/>
                <v:handles>
                  <v:h position="@2,0"/>
                </v:handles>
              </v:shapetype>
              <v:shape id="shape_0" ID="Arrow: Chevron 3" path="m0,0l-2147483639,0l-2147483632,-2147483634l-2147483639,-2147483633l0,-2147483633l-2147483640,-2147483634xe" fillcolor="#0070c0" stroked="t" o:allowincell="f" style="position:absolute;margin-left:5.65pt;margin-top:0.25pt;width:54.25pt;height:30.9pt;mso-wrap-style:square;v-text-anchor:middle;mso-position-horizontal-relative:margin" wp14:anchorId="04EFD76D" type="_x0000_t55">
                <v:fill o:detectmouseclick="t" type="solid" color2="#ff8f3f"/>
                <v:stroke color="#8497b0" weight="12600" joinstyle="miter" endcap="flat"/>
                <v:textbox>
                  <w:txbxContent>
                    <w:p>
                      <w:pPr>
                        <w:pStyle w:val="FrameContents"/>
                        <w:jc w:val="center"/>
                        <w:rPr>
                          <w:b/>
                          <w:bCs/>
                        </w:rPr>
                      </w:pPr>
                      <w:r>
                        <w:rPr>
                          <w:b/>
                          <w:bCs/>
                          <w:color w:themeColor="background1" w:val="FFFFFF"/>
                          <w:sz w:val="28"/>
                          <w:szCs w:val="28"/>
                        </w:rPr>
                        <w:t>1</w:t>
                      </w:r>
                      <w:r>
                        <w:rPr>
                          <w:b/>
                          <w:bCs/>
                          <w:color w:themeColor="background1" w:val="FFFFFF"/>
                        </w:rPr>
                        <w:t>ѕѕд</w:t>
                      </w:r>
                      <w:r>
                        <w:rPr>
                          <w:b/>
                          <w:bCs/>
                          <w:color w:val="000000"/>
                        </w:rPr>
                        <w:t>....</w:t>
                      </w:r>
                    </w:p>
                  </w:txbxContent>
                </v:textbox>
                <w10:wrap type="none"/>
              </v:shape>
            </w:pict>
          </mc:Fallback>
        </mc:AlternateContent>
      </w:r>
      <w:r>
        <w:rPr>
          <w:rFonts w:cs="Arial" w:ascii="Arial" w:hAnsi="Arial"/>
          <w:sz w:val="22"/>
          <w:szCs w:val="22"/>
        </w:rPr>
        <w:t xml:space="preserve">                           </w:t>
      </w:r>
      <w:r>
        <w:rPr>
          <w:rFonts w:cs="Arial" w:ascii="Cambria" w:hAnsi="Cambria"/>
          <w:sz w:val="20"/>
          <w:szCs w:val="20"/>
        </w:rPr>
        <w:t>Припрему анализе стања са SWOT анализама у седам приоритетних области:</w:t>
      </w:r>
    </w:p>
    <w:p>
      <w:pPr>
        <w:pStyle w:val="Normal"/>
        <w:spacing w:lineRule="auto" w:line="240"/>
        <w:rPr>
          <w:rFonts w:ascii="Cambria" w:hAnsi="Cambria" w:cs="Arial"/>
          <w:sz w:val="20"/>
          <w:szCs w:val="20"/>
        </w:rPr>
      </w:pPr>
      <w:r>
        <w:rPr>
          <w:rFonts w:cs="Arial" w:ascii="Cambria" w:hAnsi="Cambria"/>
          <w:sz w:val="20"/>
          <w:szCs w:val="20"/>
        </w:rPr>
        <w:t xml:space="preserve">                                     </w:t>
      </w:r>
      <w:r>
        <w:rPr>
          <w:rFonts w:cs="Arial" w:ascii="Cambria" w:hAnsi="Cambria"/>
          <w:sz w:val="20"/>
          <w:szCs w:val="20"/>
        </w:rPr>
        <w:t>борба против циганизма и дискриминације, образовање, запошљавање,</w:t>
      </w:r>
    </w:p>
    <w:p>
      <w:pPr>
        <w:pStyle w:val="Normal"/>
        <w:spacing w:lineRule="auto" w:line="240"/>
        <w:rPr>
          <w:rFonts w:ascii="Cambria" w:hAnsi="Cambria" w:cs="Arial"/>
          <w:sz w:val="20"/>
          <w:szCs w:val="20"/>
        </w:rPr>
      </w:pPr>
      <w:r>
        <w:rPr>
          <w:rFonts w:cs="Arial" w:ascii="Cambria" w:hAnsi="Cambria"/>
          <w:sz w:val="20"/>
          <w:szCs w:val="20"/>
        </w:rPr>
        <w:t xml:space="preserve">                                     </w:t>
      </w:r>
      <w:r>
        <w:rPr>
          <w:rFonts w:cs="Arial" w:ascii="Cambria" w:hAnsi="Cambria"/>
          <w:sz w:val="20"/>
          <w:szCs w:val="20"/>
        </w:rPr>
        <w:t>становање, здравље, социјална заштита и партиципација</w:t>
      </w:r>
    </w:p>
    <w:p>
      <w:pPr>
        <w:pStyle w:val="Normal"/>
        <w:tabs>
          <w:tab w:val="clear" w:pos="720"/>
          <w:tab w:val="left" w:pos="2810" w:leader="none"/>
        </w:tabs>
        <w:spacing w:lineRule="auto" w:line="276" w:before="120" w:after="0"/>
        <w:jc w:val="both"/>
        <w:rPr>
          <w:rFonts w:ascii="Arial" w:hAnsi="Arial" w:cs="Arial"/>
          <w:sz w:val="22"/>
          <w:szCs w:val="22"/>
        </w:rPr>
      </w:pPr>
      <w:r>
        <w:rPr>
          <w:rFonts w:cs="Arial" w:ascii="Arial" w:hAnsi="Arial"/>
          <w:sz w:val="22"/>
          <w:szCs w:val="22"/>
        </w:rPr>
        <mc:AlternateContent>
          <mc:Choice Requires="wps">
            <w:drawing>
              <wp:anchor behindDoc="0" distT="6985" distB="6350" distL="15875" distR="10160" simplePos="0" locked="0" layoutInCell="0" allowOverlap="1" relativeHeight="11" wp14:anchorId="20446FD5">
                <wp:simplePos x="0" y="0"/>
                <wp:positionH relativeFrom="margin">
                  <wp:posOffset>88900</wp:posOffset>
                </wp:positionH>
                <wp:positionV relativeFrom="paragraph">
                  <wp:posOffset>229870</wp:posOffset>
                </wp:positionV>
                <wp:extent cx="664210" cy="414655"/>
                <wp:effectExtent l="15875" t="6985" r="10160" b="6350"/>
                <wp:wrapNone/>
                <wp:docPr id="13" name="Arrow: Chevron 3"/>
                <a:graphic xmlns:a="http://schemas.openxmlformats.org/drawingml/2006/main">
                  <a:graphicData uri="http://schemas.microsoft.com/office/word/2010/wordprocessingShape">
                    <wps:wsp>
                      <wps:cNvSpPr/>
                      <wps:spPr>
                        <a:xfrm>
                          <a:off x="0" y="0"/>
                          <a:ext cx="664200" cy="414720"/>
                        </a:xfrm>
                        <a:prstGeom prst="chevron">
                          <a:avLst>
                            <a:gd name="adj" fmla="val 50000"/>
                          </a:avLst>
                        </a:prstGeom>
                        <a:solidFill>
                          <a:srgbClr val="0070c0"/>
                        </a:solidFill>
                        <a:ln w="12700">
                          <a:solidFill>
                            <a:srgbClr val="8497b0"/>
                          </a:solidFill>
                          <a:miter/>
                        </a:ln>
                      </wps:spPr>
                      <wps:style>
                        <a:lnRef idx="0"/>
                        <a:fillRef idx="0"/>
                        <a:effectRef idx="0"/>
                        <a:fontRef idx="minor"/>
                      </wps:style>
                      <wps:txbx>
                        <w:txbxContent>
                          <w:p>
                            <w:pPr>
                              <w:pStyle w:val="FrameContents"/>
                              <w:jc w:val="center"/>
                              <w:rPr>
                                <w:b/>
                                <w:bCs/>
                                <w:color w:themeColor="background1" w:val="FFFFFF"/>
                                <w:sz w:val="28"/>
                                <w:szCs w:val="28"/>
                              </w:rPr>
                            </w:pPr>
                            <w:r>
                              <w:rPr>
                                <w:b/>
                                <w:bCs/>
                                <w:color w:themeColor="background1" w:val="FFFFFF"/>
                                <w:sz w:val="28"/>
                                <w:szCs w:val="28"/>
                              </w:rPr>
                              <w:t>2</w:t>
                            </w:r>
                          </w:p>
                        </w:txbxContent>
                      </wps:txbx>
                      <wps:bodyPr anchor="ctr">
                        <a:prstTxWarp prst="textNoShape"/>
                        <a:noAutofit/>
                      </wps:bodyPr>
                    </wps:wsp>
                  </a:graphicData>
                </a:graphic>
              </wp:anchor>
            </w:drawing>
          </mc:Choice>
          <mc:Fallback>
            <w:pict>
              <v:shape id="shape_0" ID="Arrow: Chevron 3" path="m0,0l-2147483639,0l-2147483632,-2147483634l-2147483639,-2147483633l0,-2147483633l-2147483640,-2147483634xe" fillcolor="#0070c0" stroked="t" o:allowincell="f" style="position:absolute;margin-left:7pt;margin-top:18.1pt;width:52.25pt;height:32.6pt;mso-wrap-style:square;v-text-anchor:middle;mso-position-horizontal-relative:margin" wp14:anchorId="20446FD5" type="_x0000_t55">
                <v:fill o:detectmouseclick="t" type="solid" color2="#ff8f3f"/>
                <v:stroke color="#8497b0" weight="12600" joinstyle="miter" endcap="flat"/>
                <v:textbox>
                  <w:txbxContent>
                    <w:p>
                      <w:pPr>
                        <w:pStyle w:val="FrameContents"/>
                        <w:jc w:val="center"/>
                        <w:rPr>
                          <w:b/>
                          <w:bCs/>
                          <w:color w:themeColor="background1" w:val="FFFFFF"/>
                          <w:sz w:val="28"/>
                          <w:szCs w:val="28"/>
                        </w:rPr>
                      </w:pPr>
                      <w:r>
                        <w:rPr>
                          <w:b/>
                          <w:bCs/>
                          <w:color w:themeColor="background1" w:val="FFFFFF"/>
                          <w:sz w:val="28"/>
                          <w:szCs w:val="28"/>
                        </w:rPr>
                        <w:t>2</w:t>
                      </w:r>
                    </w:p>
                  </w:txbxContent>
                </v:textbox>
                <w10:wrap type="none"/>
              </v:shape>
            </w:pict>
          </mc:Fallback>
        </mc:AlternateContent>
        <mc:AlternateContent>
          <mc:Choice Requires="wps">
            <w:drawing>
              <wp:anchor behindDoc="0" distT="6985" distB="6985" distL="7620" distR="6350" simplePos="0" locked="0" layoutInCell="1" allowOverlap="1" relativeHeight="17" wp14:anchorId="4AC98D79">
                <wp:simplePos x="0" y="0"/>
                <wp:positionH relativeFrom="column">
                  <wp:posOffset>911225</wp:posOffset>
                </wp:positionH>
                <wp:positionV relativeFrom="paragraph">
                  <wp:posOffset>248285</wp:posOffset>
                </wp:positionV>
                <wp:extent cx="4887595" cy="426720"/>
                <wp:effectExtent l="7620" t="6985" r="6350" b="6985"/>
                <wp:wrapNone/>
                <wp:docPr id="14" name="Rectangle: Rounded Corners 16"/>
                <a:graphic xmlns:a="http://schemas.openxmlformats.org/drawingml/2006/main">
                  <a:graphicData uri="http://schemas.microsoft.com/office/word/2010/wordprocessingShape">
                    <wps:wsp>
                      <wps:cNvSpPr/>
                      <wps:spPr>
                        <a:xfrm>
                          <a:off x="0" y="0"/>
                          <a:ext cx="4887720" cy="426600"/>
                        </a:xfrm>
                        <a:prstGeom prst="roundRect">
                          <a:avLst>
                            <a:gd name="adj" fmla="val 16667"/>
                          </a:avLst>
                        </a:prstGeom>
                        <a:noFill/>
                        <a:ln w="12700">
                          <a:solidFill>
                            <a:srgbClr val="000000"/>
                          </a:solidFill>
                          <a:miter/>
                        </a:ln>
                      </wps:spPr>
                      <wps:style>
                        <a:lnRef idx="0"/>
                        <a:fillRef idx="0"/>
                        <a:effectRef idx="0"/>
                        <a:fontRef idx="minor"/>
                      </wps:style>
                      <wps:bodyPr/>
                    </wps:wsp>
                  </a:graphicData>
                </a:graphic>
              </wp:anchor>
            </w:drawing>
          </mc:Choice>
          <mc:Fallback>
            <w:pict/>
          </mc:Fallback>
        </mc:AlternateContent>
      </w:r>
    </w:p>
    <w:p>
      <w:pPr>
        <w:pStyle w:val="Normal"/>
        <w:spacing w:lineRule="auto" w:line="276" w:before="120" w:after="0"/>
        <w:jc w:val="both"/>
        <w:rPr>
          <w:rFonts w:ascii="Cambria" w:hAnsi="Cambria" w:cs="Arial"/>
          <w:sz w:val="22"/>
          <w:szCs w:val="22"/>
        </w:rPr>
      </w:pPr>
      <w:r>
        <w:rPr>
          <w:rFonts w:cs="Arial" w:ascii="Arial" w:hAnsi="Arial"/>
          <w:sz w:val="22"/>
          <w:szCs w:val="22"/>
        </w:rPr>
        <w:t xml:space="preserve">                          </w:t>
      </w:r>
      <w:r>
        <w:rPr>
          <w:rFonts w:cs="Arial" w:ascii="Cambria" w:hAnsi="Cambria"/>
          <w:sz w:val="20"/>
          <w:szCs w:val="20"/>
        </w:rPr>
        <w:t xml:space="preserve">Дефинисање визије, општег циља, посебних циљева и индикатора за </w:t>
      </w:r>
    </w:p>
    <w:p>
      <w:pPr>
        <w:pStyle w:val="Normal"/>
        <w:spacing w:lineRule="auto" w:line="240"/>
        <w:jc w:val="both"/>
        <w:rPr>
          <w:rFonts w:ascii="Cambria" w:hAnsi="Cambria" w:cs="Arial"/>
          <w:sz w:val="20"/>
          <w:szCs w:val="20"/>
        </w:rPr>
      </w:pPr>
      <w:r>
        <w:rPr>
          <w:rFonts w:cs="Arial" w:ascii="Cambria" w:hAnsi="Cambria"/>
          <w:sz w:val="20"/>
          <w:szCs w:val="20"/>
        </w:rPr>
        <w:t xml:space="preserve">                                    </w:t>
      </w:r>
      <w:r>
        <w:rPr>
          <w:rFonts w:cs="Arial" w:ascii="Cambria" w:hAnsi="Cambria"/>
          <w:sz w:val="20"/>
          <w:szCs w:val="20"/>
        </w:rPr>
        <w:t xml:space="preserve">мерење учинка </w:t>
      </w:r>
    </w:p>
    <w:p>
      <w:pPr>
        <w:pStyle w:val="Normal"/>
        <w:spacing w:lineRule="auto" w:line="240"/>
        <w:jc w:val="both"/>
        <w:rPr>
          <w:rFonts w:ascii="Arial" w:hAnsi="Arial" w:cs="Arial"/>
          <w:sz w:val="22"/>
          <w:szCs w:val="22"/>
        </w:rPr>
      </w:pPr>
      <w:r>
        <w:rPr>
          <w:rFonts w:cs="Arial" w:ascii="Arial" w:hAnsi="Arial"/>
          <w:sz w:val="22"/>
          <w:szCs w:val="22"/>
        </w:rPr>
        <mc:AlternateContent>
          <mc:Choice Requires="wps">
            <w:drawing>
              <wp:anchor behindDoc="0" distT="0" distB="17145" distL="0" distR="24130" simplePos="0" locked="0" layoutInCell="1" allowOverlap="1" relativeHeight="18" wp14:anchorId="474C44AD">
                <wp:simplePos x="0" y="0"/>
                <wp:positionH relativeFrom="column">
                  <wp:posOffset>902335</wp:posOffset>
                </wp:positionH>
                <wp:positionV relativeFrom="paragraph">
                  <wp:posOffset>135255</wp:posOffset>
                </wp:positionV>
                <wp:extent cx="4948555" cy="440690"/>
                <wp:effectExtent l="7620" t="6985" r="6350" b="6985"/>
                <wp:wrapNone/>
                <wp:docPr id="15" name="Rectangle: Rounded Corners 16"/>
                <a:graphic xmlns:a="http://schemas.openxmlformats.org/drawingml/2006/main">
                  <a:graphicData uri="http://schemas.microsoft.com/office/word/2010/wordprocessingShape">
                    <wps:wsp>
                      <wps:cNvSpPr/>
                      <wps:spPr>
                        <a:xfrm>
                          <a:off x="0" y="0"/>
                          <a:ext cx="4948560" cy="440640"/>
                        </a:xfrm>
                        <a:prstGeom prst="roundRect">
                          <a:avLst>
                            <a:gd name="adj" fmla="val 16667"/>
                          </a:avLst>
                        </a:prstGeom>
                        <a:noFill/>
                        <a:ln w="12700">
                          <a:solidFill>
                            <a:srgbClr val="1d3155"/>
                          </a:solidFill>
                          <a:miter/>
                        </a:ln>
                      </wps:spPr>
                      <wps:style>
                        <a:lnRef idx="0"/>
                        <a:fillRef idx="0"/>
                        <a:effectRef idx="0"/>
                        <a:fontRef idx="minor"/>
                      </wps:style>
                      <wps:bodyPr/>
                    </wps:wsp>
                  </a:graphicData>
                </a:graphic>
              </wp:anchor>
            </w:drawing>
          </mc:Choice>
          <mc:Fallback>
            <w:pict/>
          </mc:Fallback>
        </mc:AlternateContent>
      </w:r>
    </w:p>
    <w:p>
      <w:pPr>
        <w:pStyle w:val="Normal"/>
        <w:spacing w:lineRule="auto" w:line="240"/>
        <w:jc w:val="both"/>
        <w:rPr>
          <w:rFonts w:ascii="Arial" w:hAnsi="Arial" w:cs="Arial"/>
          <w:sz w:val="22"/>
          <w:szCs w:val="22"/>
        </w:rPr>
      </w:pPr>
      <w:r>
        <mc:AlternateContent>
          <mc:Choice Requires="wps">
            <w:drawing>
              <wp:anchor behindDoc="0" distT="6985" distB="6350" distL="16510" distR="9525" simplePos="0" locked="0" layoutInCell="0" allowOverlap="1" relativeHeight="13" wp14:anchorId="41122873">
                <wp:simplePos x="0" y="0"/>
                <wp:positionH relativeFrom="margin">
                  <wp:posOffset>95885</wp:posOffset>
                </wp:positionH>
                <wp:positionV relativeFrom="paragraph">
                  <wp:posOffset>12700</wp:posOffset>
                </wp:positionV>
                <wp:extent cx="645795" cy="414655"/>
                <wp:effectExtent l="16510" t="6985" r="9525" b="6350"/>
                <wp:wrapNone/>
                <wp:docPr id="16" name="Arrow: Chevron 3"/>
                <a:graphic xmlns:a="http://schemas.openxmlformats.org/drawingml/2006/main">
                  <a:graphicData uri="http://schemas.microsoft.com/office/word/2010/wordprocessingShape">
                    <wps:wsp>
                      <wps:cNvSpPr/>
                      <wps:spPr>
                        <a:xfrm>
                          <a:off x="0" y="0"/>
                          <a:ext cx="645840" cy="414720"/>
                        </a:xfrm>
                        <a:prstGeom prst="chevron">
                          <a:avLst>
                            <a:gd name="adj" fmla="val 50000"/>
                          </a:avLst>
                        </a:prstGeom>
                        <a:solidFill>
                          <a:srgbClr val="0070c0"/>
                        </a:solidFill>
                        <a:ln w="12700">
                          <a:solidFill>
                            <a:srgbClr val="8497b0"/>
                          </a:solidFill>
                          <a:miter/>
                        </a:ln>
                      </wps:spPr>
                      <wps:style>
                        <a:lnRef idx="0"/>
                        <a:fillRef idx="0"/>
                        <a:effectRef idx="0"/>
                        <a:fontRef idx="minor"/>
                      </wps:style>
                      <wps:txbx>
                        <w:txbxContent>
                          <w:p>
                            <w:pPr>
                              <w:pStyle w:val="FrameContents"/>
                              <w:jc w:val="center"/>
                              <w:rPr>
                                <w:b/>
                                <w:bCs/>
                                <w:color w:val="FFFFFF"/>
                                <w:sz w:val="28"/>
                                <w:szCs w:val="28"/>
                              </w:rPr>
                            </w:pPr>
                            <w:r>
                              <w:rPr>
                                <w:b/>
                                <w:bCs/>
                                <w:color w:val="FFFFFF"/>
                                <w:sz w:val="28"/>
                                <w:szCs w:val="28"/>
                              </w:rPr>
                              <w:t>3</w:t>
                            </w:r>
                          </w:p>
                        </w:txbxContent>
                      </wps:txbx>
                      <wps:bodyPr anchor="ctr">
                        <a:prstTxWarp prst="textNoShape"/>
                        <a:noAutofit/>
                      </wps:bodyPr>
                    </wps:wsp>
                  </a:graphicData>
                </a:graphic>
              </wp:anchor>
            </w:drawing>
          </mc:Choice>
          <mc:Fallback>
            <w:pict>
              <v:shape id="shape_0" ID="Arrow: Chevron 3" path="m0,0l-2147483639,0l-2147483632,-2147483634l-2147483639,-2147483633l0,-2147483633l-2147483640,-2147483634xe" fillcolor="#0070c0" stroked="t" o:allowincell="f" style="position:absolute;margin-left:7.55pt;margin-top:1pt;width:50.8pt;height:32.6pt;mso-wrap-style:square;v-text-anchor:middle;mso-position-horizontal-relative:margin" wp14:anchorId="41122873" type="_x0000_t55">
                <v:fill o:detectmouseclick="t" type="solid" color2="#ff8f3f"/>
                <v:stroke color="#8497b0" weight="12600" joinstyle="miter" endcap="flat"/>
                <v:textbox>
                  <w:txbxContent>
                    <w:p>
                      <w:pPr>
                        <w:pStyle w:val="FrameContents"/>
                        <w:jc w:val="center"/>
                        <w:rPr>
                          <w:b/>
                          <w:bCs/>
                          <w:color w:val="FFFFFF"/>
                          <w:sz w:val="28"/>
                          <w:szCs w:val="28"/>
                        </w:rPr>
                      </w:pPr>
                      <w:r>
                        <w:rPr>
                          <w:b/>
                          <w:bCs/>
                          <w:color w:val="FFFFFF"/>
                          <w:sz w:val="28"/>
                          <w:szCs w:val="28"/>
                        </w:rPr>
                        <w:t>3</w:t>
                      </w:r>
                    </w:p>
                  </w:txbxContent>
                </v:textbox>
                <w10:wrap type="none"/>
              </v:shape>
            </w:pict>
          </mc:Fallback>
        </mc:AlternateContent>
      </w:r>
      <w:r>
        <w:rPr>
          <w:rFonts w:cs="Arial" w:ascii="Arial" w:hAnsi="Arial"/>
          <w:sz w:val="22"/>
          <w:szCs w:val="22"/>
        </w:rPr>
        <w:t xml:space="preserve">                          </w:t>
      </w:r>
      <w:r>
        <w:rPr>
          <w:rFonts w:cs="Arial" w:ascii="Cambria" w:hAnsi="Cambria"/>
          <w:sz w:val="20"/>
          <w:szCs w:val="20"/>
        </w:rPr>
        <w:t>Дефинисање стратешких мера заједно са индикаторима за мерење учинка</w:t>
      </w:r>
    </w:p>
    <w:p>
      <w:pPr>
        <w:pStyle w:val="Normal"/>
        <w:spacing w:lineRule="auto" w:line="240"/>
        <w:jc w:val="both"/>
        <w:rPr>
          <w:rFonts w:ascii="Cambria" w:hAnsi="Cambria" w:cs="Arial"/>
          <w:sz w:val="20"/>
          <w:szCs w:val="20"/>
        </w:rPr>
      </w:pPr>
      <w:r>
        <w:rPr>
          <w:rFonts w:cs="Arial" w:ascii="Arial" w:hAnsi="Arial"/>
          <w:sz w:val="22"/>
          <w:szCs w:val="22"/>
        </w:rPr>
        <w:t xml:space="preserve">                          </w:t>
      </w:r>
    </w:p>
    <w:p>
      <w:pPr>
        <w:pStyle w:val="Normal"/>
        <w:spacing w:lineRule="auto" w:line="276" w:before="120" w:after="0"/>
        <w:jc w:val="both"/>
        <w:rPr>
          <w:rFonts w:ascii="Cambria" w:hAnsi="Cambria" w:cs="Arial"/>
          <w:sz w:val="22"/>
          <w:szCs w:val="22"/>
        </w:rPr>
      </w:pPr>
      <w:r>
        <w:rPr>
          <w:rFonts w:cs="Arial" w:ascii="Cambria" w:hAnsi="Cambria"/>
          <w:sz w:val="22"/>
          <w:szCs w:val="22"/>
        </w:rPr>
      </w:r>
    </w:p>
    <w:p>
      <w:pPr>
        <w:pStyle w:val="Normal"/>
        <w:spacing w:lineRule="auto" w:line="276" w:before="120" w:after="0"/>
        <w:jc w:val="both"/>
        <w:rPr>
          <w:rFonts w:ascii="Cambria" w:hAnsi="Cambria" w:cs="Arial"/>
          <w:sz w:val="22"/>
          <w:szCs w:val="22"/>
        </w:rPr>
      </w:pPr>
      <w:r>
        <w:rPr>
          <w:rFonts w:cs="Arial" w:ascii="Cambria" w:hAnsi="Cambria"/>
          <w:sz w:val="22"/>
          <w:szCs w:val="22"/>
        </w:rPr>
        <mc:AlternateContent>
          <mc:Choice Requires="wps">
            <w:drawing>
              <wp:anchor behindDoc="0" distT="6985" distB="6350" distL="15875" distR="10160" simplePos="0" locked="0" layoutInCell="0" allowOverlap="1" relativeHeight="15" wp14:anchorId="4571EB9E">
                <wp:simplePos x="0" y="0"/>
                <wp:positionH relativeFrom="margin">
                  <wp:posOffset>103505</wp:posOffset>
                </wp:positionH>
                <wp:positionV relativeFrom="paragraph">
                  <wp:posOffset>152400</wp:posOffset>
                </wp:positionV>
                <wp:extent cx="664210" cy="414655"/>
                <wp:effectExtent l="15875" t="6985" r="10160" b="6350"/>
                <wp:wrapNone/>
                <wp:docPr id="17" name="Arrow: Chevron 3"/>
                <a:graphic xmlns:a="http://schemas.openxmlformats.org/drawingml/2006/main">
                  <a:graphicData uri="http://schemas.microsoft.com/office/word/2010/wordprocessingShape">
                    <wps:wsp>
                      <wps:cNvSpPr/>
                      <wps:spPr>
                        <a:xfrm>
                          <a:off x="0" y="0"/>
                          <a:ext cx="664200" cy="414720"/>
                        </a:xfrm>
                        <a:prstGeom prst="chevron">
                          <a:avLst>
                            <a:gd name="adj" fmla="val 50000"/>
                          </a:avLst>
                        </a:prstGeom>
                        <a:solidFill>
                          <a:srgbClr val="0070c0"/>
                        </a:solidFill>
                        <a:ln w="12700">
                          <a:solidFill>
                            <a:srgbClr val="8497b0"/>
                          </a:solidFill>
                          <a:miter/>
                        </a:ln>
                      </wps:spPr>
                      <wps:style>
                        <a:lnRef idx="0"/>
                        <a:fillRef idx="0"/>
                        <a:effectRef idx="0"/>
                        <a:fontRef idx="minor"/>
                      </wps:style>
                      <wps:txbx>
                        <w:txbxContent>
                          <w:p>
                            <w:pPr>
                              <w:pStyle w:val="FrameContents"/>
                              <w:jc w:val="center"/>
                              <w:rPr>
                                <w:b/>
                                <w:bCs/>
                                <w:color w:val="FFFFFF"/>
                                <w:sz w:val="28"/>
                                <w:szCs w:val="28"/>
                              </w:rPr>
                            </w:pPr>
                            <w:r>
                              <w:rPr>
                                <w:b/>
                                <w:bCs/>
                                <w:color w:val="FFFFFF"/>
                                <w:sz w:val="28"/>
                                <w:szCs w:val="28"/>
                              </w:rPr>
                              <w:t>4</w:t>
                            </w:r>
                          </w:p>
                        </w:txbxContent>
                      </wps:txbx>
                      <wps:bodyPr anchor="ctr">
                        <a:prstTxWarp prst="textNoShape"/>
                        <a:noAutofit/>
                      </wps:bodyPr>
                    </wps:wsp>
                  </a:graphicData>
                </a:graphic>
              </wp:anchor>
            </w:drawing>
          </mc:Choice>
          <mc:Fallback>
            <w:pict>
              <v:shape id="shape_0" ID="Arrow: Chevron 3" path="m0,0l-2147483639,0l-2147483632,-2147483634l-2147483639,-2147483633l0,-2147483633l-2147483640,-2147483634xe" fillcolor="#0070c0" stroked="t" o:allowincell="f" style="position:absolute;margin-left:8.15pt;margin-top:12pt;width:52.25pt;height:32.6pt;mso-wrap-style:square;v-text-anchor:middle;mso-position-horizontal-relative:margin" wp14:anchorId="4571EB9E" type="_x0000_t55">
                <v:fill o:detectmouseclick="t" type="solid" color2="#ff8f3f"/>
                <v:stroke color="#8497b0" weight="12600" joinstyle="miter" endcap="flat"/>
                <v:textbox>
                  <w:txbxContent>
                    <w:p>
                      <w:pPr>
                        <w:pStyle w:val="FrameContents"/>
                        <w:jc w:val="center"/>
                        <w:rPr>
                          <w:b/>
                          <w:bCs/>
                          <w:color w:val="FFFFFF"/>
                          <w:sz w:val="28"/>
                          <w:szCs w:val="28"/>
                        </w:rPr>
                      </w:pPr>
                      <w:r>
                        <w:rPr>
                          <w:b/>
                          <w:bCs/>
                          <w:color w:val="FFFFFF"/>
                          <w:sz w:val="28"/>
                          <w:szCs w:val="28"/>
                        </w:rPr>
                        <w:t>4</w:t>
                      </w:r>
                    </w:p>
                  </w:txbxContent>
                </v:textbox>
                <w10:wrap type="none"/>
              </v:shape>
            </w:pict>
          </mc:Fallback>
        </mc:AlternateContent>
        <mc:AlternateContent>
          <mc:Choice Requires="wps">
            <w:drawing>
              <wp:anchor behindDoc="0" distT="6985" distB="6985" distL="7620" distR="6350" simplePos="0" locked="0" layoutInCell="0" allowOverlap="1" relativeHeight="19" wp14:anchorId="5B666C09">
                <wp:simplePos x="0" y="0"/>
                <wp:positionH relativeFrom="margin">
                  <wp:posOffset>908050</wp:posOffset>
                </wp:positionH>
                <wp:positionV relativeFrom="paragraph">
                  <wp:posOffset>133350</wp:posOffset>
                </wp:positionV>
                <wp:extent cx="4887595" cy="426720"/>
                <wp:effectExtent l="7620" t="6985" r="6350" b="6985"/>
                <wp:wrapNone/>
                <wp:docPr id="18" name="Rectangle: Rounded Corners 16"/>
                <a:graphic xmlns:a="http://schemas.openxmlformats.org/drawingml/2006/main">
                  <a:graphicData uri="http://schemas.microsoft.com/office/word/2010/wordprocessingShape">
                    <wps:wsp>
                      <wps:cNvSpPr/>
                      <wps:spPr>
                        <a:xfrm>
                          <a:off x="0" y="0"/>
                          <a:ext cx="4887720" cy="426600"/>
                        </a:xfrm>
                        <a:prstGeom prst="roundRect">
                          <a:avLst>
                            <a:gd name="adj" fmla="val 16667"/>
                          </a:avLst>
                        </a:prstGeom>
                        <a:noFill/>
                        <a:ln w="12700">
                          <a:solidFill>
                            <a:srgbClr val="1d3155"/>
                          </a:solidFill>
                          <a:miter/>
                        </a:ln>
                      </wps:spPr>
                      <wps:style>
                        <a:lnRef idx="0"/>
                        <a:fillRef idx="0"/>
                        <a:effectRef idx="0"/>
                        <a:fontRef idx="minor"/>
                      </wps:style>
                      <wps:bodyPr/>
                    </wps:wsp>
                  </a:graphicData>
                </a:graphic>
              </wp:anchor>
            </w:drawing>
          </mc:Choice>
          <mc:Fallback>
            <w:pict/>
          </mc:Fallback>
        </mc:AlternateContent>
      </w:r>
    </w:p>
    <w:p>
      <w:pPr>
        <w:pStyle w:val="Normal"/>
        <w:spacing w:lineRule="auto" w:line="240"/>
        <w:jc w:val="both"/>
        <w:rPr>
          <w:rFonts w:ascii="Cambria" w:hAnsi="Cambria"/>
        </w:rPr>
      </w:pPr>
      <w:r>
        <w:rPr>
          <w:rFonts w:cs="Arial" w:ascii="Arial" w:hAnsi="Arial"/>
          <w:sz w:val="22"/>
          <w:szCs w:val="22"/>
        </w:rPr>
        <w:t xml:space="preserve">                          </w:t>
      </w:r>
      <w:r>
        <w:rPr>
          <w:rFonts w:cs="Arial" w:ascii="Cambria" w:hAnsi="Cambria"/>
          <w:sz w:val="20"/>
          <w:szCs w:val="20"/>
        </w:rPr>
        <w:t>Припрему акционог плана</w:t>
      </w:r>
    </w:p>
    <w:p>
      <w:pPr>
        <w:pStyle w:val="Normal"/>
        <w:spacing w:lineRule="auto" w:line="240"/>
        <w:jc w:val="both"/>
        <w:rPr>
          <w:rFonts w:ascii="Cambria" w:hAnsi="Cambria"/>
          <w:sz w:val="20"/>
          <w:szCs w:val="20"/>
        </w:rPr>
      </w:pPr>
      <w:r>
        <w:rPr>
          <w:rFonts w:ascii="Cambria" w:hAnsi="Cambria"/>
          <w:sz w:val="20"/>
          <w:szCs w:val="20"/>
        </w:rPr>
      </w:r>
    </w:p>
    <w:p>
      <w:pPr>
        <w:pStyle w:val="Normal"/>
        <w:spacing w:lineRule="auto" w:line="240"/>
        <w:jc w:val="both"/>
        <w:rPr>
          <w:rFonts w:ascii="Cambria" w:hAnsi="Cambria"/>
          <w:sz w:val="22"/>
          <w:szCs w:val="22"/>
        </w:rPr>
      </w:pPr>
      <w:r>
        <w:rPr>
          <w:rFonts w:ascii="Cambria" w:hAnsi="Cambria"/>
          <w:sz w:val="22"/>
          <w:szCs w:val="22"/>
        </w:rPr>
        <w:t xml:space="preserve">        </w:t>
      </w:r>
    </w:p>
    <w:p>
      <w:pPr>
        <w:pStyle w:val="Normal"/>
        <w:spacing w:lineRule="auto" w:line="240"/>
        <w:jc w:val="both"/>
        <w:rPr>
          <w:rFonts w:ascii="Cambria" w:hAnsi="Cambria"/>
          <w:sz w:val="22"/>
          <w:szCs w:val="22"/>
        </w:rPr>
      </w:pPr>
      <w:r>
        <w:rPr>
          <w:rFonts w:ascii="Cambria" w:hAnsi="Cambria"/>
          <w:sz w:val="22"/>
          <w:szCs w:val="22"/>
        </w:rPr>
        <w:t xml:space="preserve">        </w:t>
      </w:r>
      <w:r>
        <w:rPr>
          <w:rFonts w:ascii="Cambria" w:hAnsi="Cambria"/>
          <w:sz w:val="22"/>
          <w:szCs w:val="22"/>
        </w:rPr>
        <w:t>Током процеса стратешког планирања организовано је више радионица и састанака радне групе, као и две фокус групе са представницима ромске заједнице током којих је израђен нацрт ЛАП-а и то:</w:t>
      </w:r>
    </w:p>
    <w:p>
      <w:pPr>
        <w:pStyle w:val="Normal"/>
        <w:spacing w:lineRule="auto" w:line="240"/>
        <w:jc w:val="both"/>
        <w:rPr>
          <w:rFonts w:ascii="Cambria" w:hAnsi="Cambria"/>
          <w:sz w:val="22"/>
          <w:szCs w:val="22"/>
        </w:rPr>
      </w:pPr>
      <w:r>
        <w:rPr>
          <w:rFonts w:ascii="Cambria" w:hAnsi="Cambria"/>
          <w:sz w:val="22"/>
          <w:szCs w:val="22"/>
        </w:rPr>
      </w:r>
    </w:p>
    <w:p>
      <w:pPr>
        <w:pStyle w:val="ListParagraph"/>
        <w:numPr>
          <w:ilvl w:val="0"/>
          <w:numId w:val="3"/>
        </w:numPr>
        <w:spacing w:lineRule="auto" w:line="240"/>
        <w:jc w:val="both"/>
        <w:rPr>
          <w:rFonts w:ascii="Cambria" w:hAnsi="Cambria"/>
          <w:sz w:val="22"/>
          <w:szCs w:val="22"/>
          <w:u w:val="single"/>
        </w:rPr>
      </w:pPr>
      <w:r>
        <w:rPr>
          <w:rFonts w:ascii="Cambria" w:hAnsi="Cambria"/>
          <w:sz w:val="22"/>
          <w:szCs w:val="22"/>
          <w:u w:val="single"/>
        </w:rPr>
        <w:t>Уводна једнодневна радионица</w:t>
      </w:r>
      <w:r>
        <w:rPr>
          <w:rFonts w:ascii="Cambria" w:hAnsi="Cambria"/>
          <w:sz w:val="22"/>
          <w:szCs w:val="22"/>
        </w:rPr>
        <w:t xml:space="preserve"> на којој је представљена методологија за израду ЛАП-а и упитник за сакупљање података за анализу стања (одржана: 15.07.2025.)</w:t>
      </w:r>
    </w:p>
    <w:p>
      <w:pPr>
        <w:pStyle w:val="ListParagraph"/>
        <w:numPr>
          <w:ilvl w:val="0"/>
          <w:numId w:val="3"/>
        </w:numPr>
        <w:spacing w:lineRule="auto" w:line="240"/>
        <w:jc w:val="both"/>
        <w:rPr>
          <w:rFonts w:ascii="Cambria" w:hAnsi="Cambria"/>
          <w:sz w:val="22"/>
          <w:szCs w:val="22"/>
          <w:u w:val="single"/>
        </w:rPr>
      </w:pPr>
      <w:r>
        <w:rPr>
          <w:rFonts w:ascii="Cambria" w:hAnsi="Cambria"/>
          <w:sz w:val="22"/>
          <w:szCs w:val="22"/>
          <w:u w:val="single"/>
        </w:rPr>
        <w:t>Радионица за финализацију ситуационе анализе са SWOT анализом</w:t>
      </w:r>
      <w:r>
        <w:rPr>
          <w:rFonts w:ascii="Cambria" w:hAnsi="Cambria"/>
          <w:sz w:val="22"/>
          <w:szCs w:val="22"/>
        </w:rPr>
        <w:t xml:space="preserve"> на којој су сакупљени финални коментари на први нацрт анализе стања и урађена SWOT анализа у 7 приоритетних области инклузије Рома (одржана: 4.09.2025.)</w:t>
      </w:r>
    </w:p>
    <w:p>
      <w:pPr>
        <w:pStyle w:val="ListParagraph"/>
        <w:numPr>
          <w:ilvl w:val="0"/>
          <w:numId w:val="3"/>
        </w:numPr>
        <w:spacing w:lineRule="auto" w:line="240"/>
        <w:jc w:val="both"/>
        <w:rPr>
          <w:rFonts w:ascii="Cambria" w:hAnsi="Cambria"/>
          <w:sz w:val="22"/>
          <w:szCs w:val="22"/>
          <w:u w:val="single"/>
        </w:rPr>
      </w:pPr>
      <w:r>
        <w:rPr>
          <w:rFonts w:ascii="Cambria" w:hAnsi="Cambria"/>
          <w:sz w:val="22"/>
          <w:szCs w:val="22"/>
          <w:u w:val="single"/>
        </w:rPr>
        <w:t>Прва фокус група са представницима ромске заједнице</w:t>
      </w:r>
      <w:r>
        <w:rPr>
          <w:rFonts w:ascii="Cambria" w:hAnsi="Cambria"/>
          <w:sz w:val="22"/>
          <w:szCs w:val="22"/>
        </w:rPr>
        <w:t xml:space="preserve"> на којој су прикупљене информације о тренутном стању и проблемима ромске популације у приоритетним областима ЛАП-а (одржана: 05.09.2025.)</w:t>
      </w:r>
    </w:p>
    <w:p>
      <w:pPr>
        <w:pStyle w:val="ListParagraph"/>
        <w:numPr>
          <w:ilvl w:val="0"/>
          <w:numId w:val="3"/>
        </w:numPr>
        <w:spacing w:lineRule="auto" w:line="240"/>
        <w:jc w:val="both"/>
        <w:rPr>
          <w:rFonts w:ascii="Cambria" w:hAnsi="Cambria"/>
          <w:sz w:val="22"/>
          <w:szCs w:val="22"/>
          <w:u w:val="single"/>
        </w:rPr>
      </w:pPr>
      <w:r>
        <w:rPr>
          <w:rFonts w:ascii="Cambria" w:hAnsi="Cambria"/>
          <w:sz w:val="22"/>
          <w:szCs w:val="22"/>
          <w:u w:val="single"/>
        </w:rPr>
        <w:t>Дводневна радионица за израду циљева и мера</w:t>
      </w:r>
      <w:r>
        <w:rPr>
          <w:rFonts w:ascii="Cambria" w:hAnsi="Cambria"/>
          <w:sz w:val="22"/>
          <w:szCs w:val="22"/>
        </w:rPr>
        <w:t xml:space="preserve"> на којој су дефинисани визија, циљеви и мере за сваку приоритетну област инклузије, укључујући индикаторе (одржана: 1-02.10.2025.)</w:t>
      </w:r>
    </w:p>
    <w:p>
      <w:pPr>
        <w:pStyle w:val="ListParagraph"/>
        <w:numPr>
          <w:ilvl w:val="0"/>
          <w:numId w:val="3"/>
        </w:numPr>
        <w:spacing w:lineRule="auto" w:line="240"/>
        <w:jc w:val="both"/>
        <w:rPr>
          <w:rFonts w:ascii="Cambria" w:hAnsi="Cambria"/>
          <w:sz w:val="22"/>
          <w:szCs w:val="22"/>
          <w:u w:val="single"/>
        </w:rPr>
      </w:pPr>
      <w:r>
        <w:rPr>
          <w:rFonts w:ascii="Cambria" w:hAnsi="Cambria"/>
          <w:sz w:val="22"/>
          <w:szCs w:val="22"/>
          <w:u w:val="single"/>
        </w:rPr>
        <w:t>Дводневна завршна радионица за израду акционог плана</w:t>
      </w:r>
      <w:r>
        <w:rPr>
          <w:rFonts w:ascii="Cambria" w:hAnsi="Cambria"/>
          <w:sz w:val="22"/>
          <w:szCs w:val="22"/>
        </w:rPr>
        <w:t xml:space="preserve"> на којој су дефинисане активности, носиоци, партнери, рокови за имплементацију и финансијска средстава за реализацију мера и активности (одржана: 17-18.11.2025.)</w:t>
      </w:r>
    </w:p>
    <w:p>
      <w:pPr>
        <w:pStyle w:val="ListParagraph"/>
        <w:numPr>
          <w:ilvl w:val="0"/>
          <w:numId w:val="3"/>
        </w:numPr>
        <w:spacing w:lineRule="auto" w:line="240"/>
        <w:jc w:val="both"/>
        <w:rPr>
          <w:rFonts w:ascii="Cambria" w:hAnsi="Cambria"/>
          <w:sz w:val="22"/>
          <w:szCs w:val="22"/>
          <w:u w:val="single"/>
        </w:rPr>
      </w:pPr>
      <w:r>
        <w:rPr>
          <w:rFonts w:ascii="Cambria" w:hAnsi="Cambria"/>
          <w:sz w:val="22"/>
          <w:szCs w:val="22"/>
          <w:u w:val="single"/>
        </w:rPr>
        <w:t>Друга фокус група са представницима ромске заједнице</w:t>
      </w:r>
      <w:r>
        <w:rPr>
          <w:rFonts w:ascii="Cambria" w:hAnsi="Cambria"/>
          <w:sz w:val="22"/>
          <w:szCs w:val="22"/>
        </w:rPr>
        <w:t xml:space="preserve"> на којој су прикупљени коментари и предлози за унапређење нацрта акционог плана (одржана: 19.11.2025.)</w:t>
      </w:r>
    </w:p>
    <w:p>
      <w:pPr>
        <w:pStyle w:val="ListParagraph"/>
        <w:numPr>
          <w:ilvl w:val="0"/>
          <w:numId w:val="3"/>
        </w:numPr>
        <w:spacing w:lineRule="auto" w:line="240"/>
        <w:jc w:val="both"/>
        <w:rPr>
          <w:rFonts w:ascii="Cambria" w:hAnsi="Cambria"/>
          <w:sz w:val="22"/>
          <w:szCs w:val="22"/>
          <w:u w:val="single"/>
        </w:rPr>
      </w:pPr>
      <w:r>
        <w:rPr>
          <w:rFonts w:ascii="Cambria" w:hAnsi="Cambria"/>
          <w:sz w:val="22"/>
          <w:szCs w:val="22"/>
          <w:u w:val="single"/>
        </w:rPr>
        <w:t>Јавна расправа о нацрту ЛАП-а</w:t>
      </w:r>
      <w:r>
        <w:rPr>
          <w:rFonts w:ascii="Cambria" w:hAnsi="Cambria"/>
          <w:sz w:val="22"/>
          <w:szCs w:val="22"/>
        </w:rPr>
        <w:t xml:space="preserve">  на којој је представљен нацрт документа и прикупљени предлози и коментари заинтересованих страна за његово унапређење (одржана је: 6.02.2026.)</w:t>
      </w:r>
    </w:p>
    <w:p>
      <w:pPr>
        <w:pStyle w:val="Normal"/>
        <w:spacing w:lineRule="auto" w:line="240"/>
        <w:jc w:val="both"/>
        <w:rPr>
          <w:rFonts w:ascii="Cambria" w:hAnsi="Cambria"/>
          <w:sz w:val="20"/>
          <w:szCs w:val="20"/>
        </w:rPr>
      </w:pPr>
      <w:r>
        <w:rPr>
          <w:rFonts w:ascii="Cambria" w:hAnsi="Cambria"/>
          <w:sz w:val="20"/>
          <w:szCs w:val="20"/>
        </w:rPr>
      </w:r>
    </w:p>
    <w:p>
      <w:pPr>
        <w:pStyle w:val="Normal"/>
        <w:spacing w:lineRule="auto" w:line="240"/>
        <w:jc w:val="both"/>
        <w:rPr>
          <w:rFonts w:ascii="Cambria" w:hAnsi="Cambria"/>
          <w:sz w:val="22"/>
          <w:szCs w:val="22"/>
        </w:rPr>
      </w:pPr>
      <w:r>
        <w:rPr>
          <w:rFonts w:ascii="Cambria" w:hAnsi="Cambria"/>
          <w:sz w:val="22"/>
          <w:szCs w:val="22"/>
        </w:rPr>
        <w:t xml:space="preserve">        </w:t>
      </w:r>
      <w:r>
        <w:rPr>
          <w:rFonts w:ascii="Cambria" w:hAnsi="Cambria"/>
          <w:sz w:val="22"/>
          <w:szCs w:val="22"/>
        </w:rPr>
        <w:t xml:space="preserve">ЛАП је израђен у широком консултативном процесу који је омогућио утицај кључних актера и заинтересованих страна на његову коначну садржину и обезбедио израду реалног и спроводљивог документа усклађеног са потребама циљне групе и ресурсима локалне заједнице. Консултације са заинтересованим странама и представницима ромске заједнице текле су паралелно са процесом стратешког планирања од самог почетка. Превасходни циљ консултација био је прикупљање информација о тренутном стању и актуелним проблемима ромске националне мањине у Беочину, као и добијање повратних информација о предложеним стратешким мерама и активностима чија је реализација планирана у наредне три године. Такође, представници ромске заједнице били су укључени у Радну групу за израду ЛАП-а, а одржане су и  две фокус групе са представницима ромске заједнице на којима су  прикупљени подаци и коментари на први нацрт ситуационе анализе, као и предлози мера и активности за акциони план. Такође, ромска заједница је учествовала и у процесу јавне расправе о нацрту документа, која је реализована у периоду од </w:t>
      </w:r>
      <w:r>
        <w:rPr>
          <w:rFonts w:ascii="Cambria" w:hAnsi="Cambria"/>
          <w:sz w:val="22"/>
          <w:szCs w:val="22"/>
          <w:highlight w:val="yellow"/>
        </w:rPr>
        <w:t>------------------------------</w:t>
      </w:r>
    </w:p>
    <w:p>
      <w:pPr>
        <w:pStyle w:val="Normal"/>
        <w:spacing w:lineRule="auto" w:line="240"/>
        <w:jc w:val="both"/>
        <w:rPr>
          <w:rFonts w:ascii="Cambria" w:hAnsi="Cambria"/>
          <w:sz w:val="20"/>
          <w:szCs w:val="20"/>
        </w:rPr>
      </w:pPr>
      <w:r>
        <w:rPr>
          <w:rFonts w:ascii="Cambria" w:hAnsi="Cambria"/>
          <w:sz w:val="20"/>
          <w:szCs w:val="20"/>
        </w:rPr>
      </w:r>
    </w:p>
    <w:p>
      <w:pPr>
        <w:pStyle w:val="Normal"/>
        <w:spacing w:lineRule="auto" w:line="240"/>
        <w:jc w:val="both"/>
        <w:rPr>
          <w:rFonts w:ascii="Cambria" w:hAnsi="Cambria"/>
          <w:sz w:val="20"/>
          <w:szCs w:val="20"/>
        </w:rPr>
      </w:pPr>
      <w:r>
        <w:rPr>
          <w:rFonts w:ascii="Cambria" w:hAnsi="Cambria"/>
          <w:sz w:val="20"/>
          <w:szCs w:val="20"/>
        </w:rPr>
      </w:r>
    </w:p>
    <w:p>
      <w:pPr>
        <w:pStyle w:val="Normal"/>
        <w:spacing w:lineRule="auto" w:line="240"/>
        <w:jc w:val="both"/>
        <w:rPr>
          <w:rFonts w:ascii="Cambria" w:hAnsi="Cambria"/>
          <w:sz w:val="20"/>
          <w:szCs w:val="20"/>
        </w:rPr>
      </w:pPr>
      <w:r>
        <w:rPr>
          <w:rFonts w:ascii="Cambria" w:hAnsi="Cambria"/>
          <w:sz w:val="20"/>
          <w:szCs w:val="20"/>
        </w:rPr>
      </w:r>
    </w:p>
    <w:p>
      <w:pPr>
        <w:pStyle w:val="Normal"/>
        <w:spacing w:lineRule="auto" w:line="240"/>
        <w:jc w:val="both"/>
        <w:rPr>
          <w:rFonts w:ascii="Cambria" w:hAnsi="Cambria"/>
          <w:sz w:val="20"/>
          <w:szCs w:val="20"/>
        </w:rPr>
      </w:pPr>
      <w:r>
        <w:rPr>
          <w:rFonts w:ascii="Cambria" w:hAnsi="Cambria"/>
          <w:sz w:val="20"/>
          <w:szCs w:val="20"/>
        </w:rPr>
      </w:r>
    </w:p>
    <w:p>
      <w:pPr>
        <w:pStyle w:val="Normal"/>
        <w:spacing w:lineRule="auto" w:line="240"/>
        <w:jc w:val="both"/>
        <w:rPr>
          <w:rFonts w:ascii="Cambria" w:hAnsi="Cambria"/>
          <w:sz w:val="20"/>
          <w:szCs w:val="20"/>
        </w:rPr>
      </w:pPr>
      <w:r>
        <w:rPr>
          <w:rFonts w:ascii="Cambria" w:hAnsi="Cambria"/>
          <w:sz w:val="20"/>
          <w:szCs w:val="20"/>
        </w:rPr>
      </w:r>
    </w:p>
    <w:p>
      <w:pPr>
        <w:pStyle w:val="Normal"/>
        <w:spacing w:lineRule="auto" w:line="240"/>
        <w:jc w:val="both"/>
        <w:rPr>
          <w:rFonts w:ascii="Cambria" w:hAnsi="Cambria"/>
          <w:sz w:val="20"/>
          <w:szCs w:val="20"/>
        </w:rPr>
      </w:pPr>
      <w:r>
        <w:rPr>
          <w:rFonts w:ascii="Cambria" w:hAnsi="Cambria"/>
          <w:sz w:val="20"/>
          <w:szCs w:val="20"/>
        </w:rPr>
      </w:r>
    </w:p>
    <w:p>
      <w:pPr>
        <w:pStyle w:val="Normal"/>
        <w:spacing w:lineRule="auto" w:line="240"/>
        <w:jc w:val="both"/>
        <w:rPr>
          <w:rFonts w:ascii="Cambria" w:hAnsi="Cambria"/>
          <w:sz w:val="20"/>
          <w:szCs w:val="20"/>
        </w:rPr>
      </w:pPr>
      <w:r>
        <w:rPr>
          <w:rFonts w:ascii="Cambria" w:hAnsi="Cambria"/>
          <w:sz w:val="20"/>
          <w:szCs w:val="20"/>
        </w:rPr>
      </w:r>
    </w:p>
    <w:p>
      <w:pPr>
        <w:pStyle w:val="Normal"/>
        <w:spacing w:lineRule="auto" w:line="240"/>
        <w:jc w:val="both"/>
        <w:rPr>
          <w:rFonts w:ascii="Cambria" w:hAnsi="Cambria"/>
          <w:sz w:val="20"/>
          <w:szCs w:val="20"/>
        </w:rPr>
      </w:pPr>
      <w:r>
        <w:rPr>
          <w:rFonts w:ascii="Cambria" w:hAnsi="Cambria"/>
          <w:sz w:val="20"/>
          <w:szCs w:val="20"/>
        </w:rPr>
      </w:r>
    </w:p>
    <w:p>
      <w:pPr>
        <w:pStyle w:val="ListParagraph"/>
        <w:numPr>
          <w:ilvl w:val="0"/>
          <w:numId w:val="2"/>
        </w:numPr>
        <w:spacing w:lineRule="auto" w:line="240"/>
        <w:rPr>
          <w:rFonts w:ascii="Cambria" w:hAnsi="Cambria"/>
          <w:b/>
          <w:bCs/>
          <w:color w:themeColor="accent5" w:themeShade="bf" w:val="6D6262"/>
          <w:sz w:val="28"/>
          <w:szCs w:val="28"/>
        </w:rPr>
      </w:pPr>
      <w:r>
        <w:rPr>
          <w:rFonts w:ascii="Cambria" w:hAnsi="Cambria"/>
          <w:b/>
          <w:bCs/>
          <w:color w:themeColor="accent5" w:themeShade="80" w:val="494142"/>
          <w:sz w:val="28"/>
          <w:szCs w:val="28"/>
        </w:rPr>
        <w:t>СТРАТЕШКИ И ИНСТИТУЦИОНАЛНИ ОКВИР НА МЕЂУНАРОДНОМ, НАЦИОНАЛНОМ И ЛОКАЛНОМ НИВОУ</w:t>
      </w:r>
    </w:p>
    <w:p>
      <w:pPr>
        <w:pStyle w:val="Normal"/>
        <w:spacing w:lineRule="auto" w:line="240"/>
        <w:rPr>
          <w:rFonts w:ascii="Cambria" w:hAnsi="Cambria"/>
          <w:b/>
          <w:bCs/>
          <w:color w:themeColor="accent5" w:themeShade="bf" w:val="6D6262"/>
          <w:sz w:val="28"/>
          <w:szCs w:val="28"/>
        </w:rPr>
      </w:pPr>
      <w:r>
        <w:rPr>
          <w:rFonts w:ascii="Cambria" w:hAnsi="Cambria"/>
          <w:b/>
          <w:bCs/>
          <w:color w:themeColor="accent5" w:themeShade="bf" w:val="6D6262"/>
          <w:sz w:val="28"/>
          <w:szCs w:val="28"/>
        </w:rPr>
      </w:r>
    </w:p>
    <w:p>
      <w:pPr>
        <w:pStyle w:val="Normal"/>
        <w:spacing w:lineRule="auto" w:line="240"/>
        <w:rPr>
          <w:rFonts w:ascii="Cambria" w:hAnsi="Cambria"/>
          <w:b/>
          <w:bCs/>
          <w:color w:themeColor="accent4" w:val="956251"/>
        </w:rPr>
      </w:pPr>
      <w:r>
        <w:rPr>
          <w:rFonts w:ascii="Cambria" w:hAnsi="Cambria"/>
          <w:b/>
          <w:bCs/>
          <w:color w:themeColor="accent4" w:val="956251"/>
        </w:rPr>
        <w:t>2.1 Усклађеност ЛАП-а са међународним и националним стратешким и правним оквиром</w:t>
      </w:r>
    </w:p>
    <w:p>
      <w:pPr>
        <w:pStyle w:val="Normal"/>
        <w:spacing w:lineRule="auto" w:line="240"/>
        <w:rPr>
          <w:rFonts w:ascii="Cambria" w:hAnsi="Cambria"/>
          <w:b/>
          <w:bCs/>
          <w:color w:themeColor="accent5" w:themeShade="bf" w:val="6D6262"/>
          <w:sz w:val="28"/>
          <w:szCs w:val="28"/>
        </w:rPr>
      </w:pPr>
      <w:r>
        <w:rPr>
          <w:rFonts w:ascii="Cambria" w:hAnsi="Cambria"/>
          <w:b/>
          <w:bCs/>
          <w:color w:themeColor="accent5" w:themeShade="bf" w:val="6D6262"/>
          <w:sz w:val="28"/>
          <w:szCs w:val="28"/>
        </w:rPr>
      </w:r>
    </w:p>
    <w:p>
      <w:pPr>
        <w:pStyle w:val="Normal"/>
        <w:spacing w:lineRule="auto" w:line="240" w:before="0" w:after="60"/>
        <w:jc w:val="both"/>
        <w:rPr>
          <w:rFonts w:ascii="Cambria" w:hAnsi="Cambria" w:cs="Arial"/>
        </w:rPr>
      </w:pPr>
      <w:r>
        <w:rPr>
          <w:rFonts w:cs="Arial" w:ascii="Cambria" w:hAnsi="Cambria"/>
        </w:rPr>
        <w:t xml:space="preserve">       </w:t>
      </w:r>
      <w:r>
        <w:rPr>
          <w:rFonts w:cs="Arial" w:ascii="Cambria" w:hAnsi="Cambria"/>
        </w:rPr>
        <w:t xml:space="preserve">С обзиром на то да је ЛАП усклађен са циљевима и мерама националне Стратегије за социјално укључивање Рома и Ромкиња у Републици Србији за период 2022 – 2030. године, очигледна је његова веза и усклађеност са релевантним међународним и европским документима у области заштите људских и мањинских права, на чијим изворима је израђена и сама национална стратегија. Међу најзначајним документима су они који су усвојени у Уједињеним нацијама, Савету Европе и Европској унији. </w:t>
      </w:r>
    </w:p>
    <w:p>
      <w:pPr>
        <w:pStyle w:val="Normal"/>
        <w:spacing w:lineRule="auto" w:line="240" w:before="0" w:after="60"/>
        <w:jc w:val="both"/>
        <w:rPr>
          <w:rFonts w:ascii="Cambria" w:hAnsi="Cambria" w:cs="Arial"/>
        </w:rPr>
      </w:pPr>
      <w:r>
        <w:rPr>
          <w:rFonts w:cs="Arial" w:ascii="Cambria" w:hAnsi="Cambria"/>
        </w:rPr>
        <w:t xml:space="preserve">       </w:t>
      </w:r>
      <w:r>
        <w:rPr>
          <w:rFonts w:cs="Arial" w:ascii="Cambria" w:hAnsi="Cambria"/>
          <w:b/>
          <w:bCs/>
          <w:u w:val="single"/>
        </w:rPr>
        <w:t>Уједињене нације</w:t>
      </w:r>
      <w:r>
        <w:rPr>
          <w:rFonts w:cs="Arial" w:ascii="Cambria" w:hAnsi="Cambria"/>
        </w:rPr>
        <w:t xml:space="preserve"> су усвојиле читав низ универзално важних докумената у области људских и мањинских права, међу којима су: </w:t>
      </w:r>
      <w:r>
        <w:rPr>
          <w:rFonts w:cs="Arial" w:ascii="Cambria" w:hAnsi="Cambria"/>
          <w:i/>
          <w:iCs/>
        </w:rPr>
        <w:t>Универзална декларација о људским правима, Међународни пакт о економским, социјалним и културним правима, Међународни пакт о грађанским и политичким правима, Међународна конвенција о укидању свих облика расне дискриминације, Декларација УН о сузбијању насиља над женама, Конвенција о правима детета, Декларација о правима припадника националних или етничких, верских или језичких мањина, Циљеви одрживог развоја Агенде 2030</w:t>
      </w:r>
      <w:r>
        <w:rPr>
          <w:rFonts w:cs="Arial" w:ascii="Cambria" w:hAnsi="Cambria"/>
        </w:rPr>
        <w:t xml:space="preserve"> итд.</w:t>
      </w:r>
    </w:p>
    <w:p>
      <w:pPr>
        <w:pStyle w:val="Normal"/>
        <w:spacing w:lineRule="auto" w:line="240" w:before="0" w:after="60"/>
        <w:jc w:val="both"/>
        <w:rPr>
          <w:rFonts w:ascii="Cambria" w:hAnsi="Cambria" w:cs="Arial"/>
        </w:rPr>
      </w:pPr>
      <w:r>
        <w:rPr>
          <w:rFonts w:cs="Arial" w:ascii="Cambria" w:hAnsi="Cambria"/>
        </w:rPr>
      </w:r>
    </w:p>
    <w:p>
      <w:pPr>
        <w:pStyle w:val="Normal"/>
        <w:spacing w:lineRule="auto" w:line="240" w:before="0" w:after="60"/>
        <w:jc w:val="both"/>
        <w:rPr>
          <w:rFonts w:ascii="Cambria" w:hAnsi="Cambria" w:cs="Arial"/>
        </w:rPr>
      </w:pPr>
      <w:r>
        <w:rPr>
          <w:rFonts w:cs="Arial" w:ascii="Cambria" w:hAnsi="Cambria"/>
        </w:rPr>
        <w:t xml:space="preserve">        </w:t>
      </w:r>
      <w:r>
        <w:rPr>
          <w:rFonts w:cs="Arial" w:ascii="Cambria" w:hAnsi="Cambria"/>
        </w:rPr>
        <w:t xml:space="preserve">Поред овога, ЛАП је усклађен и са већим бројем конвенција и декларација које је усвојио </w:t>
      </w:r>
      <w:r>
        <w:rPr>
          <w:rFonts w:cs="Arial" w:ascii="Cambria" w:hAnsi="Cambria"/>
          <w:b/>
          <w:bCs/>
          <w:u w:val="single"/>
        </w:rPr>
        <w:t>Савет Европе</w:t>
      </w:r>
      <w:r>
        <w:rPr>
          <w:rFonts w:cs="Arial" w:ascii="Cambria" w:hAnsi="Cambria"/>
        </w:rPr>
        <w:t xml:space="preserve">, као што су: </w:t>
      </w:r>
      <w:r>
        <w:rPr>
          <w:rFonts w:cs="Arial" w:ascii="Cambria" w:hAnsi="Cambria"/>
          <w:i/>
          <w:iCs/>
        </w:rPr>
        <w:t>Конвенција за заштиту људских права и основних слобода, Европска социјална повеља, Стразбуршка декларацији о Ромима, Конвенција о спречавању и борби против насиља над женама и насиља у породици</w:t>
      </w:r>
      <w:r>
        <w:rPr>
          <w:rFonts w:cs="Arial" w:ascii="Cambria" w:hAnsi="Cambria"/>
        </w:rPr>
        <w:t>, итд. Такође, ова организација је усвојила и многобројне препоруке, декларације и резолуције посвећене уређењу права Рома у области образовања, здравља, становања, рада и економског оснаживања.</w:t>
      </w:r>
    </w:p>
    <w:p>
      <w:pPr>
        <w:pStyle w:val="Normal"/>
        <w:spacing w:lineRule="auto" w:line="240" w:before="0" w:after="60"/>
        <w:jc w:val="both"/>
        <w:rPr>
          <w:rFonts w:ascii="Cambria" w:hAnsi="Cambria" w:cs="Arial"/>
        </w:rPr>
      </w:pPr>
      <w:r>
        <w:rPr>
          <w:rFonts w:cs="Arial" w:ascii="Cambria" w:hAnsi="Cambria"/>
        </w:rPr>
      </w:r>
    </w:p>
    <w:p>
      <w:pPr>
        <w:pStyle w:val="Normal"/>
        <w:spacing w:lineRule="auto" w:line="240" w:before="0" w:after="60"/>
        <w:jc w:val="both"/>
        <w:rPr>
          <w:rFonts w:ascii="Cambria" w:hAnsi="Cambria" w:cs="Arial"/>
        </w:rPr>
      </w:pPr>
      <w:r>
        <w:rPr>
          <w:rFonts w:cs="Arial" w:ascii="Cambria" w:hAnsi="Cambria"/>
        </w:rPr>
        <w:t xml:space="preserve">        </w:t>
      </w:r>
      <w:r>
        <w:rPr>
          <w:rFonts w:cs="Arial" w:ascii="Cambria" w:hAnsi="Cambria"/>
        </w:rPr>
        <w:t xml:space="preserve">Имајући на уму да је наша држава у процесу приступања </w:t>
      </w:r>
      <w:r>
        <w:rPr>
          <w:rFonts w:cs="Arial" w:ascii="Cambria" w:hAnsi="Cambria"/>
          <w:b/>
          <w:bCs/>
          <w:u w:val="single"/>
        </w:rPr>
        <w:t>Европској унији</w:t>
      </w:r>
      <w:r>
        <w:rPr>
          <w:rFonts w:cs="Arial" w:ascii="Cambria" w:hAnsi="Cambria"/>
          <w:b/>
          <w:bCs/>
        </w:rPr>
        <w:t xml:space="preserve">, </w:t>
      </w:r>
      <w:r>
        <w:rPr>
          <w:rFonts w:cs="Arial" w:ascii="Cambria" w:hAnsi="Cambria"/>
        </w:rPr>
        <w:t xml:space="preserve">од посебног је значаја усклађеност јавних политика које се доносе на свим нивоима власти са европском правном баштином, те је овај документ усклађен са </w:t>
      </w:r>
      <w:r>
        <w:rPr>
          <w:rFonts w:cs="Arial" w:ascii="Cambria" w:hAnsi="Cambria"/>
          <w:i/>
          <w:iCs/>
        </w:rPr>
        <w:t>Оквиром ЕУ за националне стратегије за интеграцију Рома и Ромкиња,</w:t>
      </w:r>
      <w:r>
        <w:rPr>
          <w:rFonts w:cs="Arial" w:ascii="Cambria" w:hAnsi="Cambria"/>
        </w:rPr>
        <w:t xml:space="preserve"> </w:t>
      </w:r>
      <w:r>
        <w:rPr>
          <w:rFonts w:cs="Arial" w:ascii="Cambria" w:hAnsi="Cambria"/>
          <w:i/>
          <w:iCs/>
        </w:rPr>
        <w:t>Стратешким оквиром ЕУ за једнакост, укључивање и учешће Рома за период од 2020- 2030</w:t>
      </w:r>
      <w:r>
        <w:rPr>
          <w:rFonts w:cs="Arial" w:ascii="Cambria" w:hAnsi="Cambria"/>
        </w:rPr>
        <w:t xml:space="preserve">, </w:t>
      </w:r>
      <w:r>
        <w:rPr>
          <w:rFonts w:cs="Arial" w:ascii="Cambria" w:hAnsi="Cambria"/>
          <w:i/>
          <w:iCs/>
        </w:rPr>
        <w:t>Акционим планом ЕУ за борбу против расизма за период 2020-2025</w:t>
      </w:r>
      <w:r>
        <w:rPr>
          <w:rFonts w:cs="Arial" w:ascii="Cambria" w:hAnsi="Cambria"/>
        </w:rPr>
        <w:t xml:space="preserve">, као и тзв. </w:t>
      </w:r>
      <w:r>
        <w:rPr>
          <w:rFonts w:cs="Arial" w:ascii="Cambria" w:hAnsi="Cambria"/>
          <w:i/>
          <w:iCs/>
        </w:rPr>
        <w:t>Познањском декларацијом</w:t>
      </w:r>
      <w:r>
        <w:rPr>
          <w:rStyle w:val="FootnoteReference"/>
          <w:rFonts w:cs="Arial" w:ascii="Cambria" w:hAnsi="Cambria"/>
          <w:i/>
          <w:iCs/>
        </w:rPr>
        <w:footnoteReference w:id="3"/>
      </w:r>
      <w:r>
        <w:rPr>
          <w:rFonts w:cs="Arial" w:ascii="Cambria" w:hAnsi="Cambria"/>
        </w:rPr>
        <w:t>, коју су потписали председници влада држава Западног Балкана, укључујући Србију. Њоме су постављени конкретни циљеви и индикатори које државе у процесу приступања Европској унији треба да испуне као одређени минимални праг пре учлањена у ЕУ у шест области: запошљавање, становање, образовање, здравство, грађански статус и недискриминација.</w:t>
      </w:r>
    </w:p>
    <w:p>
      <w:pPr>
        <w:pStyle w:val="Normal"/>
        <w:spacing w:lineRule="auto" w:line="240" w:before="0" w:after="60"/>
        <w:jc w:val="both"/>
        <w:rPr>
          <w:rFonts w:ascii="Cambria" w:hAnsi="Cambria" w:cs="Arial"/>
        </w:rPr>
      </w:pPr>
      <w:r>
        <w:rPr>
          <w:rFonts w:cs="Arial" w:ascii="Cambria" w:hAnsi="Cambria"/>
        </w:rPr>
      </w:r>
    </w:p>
    <w:p>
      <w:pPr>
        <w:pStyle w:val="Normal"/>
        <w:spacing w:lineRule="auto" w:line="240" w:before="0" w:after="60"/>
        <w:jc w:val="both"/>
        <w:rPr>
          <w:rFonts w:ascii="Cambria" w:hAnsi="Cambria" w:cs="Arial"/>
        </w:rPr>
      </w:pPr>
      <w:r>
        <w:rPr>
          <w:rFonts w:cs="Arial" w:ascii="Cambria" w:hAnsi="Cambria"/>
        </w:rPr>
        <w:t xml:space="preserve">        </w:t>
      </w:r>
      <w:r>
        <w:rPr>
          <w:rFonts w:cs="Arial" w:ascii="Cambria" w:hAnsi="Cambria"/>
          <w:i/>
          <w:iCs/>
        </w:rPr>
        <w:t>Стратегија за социјално  укључивање  Рома и Ромкиња у Републици Србији за период од 2022. до 2030. године</w:t>
      </w:r>
      <w:r>
        <w:rPr>
          <w:rFonts w:cs="Arial" w:ascii="Cambria" w:hAnsi="Cambria"/>
        </w:rPr>
        <w:t xml:space="preserve"> представља основни стратешки оквир на националном нивоу за израду овог ЛАП-а, те су током процеса стратешког планирања у обзир узети визија, циљеви и мере из овог документа као кључни орјентири према којима је потребно ускладити локалну јавну политику у области инклузије Рома. Она обухвата осам приоритетних области: борбу против циганизма</w:t>
      </w:r>
      <w:r>
        <w:rPr>
          <w:rStyle w:val="FootnoteReference"/>
          <w:rFonts w:cs="Arial" w:ascii="Cambria" w:hAnsi="Cambria"/>
        </w:rPr>
        <w:footnoteReference w:id="4"/>
      </w:r>
      <w:r>
        <w:rPr>
          <w:rFonts w:cs="Arial" w:ascii="Cambria" w:hAnsi="Cambria"/>
        </w:rPr>
        <w:t xml:space="preserve"> и дискриминације, смањење сиромаштва и социјалне искључености, партиципацију, образовање, становање, запошљавање, здравље и социјалну заштиту. Србија је усвајањем стратешког оквира у овој области ускладила своју политику са Европском унијом, јер је као основ за израду националне стратегије користила </w:t>
      </w:r>
      <w:r>
        <w:rPr>
          <w:rFonts w:cs="Arial" w:ascii="Cambria" w:hAnsi="Cambria"/>
          <w:i/>
          <w:iCs/>
        </w:rPr>
        <w:t>Оквир ЕУ за националне стратегије за интеграцију Рома</w:t>
      </w:r>
      <w:r>
        <w:rPr>
          <w:rFonts w:cs="Arial" w:ascii="Cambria" w:hAnsi="Cambria"/>
        </w:rPr>
        <w:t>, који је Европска комисија прописала за земље чланице ЕУ. Поред европских смерница, национална стратегија је заснована на националним прописима и документима, укључујући Оперативне закључке са семинара „Социјално укључивање Рома и Ромкиња у Републици Србији” (2017–2019) и Акциони план за поглавље 23 .</w:t>
      </w:r>
    </w:p>
    <w:p>
      <w:pPr>
        <w:pStyle w:val="Normal"/>
        <w:spacing w:lineRule="auto" w:line="240" w:before="0" w:after="60"/>
        <w:jc w:val="both"/>
        <w:rPr>
          <w:rFonts w:ascii="Cambria" w:hAnsi="Cambria" w:cs="Arial"/>
        </w:rPr>
      </w:pPr>
      <w:r>
        <w:rPr>
          <w:rFonts w:cs="Arial" w:ascii="Cambria" w:hAnsi="Cambria"/>
        </w:rPr>
        <w:t xml:space="preserve">        </w:t>
      </w:r>
      <w:r>
        <w:rPr>
          <w:rFonts w:cs="Arial" w:ascii="Cambria" w:hAnsi="Cambria"/>
        </w:rPr>
        <w:t xml:space="preserve">Такође, када говоримо о националном правном оквиру релевантном за ову област стратешког планирања, онда треба споменути да је ЛАП усклађен и са Уставом Републике Србије и бројним законима који уређују поједина питања у приоритетним областима социјалне инклузије Рома и Ромкиња. Најзначајни међу њима су: </w:t>
      </w:r>
    </w:p>
    <w:p>
      <w:pPr>
        <w:pStyle w:val="ListParagraph"/>
        <w:numPr>
          <w:ilvl w:val="0"/>
          <w:numId w:val="4"/>
        </w:numPr>
        <w:spacing w:lineRule="auto" w:line="240" w:before="120" w:after="60"/>
        <w:contextualSpacing/>
        <w:jc w:val="both"/>
        <w:rPr>
          <w:rFonts w:ascii="Cambria" w:hAnsi="Cambria" w:cs="Arial"/>
        </w:rPr>
      </w:pPr>
      <w:r>
        <w:rPr>
          <w:rFonts w:cs="Arial" w:ascii="Cambria" w:hAnsi="Cambria"/>
        </w:rPr>
        <w:t xml:space="preserve">Закон о локалној самоуправи, </w:t>
      </w:r>
    </w:p>
    <w:p>
      <w:pPr>
        <w:pStyle w:val="ListParagraph"/>
        <w:numPr>
          <w:ilvl w:val="0"/>
          <w:numId w:val="4"/>
        </w:numPr>
        <w:spacing w:lineRule="auto" w:line="240" w:before="120" w:after="60"/>
        <w:contextualSpacing/>
        <w:jc w:val="both"/>
        <w:rPr>
          <w:rFonts w:ascii="Cambria" w:hAnsi="Cambria" w:cs="Arial"/>
        </w:rPr>
      </w:pPr>
      <w:r>
        <w:rPr>
          <w:rFonts w:cs="Arial" w:ascii="Cambria" w:hAnsi="Cambria"/>
        </w:rPr>
        <w:t xml:space="preserve">Закон о планском систему, </w:t>
      </w:r>
    </w:p>
    <w:p>
      <w:pPr>
        <w:pStyle w:val="ListParagraph"/>
        <w:numPr>
          <w:ilvl w:val="0"/>
          <w:numId w:val="4"/>
        </w:numPr>
        <w:spacing w:lineRule="auto" w:line="240" w:before="120" w:after="60"/>
        <w:contextualSpacing/>
        <w:jc w:val="both"/>
        <w:rPr>
          <w:rFonts w:ascii="Cambria" w:hAnsi="Cambria" w:cs="Arial"/>
        </w:rPr>
      </w:pPr>
      <w:r>
        <w:rPr>
          <w:rFonts w:cs="Arial" w:ascii="Cambria" w:hAnsi="Cambria"/>
        </w:rPr>
        <w:t xml:space="preserve">Закон о заштити права и слобода националних мањина, </w:t>
      </w:r>
    </w:p>
    <w:p>
      <w:pPr>
        <w:pStyle w:val="ListParagraph"/>
        <w:numPr>
          <w:ilvl w:val="0"/>
          <w:numId w:val="4"/>
        </w:numPr>
        <w:spacing w:lineRule="auto" w:line="240" w:before="120" w:after="60"/>
        <w:contextualSpacing/>
        <w:jc w:val="both"/>
        <w:rPr>
          <w:rFonts w:ascii="Cambria" w:hAnsi="Cambria" w:cs="Arial"/>
        </w:rPr>
      </w:pPr>
      <w:r>
        <w:rPr>
          <w:rFonts w:cs="Arial" w:ascii="Cambria" w:hAnsi="Cambria"/>
        </w:rPr>
        <w:t xml:space="preserve">Закон о националним саветима националних мањина, </w:t>
      </w:r>
    </w:p>
    <w:p>
      <w:pPr>
        <w:pStyle w:val="ListParagraph"/>
        <w:numPr>
          <w:ilvl w:val="0"/>
          <w:numId w:val="4"/>
        </w:numPr>
        <w:spacing w:lineRule="auto" w:line="240" w:before="120" w:after="60"/>
        <w:contextualSpacing/>
        <w:jc w:val="both"/>
        <w:rPr>
          <w:rFonts w:ascii="Cambria" w:hAnsi="Cambria" w:cs="Arial"/>
        </w:rPr>
      </w:pPr>
      <w:r>
        <w:rPr>
          <w:rFonts w:cs="Arial" w:ascii="Cambria" w:hAnsi="Cambria"/>
        </w:rPr>
        <w:t xml:space="preserve">Закон о забрани дискриминације, </w:t>
      </w:r>
    </w:p>
    <w:p>
      <w:pPr>
        <w:pStyle w:val="ListParagraph"/>
        <w:numPr>
          <w:ilvl w:val="0"/>
          <w:numId w:val="4"/>
        </w:numPr>
        <w:spacing w:lineRule="auto" w:line="240" w:before="120" w:after="60"/>
        <w:contextualSpacing/>
        <w:jc w:val="both"/>
        <w:rPr>
          <w:rFonts w:ascii="Cambria" w:hAnsi="Cambria" w:cs="Arial"/>
        </w:rPr>
      </w:pPr>
      <w:r>
        <w:rPr>
          <w:rFonts w:cs="Arial" w:ascii="Cambria" w:hAnsi="Cambria"/>
        </w:rPr>
        <w:t xml:space="preserve">Закон о социјалној заштити,  </w:t>
      </w:r>
    </w:p>
    <w:p>
      <w:pPr>
        <w:pStyle w:val="ListParagraph"/>
        <w:numPr>
          <w:ilvl w:val="0"/>
          <w:numId w:val="4"/>
        </w:numPr>
        <w:spacing w:lineRule="auto" w:line="240" w:before="120" w:after="60"/>
        <w:contextualSpacing/>
        <w:jc w:val="both"/>
        <w:rPr>
          <w:rFonts w:ascii="Cambria" w:hAnsi="Cambria" w:cs="Arial"/>
        </w:rPr>
      </w:pPr>
      <w:r>
        <w:rPr>
          <w:rFonts w:cs="Arial" w:ascii="Cambria" w:hAnsi="Cambria"/>
        </w:rPr>
        <w:t>Закон о финансијској подршци породици са децом,</w:t>
      </w:r>
    </w:p>
    <w:p>
      <w:pPr>
        <w:pStyle w:val="ListParagraph"/>
        <w:numPr>
          <w:ilvl w:val="0"/>
          <w:numId w:val="4"/>
        </w:numPr>
        <w:spacing w:lineRule="auto" w:line="240" w:before="120" w:after="60"/>
        <w:contextualSpacing/>
        <w:jc w:val="both"/>
        <w:rPr>
          <w:rFonts w:ascii="Cambria" w:hAnsi="Cambria" w:cs="Arial"/>
        </w:rPr>
      </w:pPr>
      <w:r>
        <w:rPr>
          <w:rFonts w:cs="Arial" w:ascii="Cambria" w:hAnsi="Cambria"/>
        </w:rPr>
        <w:t xml:space="preserve">Закон о основама система образовања и васпитања, </w:t>
      </w:r>
    </w:p>
    <w:p>
      <w:pPr>
        <w:pStyle w:val="ListParagraph"/>
        <w:numPr>
          <w:ilvl w:val="0"/>
          <w:numId w:val="4"/>
        </w:numPr>
        <w:spacing w:lineRule="auto" w:line="240" w:before="120" w:after="60"/>
        <w:contextualSpacing/>
        <w:jc w:val="both"/>
        <w:rPr>
          <w:rFonts w:ascii="Cambria" w:hAnsi="Cambria" w:cs="Arial"/>
        </w:rPr>
      </w:pPr>
      <w:r>
        <w:rPr>
          <w:rFonts w:cs="Arial" w:ascii="Cambria" w:hAnsi="Cambria"/>
        </w:rPr>
        <w:t xml:space="preserve">Закон о предшколском васпитању и образовању, </w:t>
      </w:r>
    </w:p>
    <w:p>
      <w:pPr>
        <w:pStyle w:val="ListParagraph"/>
        <w:numPr>
          <w:ilvl w:val="0"/>
          <w:numId w:val="4"/>
        </w:numPr>
        <w:spacing w:lineRule="auto" w:line="240" w:before="120" w:after="60"/>
        <w:contextualSpacing/>
        <w:jc w:val="both"/>
        <w:rPr>
          <w:rFonts w:ascii="Cambria" w:hAnsi="Cambria" w:cs="Arial"/>
        </w:rPr>
      </w:pPr>
      <w:r>
        <w:rPr>
          <w:rFonts w:cs="Arial" w:ascii="Cambria" w:hAnsi="Cambria"/>
        </w:rPr>
        <w:t xml:space="preserve">Закон о основном образовању и васпитању, </w:t>
      </w:r>
    </w:p>
    <w:p>
      <w:pPr>
        <w:pStyle w:val="ListParagraph"/>
        <w:numPr>
          <w:ilvl w:val="0"/>
          <w:numId w:val="4"/>
        </w:numPr>
        <w:spacing w:lineRule="auto" w:line="240" w:before="120" w:after="60"/>
        <w:contextualSpacing/>
        <w:jc w:val="both"/>
        <w:rPr>
          <w:rFonts w:ascii="Cambria" w:hAnsi="Cambria" w:cs="Arial"/>
        </w:rPr>
      </w:pPr>
      <w:r>
        <w:rPr>
          <w:rFonts w:cs="Arial" w:ascii="Cambria" w:hAnsi="Cambria"/>
        </w:rPr>
        <w:t xml:space="preserve">Закон о средњем образовању и васпитању, </w:t>
      </w:r>
    </w:p>
    <w:p>
      <w:pPr>
        <w:pStyle w:val="ListParagraph"/>
        <w:numPr>
          <w:ilvl w:val="0"/>
          <w:numId w:val="4"/>
        </w:numPr>
        <w:spacing w:lineRule="auto" w:line="240" w:before="120" w:after="60"/>
        <w:contextualSpacing/>
        <w:jc w:val="both"/>
        <w:rPr>
          <w:rFonts w:ascii="Cambria" w:hAnsi="Cambria" w:cs="Arial"/>
        </w:rPr>
      </w:pPr>
      <w:r>
        <w:rPr>
          <w:rFonts w:cs="Arial" w:ascii="Cambria" w:hAnsi="Cambria"/>
        </w:rPr>
        <w:t xml:space="preserve">Закон о запошљавању и осигурању за случај незапослености, </w:t>
      </w:r>
    </w:p>
    <w:p>
      <w:pPr>
        <w:pStyle w:val="ListParagraph"/>
        <w:numPr>
          <w:ilvl w:val="0"/>
          <w:numId w:val="4"/>
        </w:numPr>
        <w:spacing w:lineRule="auto" w:line="240" w:before="120" w:after="60"/>
        <w:contextualSpacing/>
        <w:jc w:val="both"/>
        <w:rPr>
          <w:rFonts w:ascii="Cambria" w:hAnsi="Cambria" w:cs="Arial"/>
        </w:rPr>
      </w:pPr>
      <w:r>
        <w:rPr>
          <w:rFonts w:cs="Arial" w:ascii="Cambria" w:hAnsi="Cambria"/>
        </w:rPr>
        <w:t xml:space="preserve">Закон о планирању и изградњи, </w:t>
      </w:r>
    </w:p>
    <w:p>
      <w:pPr>
        <w:pStyle w:val="ListParagraph"/>
        <w:numPr>
          <w:ilvl w:val="0"/>
          <w:numId w:val="4"/>
        </w:numPr>
        <w:spacing w:lineRule="auto" w:line="240" w:before="120" w:after="60"/>
        <w:contextualSpacing/>
        <w:jc w:val="both"/>
        <w:rPr>
          <w:rFonts w:ascii="Cambria" w:hAnsi="Cambria" w:cs="Arial"/>
        </w:rPr>
      </w:pPr>
      <w:r>
        <w:rPr>
          <w:rFonts w:cs="Arial" w:ascii="Cambria" w:hAnsi="Cambria"/>
        </w:rPr>
        <w:t xml:space="preserve">Закон о становању и одржавању зграда,  </w:t>
      </w:r>
    </w:p>
    <w:p>
      <w:pPr>
        <w:pStyle w:val="ListParagraph"/>
        <w:numPr>
          <w:ilvl w:val="0"/>
          <w:numId w:val="4"/>
        </w:numPr>
        <w:spacing w:lineRule="auto" w:line="240" w:before="120" w:after="60"/>
        <w:contextualSpacing/>
        <w:jc w:val="both"/>
        <w:rPr>
          <w:rFonts w:ascii="Cambria" w:hAnsi="Cambria" w:cs="Arial"/>
        </w:rPr>
      </w:pPr>
      <w:r>
        <w:rPr>
          <w:rFonts w:cs="Arial" w:ascii="Cambria" w:hAnsi="Cambria"/>
        </w:rPr>
        <w:t xml:space="preserve">Закон о здравственој заштити, </w:t>
      </w:r>
    </w:p>
    <w:p>
      <w:pPr>
        <w:pStyle w:val="ListParagraph"/>
        <w:numPr>
          <w:ilvl w:val="0"/>
          <w:numId w:val="4"/>
        </w:numPr>
        <w:spacing w:lineRule="auto" w:line="240" w:before="120" w:after="60"/>
        <w:contextualSpacing/>
        <w:jc w:val="both"/>
        <w:rPr>
          <w:rFonts w:ascii="Cambria" w:hAnsi="Cambria" w:cs="Arial"/>
        </w:rPr>
      </w:pPr>
      <w:r>
        <w:rPr>
          <w:rFonts w:cs="Arial" w:ascii="Cambria" w:hAnsi="Cambria"/>
        </w:rPr>
        <w:t xml:space="preserve">Закон о здравственом осигурању, </w:t>
      </w:r>
    </w:p>
    <w:p>
      <w:pPr>
        <w:pStyle w:val="ListParagraph"/>
        <w:numPr>
          <w:ilvl w:val="0"/>
          <w:numId w:val="4"/>
        </w:numPr>
        <w:spacing w:lineRule="auto" w:line="240" w:before="120" w:after="60"/>
        <w:contextualSpacing/>
        <w:jc w:val="both"/>
        <w:rPr>
          <w:rFonts w:ascii="Cambria" w:hAnsi="Cambria" w:cs="Arial"/>
        </w:rPr>
      </w:pPr>
      <w:r>
        <w:rPr>
          <w:rFonts w:cs="Arial" w:ascii="Cambria" w:hAnsi="Cambria"/>
        </w:rPr>
        <w:t xml:space="preserve">Закон о јавном здрављу, </w:t>
      </w:r>
    </w:p>
    <w:p>
      <w:pPr>
        <w:pStyle w:val="ListParagraph"/>
        <w:numPr>
          <w:ilvl w:val="0"/>
          <w:numId w:val="4"/>
        </w:numPr>
        <w:spacing w:lineRule="auto" w:line="240" w:before="120" w:after="60"/>
        <w:contextualSpacing/>
        <w:jc w:val="both"/>
        <w:rPr>
          <w:rFonts w:ascii="Cambria" w:hAnsi="Cambria" w:cs="Arial"/>
        </w:rPr>
      </w:pPr>
      <w:r>
        <w:rPr>
          <w:rFonts w:cs="Arial" w:ascii="Cambria" w:hAnsi="Cambria"/>
        </w:rPr>
        <w:t xml:space="preserve">Закон о матичним књигама, </w:t>
      </w:r>
    </w:p>
    <w:p>
      <w:pPr>
        <w:pStyle w:val="ListParagraph"/>
        <w:numPr>
          <w:ilvl w:val="0"/>
          <w:numId w:val="4"/>
        </w:numPr>
        <w:spacing w:lineRule="auto" w:line="240" w:before="120" w:after="60"/>
        <w:contextualSpacing/>
        <w:jc w:val="both"/>
        <w:rPr>
          <w:rFonts w:ascii="Cambria" w:hAnsi="Cambria" w:cs="Arial"/>
        </w:rPr>
      </w:pPr>
      <w:r>
        <w:rPr>
          <w:rFonts w:cs="Arial" w:ascii="Cambria" w:hAnsi="Cambria"/>
        </w:rPr>
        <w:t xml:space="preserve">Закон о социјалној карти, </w:t>
      </w:r>
    </w:p>
    <w:p>
      <w:pPr>
        <w:pStyle w:val="ListParagraph"/>
        <w:numPr>
          <w:ilvl w:val="0"/>
          <w:numId w:val="4"/>
        </w:numPr>
        <w:spacing w:lineRule="auto" w:line="240" w:before="120" w:after="60"/>
        <w:contextualSpacing/>
        <w:jc w:val="both"/>
        <w:rPr>
          <w:rFonts w:ascii="Cambria" w:hAnsi="Cambria" w:cs="Arial"/>
        </w:rPr>
      </w:pPr>
      <w:r>
        <w:rPr>
          <w:rFonts w:cs="Arial" w:ascii="Cambria" w:hAnsi="Cambria"/>
        </w:rPr>
        <w:t>Закон о управљању миграцијама, итд.</w:t>
      </w:r>
    </w:p>
    <w:p>
      <w:pPr>
        <w:pStyle w:val="ListParagraph"/>
        <w:spacing w:lineRule="auto" w:line="240" w:before="120" w:after="60"/>
        <w:contextualSpacing/>
        <w:jc w:val="both"/>
        <w:rPr>
          <w:rFonts w:ascii="Cambria" w:hAnsi="Cambria" w:cs="Arial"/>
        </w:rPr>
      </w:pPr>
      <w:r>
        <w:rPr>
          <w:rFonts w:cs="Arial" w:ascii="Cambria" w:hAnsi="Cambria"/>
        </w:rPr>
      </w:r>
    </w:p>
    <w:p>
      <w:pPr>
        <w:pStyle w:val="Normal"/>
        <w:spacing w:lineRule="auto" w:line="240"/>
        <w:rPr>
          <w:rFonts w:ascii="Cambria" w:hAnsi="Cambria"/>
          <w:b/>
          <w:bCs/>
          <w:color w:themeColor="accent5" w:themeShade="bf" w:val="6D6262"/>
          <w:sz w:val="28"/>
          <w:szCs w:val="28"/>
        </w:rPr>
      </w:pPr>
      <w:r>
        <w:rPr>
          <w:rFonts w:ascii="Cambria" w:hAnsi="Cambria"/>
          <w:b/>
          <w:bCs/>
          <w:color w:themeColor="accent5" w:themeShade="bf" w:val="6D6262"/>
          <w:sz w:val="28"/>
          <w:szCs w:val="28"/>
        </w:rPr>
      </w:r>
    </w:p>
    <w:p>
      <w:pPr>
        <w:pStyle w:val="Normal"/>
        <w:spacing w:lineRule="auto" w:line="240"/>
        <w:rPr>
          <w:rFonts w:ascii="Cambria" w:hAnsi="Cambria"/>
          <w:b/>
          <w:bCs/>
          <w:color w:themeColor="accent4" w:val="956251"/>
        </w:rPr>
      </w:pPr>
      <w:bookmarkStart w:id="5" w:name="_Hlk201327784"/>
      <w:r>
        <w:rPr>
          <w:rFonts w:ascii="Cambria" w:hAnsi="Cambria"/>
          <w:b/>
          <w:bCs/>
          <w:color w:themeColor="accent4" w:val="956251"/>
        </w:rPr>
        <w:t>2.2 Локална планска документа и јавне политике</w:t>
      </w:r>
      <w:bookmarkEnd w:id="5"/>
    </w:p>
    <w:p>
      <w:pPr>
        <w:pStyle w:val="Normal"/>
        <w:spacing w:lineRule="auto" w:line="240"/>
        <w:jc w:val="both"/>
        <w:rPr>
          <w:rFonts w:ascii="Cambria" w:hAnsi="Cambria"/>
          <w:b/>
          <w:bCs/>
          <w:color w:themeColor="accent4" w:val="956251"/>
        </w:rPr>
      </w:pPr>
      <w:r>
        <w:rPr>
          <w:rFonts w:ascii="Cambria" w:hAnsi="Cambria"/>
          <w:b/>
          <w:bCs/>
          <w:color w:themeColor="accent4" w:val="956251"/>
        </w:rPr>
      </w:r>
    </w:p>
    <w:p>
      <w:pPr>
        <w:pStyle w:val="Normal"/>
        <w:spacing w:lineRule="auto" w:line="240"/>
        <w:jc w:val="both"/>
        <w:rPr>
          <w:rFonts w:ascii="Cambria" w:hAnsi="Cambria"/>
        </w:rPr>
      </w:pPr>
      <w:r>
        <w:rPr>
          <w:rFonts w:ascii="Cambria" w:hAnsi="Cambria"/>
        </w:rPr>
        <w:t xml:space="preserve">       </w:t>
      </w:r>
      <w:r>
        <w:rPr>
          <w:rFonts w:ascii="Cambria" w:hAnsi="Cambria"/>
        </w:rPr>
        <w:t>Општина Беочин је један од учесника у планском систему Републике Србије, те у складу са својим надлежностима има обавезу да планира локалне јавне политике, анализира њихове ефекте, припрема и усваја планска документа, спроводи и прати њихову реализацију, као и да вреднује њихове учинке у циљу преиспитивања и унапређења локалних јавних политика у будућности. У моменту израде ЛАП-а општина је имала пет важећих планских докумената, односно докумената јавних политика, а то су:</w:t>
      </w:r>
    </w:p>
    <w:p>
      <w:pPr>
        <w:pStyle w:val="Normal"/>
        <w:spacing w:lineRule="auto" w:line="240"/>
        <w:jc w:val="both"/>
        <w:rPr>
          <w:rFonts w:ascii="Cambria" w:hAnsi="Cambria"/>
        </w:rPr>
      </w:pPr>
      <w:r>
        <w:rPr>
          <w:rFonts w:ascii="Cambria" w:hAnsi="Cambria"/>
        </w:rPr>
      </w:r>
    </w:p>
    <w:p>
      <w:pPr>
        <w:pStyle w:val="ListParagraph"/>
        <w:numPr>
          <w:ilvl w:val="0"/>
          <w:numId w:val="5"/>
        </w:numPr>
        <w:spacing w:lineRule="auto" w:line="240"/>
        <w:jc w:val="both"/>
        <w:rPr>
          <w:rFonts w:ascii="Cambria" w:hAnsi="Cambria"/>
        </w:rPr>
      </w:pPr>
      <w:r>
        <w:rPr>
          <w:rFonts w:ascii="Cambria" w:hAnsi="Cambria"/>
        </w:rPr>
        <w:t>Регионални план управљања отпадом за Град Нови Сад и општине Бачка Паланка, Бачки Петровац, Беочин, Жабаљ, Србобран, Темерин и Врбас за период 2019 – 2028. године</w:t>
      </w:r>
    </w:p>
    <w:p>
      <w:pPr>
        <w:pStyle w:val="ListParagraph"/>
        <w:numPr>
          <w:ilvl w:val="0"/>
          <w:numId w:val="5"/>
        </w:numPr>
        <w:spacing w:lineRule="auto" w:line="240"/>
        <w:jc w:val="both"/>
        <w:rPr>
          <w:rFonts w:ascii="Cambria" w:hAnsi="Cambria"/>
        </w:rPr>
      </w:pPr>
      <w:r>
        <w:rPr>
          <w:rFonts w:ascii="Cambria" w:hAnsi="Cambria"/>
        </w:rPr>
        <w:t>План развоја општине Беочин 2023 – 2030.</w:t>
      </w:r>
    </w:p>
    <w:p>
      <w:pPr>
        <w:pStyle w:val="ListParagraph"/>
        <w:numPr>
          <w:ilvl w:val="0"/>
          <w:numId w:val="5"/>
        </w:numPr>
        <w:spacing w:lineRule="auto" w:line="240"/>
        <w:jc w:val="both"/>
        <w:rPr>
          <w:rFonts w:ascii="Cambria" w:hAnsi="Cambria"/>
        </w:rPr>
      </w:pPr>
      <w:r>
        <w:rPr>
          <w:rFonts w:ascii="Cambria" w:hAnsi="Cambria"/>
        </w:rPr>
        <w:t xml:space="preserve">План јавног здравља општине Беочин 2022 – 2025. </w:t>
      </w:r>
    </w:p>
    <w:p>
      <w:pPr>
        <w:pStyle w:val="ListParagraph"/>
        <w:numPr>
          <w:ilvl w:val="0"/>
          <w:numId w:val="5"/>
        </w:numPr>
        <w:spacing w:lineRule="auto" w:line="240"/>
        <w:jc w:val="both"/>
        <w:rPr>
          <w:rFonts w:ascii="Cambria" w:hAnsi="Cambria"/>
        </w:rPr>
      </w:pPr>
      <w:r>
        <w:rPr>
          <w:rFonts w:ascii="Cambria" w:hAnsi="Cambria"/>
        </w:rPr>
        <w:t xml:space="preserve">Локални антикорупцијски план за општину Беочин </w:t>
      </w:r>
    </w:p>
    <w:p>
      <w:pPr>
        <w:pStyle w:val="ListParagraph"/>
        <w:numPr>
          <w:ilvl w:val="0"/>
          <w:numId w:val="5"/>
        </w:numPr>
        <w:spacing w:lineRule="auto" w:line="240"/>
        <w:jc w:val="both"/>
        <w:rPr>
          <w:rFonts w:ascii="Cambria" w:hAnsi="Cambria"/>
        </w:rPr>
      </w:pPr>
      <w:r>
        <w:rPr>
          <w:rFonts w:ascii="Cambria" w:hAnsi="Cambria"/>
        </w:rPr>
        <w:t xml:space="preserve">Локални акциони план </w:t>
      </w:r>
      <w:bookmarkStart w:id="6" w:name="_Hlk198822412"/>
      <w:r>
        <w:rPr>
          <w:rFonts w:ascii="Cambria" w:hAnsi="Cambria"/>
        </w:rPr>
        <w:t xml:space="preserve">за социјално укључивање Рома и Ромкиња у области становања у општини Беочин за период 2025 – 2027. </w:t>
      </w:r>
      <w:bookmarkEnd w:id="6"/>
    </w:p>
    <w:p>
      <w:pPr>
        <w:pStyle w:val="ListParagraph"/>
        <w:spacing w:lineRule="auto" w:line="240"/>
        <w:jc w:val="both"/>
        <w:rPr>
          <w:rFonts w:ascii="Cambria" w:hAnsi="Cambria"/>
        </w:rPr>
      </w:pPr>
      <w:r>
        <w:rPr>
          <w:rFonts w:ascii="Cambria" w:hAnsi="Cambria"/>
        </w:rPr>
      </w:r>
    </w:p>
    <w:p>
      <w:pPr>
        <w:pStyle w:val="Normal"/>
        <w:spacing w:lineRule="auto" w:line="240"/>
        <w:jc w:val="both"/>
        <w:rPr>
          <w:rFonts w:ascii="Cambria" w:hAnsi="Cambria"/>
        </w:rPr>
      </w:pPr>
      <w:r>
        <w:rPr>
          <w:rFonts w:ascii="Cambria" w:hAnsi="Cambria"/>
        </w:rPr>
        <w:t xml:space="preserve">Ниједан од поменутих докумената, осим последњег, не садржи циљеве и мере који се непосредно односе на унапређење квалитета живота ромске популације. Међутим, у оквиру </w:t>
      </w:r>
      <w:bookmarkStart w:id="7" w:name="_Hlk198823169"/>
      <w:r>
        <w:rPr>
          <w:rFonts w:ascii="Cambria" w:hAnsi="Cambria"/>
          <w:i/>
          <w:iCs/>
        </w:rPr>
        <w:t>ЛАП-а за социјално укључивање Рома и Ромкиња у области становања у општини Беочин за период 2025 – 2027.</w:t>
      </w:r>
      <w:r>
        <w:rPr>
          <w:rFonts w:ascii="Cambria" w:hAnsi="Cambria"/>
        </w:rPr>
        <w:t xml:space="preserve"> </w:t>
      </w:r>
      <w:bookmarkEnd w:id="7"/>
      <w:r>
        <w:rPr>
          <w:rFonts w:ascii="Cambria" w:hAnsi="Cambria"/>
        </w:rPr>
        <w:t xml:space="preserve">детаљно је развијана планска интервенција у области унапређења квалитета становања ромских породица у Беочину до краја 2027. године, која садржи четири стратешке мере представљене у табели испод. </w:t>
      </w:r>
    </w:p>
    <w:p>
      <w:pPr>
        <w:pStyle w:val="Normal"/>
        <w:spacing w:lineRule="auto" w:line="240"/>
        <w:jc w:val="both"/>
        <w:rPr>
          <w:rFonts w:ascii="Cambria" w:hAnsi="Cambria"/>
          <w:sz w:val="22"/>
          <w:szCs w:val="22"/>
        </w:rPr>
      </w:pPr>
      <w:r>
        <w:rPr>
          <w:rFonts w:ascii="Cambria" w:hAnsi="Cambria"/>
          <w:sz w:val="22"/>
          <w:szCs w:val="22"/>
        </w:rPr>
      </w:r>
    </w:p>
    <w:p>
      <w:pPr>
        <w:pStyle w:val="Normal"/>
        <w:spacing w:lineRule="auto" w:line="240" w:before="0" w:after="200"/>
        <w:rPr>
          <w:rFonts w:ascii="Cambria" w:hAnsi="Cambria" w:cs="Times New Roman" w:cstheme="majorHAnsi"/>
          <w:b/>
          <w:bCs/>
          <w:i/>
          <w:i/>
          <w:iCs/>
          <w:sz w:val="22"/>
          <w:szCs w:val="22"/>
        </w:rPr>
      </w:pPr>
      <w:bookmarkStart w:id="8" w:name="_Hlk199168148"/>
      <w:r>
        <w:rPr>
          <w:rFonts w:cs="Times New Roman" w:ascii="Cambria" w:hAnsi="Cambria" w:cstheme="majorHAnsi"/>
          <w:bCs/>
          <w:i/>
          <w:iCs/>
          <w:sz w:val="22"/>
          <w:szCs w:val="22"/>
        </w:rPr>
        <w:t xml:space="preserve">Табела 1: Циљеви </w:t>
      </w:r>
      <w:bookmarkEnd w:id="8"/>
      <w:r>
        <w:rPr>
          <w:rFonts w:cs="Times New Roman" w:ascii="Cambria" w:hAnsi="Cambria" w:cstheme="majorHAnsi"/>
          <w:bCs/>
          <w:i/>
          <w:iCs/>
          <w:sz w:val="22"/>
          <w:szCs w:val="22"/>
        </w:rPr>
        <w:t xml:space="preserve">и мере </w:t>
      </w:r>
      <w:bookmarkStart w:id="9" w:name="_Hlk192596909"/>
      <w:r>
        <w:rPr>
          <w:rFonts w:cs="Times New Roman" w:ascii="Cambria" w:hAnsi="Cambria" w:cstheme="majorHAnsi"/>
          <w:bCs/>
          <w:i/>
          <w:iCs/>
          <w:sz w:val="22"/>
          <w:szCs w:val="22"/>
        </w:rPr>
        <w:t>ЛАП-а за социјално укључивање Рома и Ромкиња у области становања у општини Беочин за период 2025 – 2027.</w:t>
      </w:r>
      <w:bookmarkEnd w:id="9"/>
    </w:p>
    <w:tbl>
      <w:tblPr>
        <w:tblStyle w:val="PlainTable21"/>
        <w:tblW w:w="9753"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2975"/>
        <w:gridCol w:w="6777"/>
      </w:tblGrid>
      <w:tr>
        <w:trPr>
          <w:trHeight w:val="79" w:hRule="atLeast"/>
          <w:cnfStyle w:val="100000000000" w:firstRow="1" w:lastRow="0" w:firstColumn="0" w:lastColumn="0" w:oddVBand="0" w:evenVBand="0" w:oddHBand="0" w:evenHBand="0" w:firstRowFirstColumn="0" w:firstRowLastColumn="0" w:lastRowFirstColumn="0" w:lastRowLastColumn="0"/>
        </w:trPr>
        <w:tc>
          <w:tcPr>
            <w:tcW w:w="2975" w:type="dxa"/>
            <w:cnfStyle w:val="001000000000" w:firstRow="0" w:lastRow="0" w:firstColumn="1" w:lastColumn="0" w:oddVBand="0" w:evenVBand="0" w:oddHBand="0" w:evenHBand="0" w:firstRowFirstColumn="0" w:firstRowLastColumn="0" w:lastRowFirstColumn="0" w:lastRowLastColumn="0"/>
            <w:tcBorders>
              <w:right w:val="single" w:sz="4" w:space="0" w:color="000000"/>
            </w:tcBorders>
            <w:shd w:color="auto" w:fill="E7DDDD" w:themeFill="accent6" w:themeFillTint="33" w:val="clear"/>
          </w:tcPr>
          <w:p>
            <w:pPr>
              <w:pStyle w:val="Normal"/>
              <w:widowControl/>
              <w:suppressAutoHyphens w:val="true"/>
              <w:spacing w:lineRule="auto" w:line="240" w:before="120" w:after="0"/>
              <w:jc w:val="center"/>
              <w:rPr>
                <w:rFonts w:ascii="Cambria" w:hAnsi="Cambria" w:cs="Arial"/>
                <w:b w:val="false"/>
                <w:bCs w:val="false"/>
                <w:color w:themeColor="accent6" w:themeShade="bf" w:val="634545"/>
              </w:rPr>
            </w:pPr>
            <w:r>
              <w:rPr>
                <w:rFonts w:eastAsia="Times New Roman" w:cs="Arial" w:ascii="Cambria" w:hAnsi="Cambria"/>
                <w:b/>
                <w:bCs w:val="false"/>
                <w:kern w:val="2"/>
                <w:sz w:val="22"/>
                <w:szCs w:val="22"/>
                <w:lang w:eastAsia="en-US" w:bidi="ar-SA"/>
              </w:rPr>
              <w:t>ЦИЉ</w:t>
            </w:r>
          </w:p>
        </w:tc>
        <w:tc>
          <w:tcPr>
            <w:tcW w:w="6777" w:type="dxa"/>
            <w:tcBorders>
              <w:left w:val="single" w:sz="4" w:space="0" w:color="000000"/>
            </w:tcBorders>
            <w:shd w:color="auto" w:fill="E7DDDD" w:themeFill="accent6" w:themeFillTint="33" w:val="clear"/>
          </w:tcPr>
          <w:p>
            <w:pPr>
              <w:pStyle w:val="Normal"/>
              <w:widowControl/>
              <w:suppressAutoHyphens w:val="true"/>
              <w:spacing w:lineRule="auto" w:line="240" w:before="120" w:after="0"/>
              <w:jc w:val="center"/>
              <w:cnfStyle w:val="100000000000" w:firstRow="1" w:lastRow="0" w:firstColumn="0" w:lastColumn="0" w:oddVBand="0" w:evenVBand="0" w:oddHBand="0" w:evenHBand="0" w:firstRowFirstColumn="0" w:firstRowLastColumn="0" w:lastRowFirstColumn="0" w:lastRowLastColumn="0"/>
              <w:rPr>
                <w:rFonts w:ascii="Cambria" w:hAnsi="Cambria" w:cs="Arial"/>
                <w:b w:val="false"/>
                <w:bCs w:val="false"/>
                <w:color w:themeColor="accent6" w:themeShade="bf" w:val="634545"/>
              </w:rPr>
            </w:pPr>
            <w:r>
              <w:rPr>
                <w:rFonts w:eastAsia="Times New Roman" w:cs="Arial" w:ascii="Cambria" w:hAnsi="Cambria"/>
                <w:b/>
                <w:bCs/>
                <w:kern w:val="2"/>
                <w:sz w:val="22"/>
                <w:szCs w:val="22"/>
                <w:lang w:eastAsia="en-US" w:bidi="ar-SA"/>
              </w:rPr>
              <w:t>МЕРА</w:t>
            </w:r>
          </w:p>
        </w:tc>
      </w:tr>
      <w:tr>
        <w:trPr>
          <w:trHeight w:val="1908" w:hRule="atLeast"/>
          <w:cnfStyle w:val="000000100000" w:firstRow="0" w:lastRow="0" w:firstColumn="0" w:lastColumn="0" w:oddVBand="0" w:evenVBand="0" w:oddHBand="1" w:evenHBand="0" w:firstRowFirstColumn="0" w:firstRowLastColumn="0" w:lastRowFirstColumn="0" w:lastRowLastColumn="0"/>
        </w:trPr>
        <w:tc>
          <w:tcPr>
            <w:tcW w:w="2975" w:type="dxa"/>
            <w:cnfStyle w:val="001000000000" w:firstRow="0" w:lastRow="0" w:firstColumn="1" w:lastColumn="0" w:oddVBand="0" w:evenVBand="0" w:oddHBand="0" w:evenHBand="0" w:firstRowFirstColumn="0" w:firstRowLastColumn="0" w:lastRowFirstColumn="0" w:lastRowLastColumn="0"/>
            <w:tcBorders>
              <w:right w:val="single" w:sz="4" w:space="0" w:color="000000"/>
            </w:tcBorders>
            <w:shd w:color="auto" w:fill="0070C0" w:val="clear"/>
          </w:tcPr>
          <w:p>
            <w:pPr>
              <w:pStyle w:val="Normal"/>
              <w:widowControl/>
              <w:suppressAutoHyphens w:val="true"/>
              <w:spacing w:lineRule="auto" w:line="240" w:before="120" w:after="0"/>
              <w:jc w:val="left"/>
              <w:rPr>
                <w:rFonts w:ascii="Cambria" w:hAnsi="Cambria" w:cs="Arial"/>
                <w:b w:val="false"/>
                <w:bCs w:val="false"/>
                <w:color w:themeColor="background1" w:val="FFFFFF"/>
              </w:rPr>
            </w:pPr>
            <w:r>
              <w:rPr>
                <w:rFonts w:eastAsia="Times New Roman" w:cs="Arial" w:ascii="Cambria" w:hAnsi="Cambria"/>
                <w:b/>
                <w:bCs w:val="false"/>
                <w:color w:themeColor="background1" w:val="FFFFFF"/>
                <w:kern w:val="2"/>
                <w:sz w:val="22"/>
                <w:szCs w:val="22"/>
                <w:lang w:eastAsia="en-US" w:bidi="ar-SA"/>
              </w:rPr>
              <w:t>ПОСЕБАН ЦИЉ 1. У</w:t>
            </w:r>
            <w:r>
              <w:rPr>
                <w:rFonts w:eastAsia="Times New Roman" w:cs="Arial" w:ascii="Cambria" w:hAnsi="Cambria"/>
                <w:b/>
                <w:bCs/>
                <w:color w:themeColor="background1" w:val="FFFFFF"/>
                <w:kern w:val="2"/>
                <w:sz w:val="22"/>
                <w:szCs w:val="22"/>
                <w:lang w:eastAsia="en-US" w:bidi="ar-SA"/>
              </w:rPr>
              <w:t>напређење инфраструктуре у ромским насељима, побољшање услова становања и подршка у решавању у поступцима озакоњења објеката</w:t>
            </w:r>
          </w:p>
        </w:tc>
        <w:tc>
          <w:tcPr>
            <w:tcW w:w="6777" w:type="dxa"/>
            <w:tcBorders>
              <w:left w:val="single" w:sz="4" w:space="0" w:color="000000"/>
            </w:tcBorders>
          </w:tcPr>
          <w:p>
            <w:pPr>
              <w:pStyle w:val="Normal"/>
              <w:widowControl/>
              <w:suppressAutoHyphens w:val="true"/>
              <w:spacing w:lineRule="auto" w:line="240" w:before="120" w:after="0"/>
              <w:ind w:left="360"/>
              <w:jc w:val="left"/>
              <w:cnfStyle w:val="000000100000" w:firstRow="0" w:lastRow="0" w:firstColumn="0" w:lastColumn="0" w:oddVBand="0" w:evenVBand="0" w:oddHBand="1" w:evenHBand="0" w:firstRowFirstColumn="0" w:firstRowLastColumn="0" w:lastRowFirstColumn="0" w:lastRowLastColumn="0"/>
              <w:rPr>
                <w:rFonts w:ascii="Cambria" w:hAnsi="Cambria" w:cs="Arial"/>
                <w:bCs/>
              </w:rPr>
            </w:pPr>
            <w:r>
              <w:rPr>
                <w:rFonts w:eastAsia="Times New Roman" w:cs="Arial" w:ascii="Cambria" w:hAnsi="Cambria"/>
                <w:b/>
                <w:kern w:val="2"/>
                <w:sz w:val="22"/>
                <w:szCs w:val="22"/>
                <w:lang w:eastAsia="en-US" w:bidi="ar-SA"/>
              </w:rPr>
              <w:t>Мера 1.1</w:t>
            </w:r>
            <w:r>
              <w:rPr>
                <w:rFonts w:eastAsia="Times New Roman" w:cs="Arial" w:ascii="Cambria" w:hAnsi="Cambria"/>
                <w:bCs/>
                <w:kern w:val="2"/>
                <w:sz w:val="22"/>
                <w:szCs w:val="22"/>
                <w:lang w:eastAsia="en-US" w:bidi="ar-SA"/>
              </w:rPr>
              <w:t xml:space="preserve"> Идентификовати потребе за унапређењем становања и инфраструктуре у деловима насеља где живе Роми</w:t>
            </w:r>
          </w:p>
          <w:p>
            <w:pPr>
              <w:pStyle w:val="Normal"/>
              <w:widowControl/>
              <w:suppressAutoHyphens w:val="true"/>
              <w:spacing w:lineRule="auto" w:line="240" w:before="120" w:after="0"/>
              <w:ind w:left="360"/>
              <w:jc w:val="left"/>
              <w:cnfStyle w:val="000000100000" w:firstRow="0" w:lastRow="0" w:firstColumn="0" w:lastColumn="0" w:oddVBand="0" w:evenVBand="0" w:oddHBand="1" w:evenHBand="0" w:firstRowFirstColumn="0" w:firstRowLastColumn="0" w:lastRowFirstColumn="0" w:lastRowLastColumn="0"/>
              <w:rPr>
                <w:rFonts w:ascii="Cambria" w:hAnsi="Cambria" w:cs="Arial"/>
                <w:bCs/>
              </w:rPr>
            </w:pPr>
            <w:r>
              <w:rPr>
                <w:rFonts w:eastAsia="Times New Roman" w:cs="Arial" w:ascii="Cambria" w:hAnsi="Cambria"/>
                <w:b/>
                <w:kern w:val="2"/>
                <w:sz w:val="22"/>
                <w:szCs w:val="22"/>
                <w:lang w:eastAsia="en-US" w:bidi="ar-SA"/>
              </w:rPr>
              <w:t xml:space="preserve">Мера 1.2 </w:t>
            </w:r>
            <w:r>
              <w:rPr>
                <w:rFonts w:eastAsia="Times New Roman" w:cs="Arial" w:ascii="Cambria" w:hAnsi="Cambria"/>
                <w:bCs/>
                <w:kern w:val="2"/>
                <w:sz w:val="22"/>
                <w:szCs w:val="22"/>
                <w:lang w:eastAsia="en-US" w:bidi="ar-SA"/>
              </w:rPr>
              <w:t>Израда пројектно-техничке документације за извођење недостајуће инфраструктуре у насељима где живе Роми</w:t>
            </w:r>
          </w:p>
          <w:p>
            <w:pPr>
              <w:pStyle w:val="Normal"/>
              <w:widowControl/>
              <w:suppressAutoHyphens w:val="true"/>
              <w:spacing w:lineRule="auto" w:line="240" w:before="120" w:after="0"/>
              <w:ind w:left="360"/>
              <w:jc w:val="left"/>
              <w:cnfStyle w:val="000000100000" w:firstRow="0" w:lastRow="0" w:firstColumn="0" w:lastColumn="0" w:oddVBand="0" w:evenVBand="0" w:oddHBand="1" w:evenHBand="0" w:firstRowFirstColumn="0" w:firstRowLastColumn="0" w:lastRowFirstColumn="0" w:lastRowLastColumn="0"/>
              <w:rPr>
                <w:rFonts w:ascii="Cambria" w:hAnsi="Cambria" w:cs="Arial"/>
                <w:bCs/>
              </w:rPr>
            </w:pPr>
            <w:r>
              <w:rPr>
                <w:rFonts w:eastAsia="Times New Roman" w:cs="Arial" w:ascii="Cambria" w:hAnsi="Cambria"/>
                <w:b/>
                <w:kern w:val="2"/>
                <w:sz w:val="22"/>
                <w:szCs w:val="22"/>
                <w:lang w:eastAsia="en-US" w:bidi="ar-SA"/>
              </w:rPr>
              <w:t xml:space="preserve">Мера 1.3 </w:t>
            </w:r>
            <w:r>
              <w:rPr>
                <w:rFonts w:eastAsia="Times New Roman" w:cs="Arial" w:ascii="Cambria" w:hAnsi="Cambria"/>
                <w:bCs/>
                <w:kern w:val="2"/>
                <w:sz w:val="22"/>
                <w:szCs w:val="22"/>
                <w:lang w:eastAsia="en-US" w:bidi="ar-SA"/>
              </w:rPr>
              <w:t>Обезбедити правну и техничку помоћ лицима ромске националности при решавању имовинско-правних односа у поступку озакоњења стамбених објеката</w:t>
            </w:r>
          </w:p>
          <w:p>
            <w:pPr>
              <w:pStyle w:val="Normal"/>
              <w:widowControl/>
              <w:suppressAutoHyphens w:val="true"/>
              <w:spacing w:lineRule="auto" w:line="240" w:before="120" w:after="0"/>
              <w:ind w:left="360"/>
              <w:jc w:val="left"/>
              <w:cnfStyle w:val="000000100000" w:firstRow="0" w:lastRow="0" w:firstColumn="0" w:lastColumn="0" w:oddVBand="0" w:evenVBand="0" w:oddHBand="1" w:evenHBand="0" w:firstRowFirstColumn="0" w:firstRowLastColumn="0" w:lastRowFirstColumn="0" w:lastRowLastColumn="0"/>
              <w:rPr>
                <w:rFonts w:ascii="Cambria" w:hAnsi="Cambria" w:cs="Arial"/>
                <w:bCs/>
              </w:rPr>
            </w:pPr>
            <w:r>
              <w:rPr>
                <w:rFonts w:eastAsia="Times New Roman" w:cs="Arial" w:ascii="Cambria" w:hAnsi="Cambria"/>
                <w:b/>
                <w:kern w:val="2"/>
                <w:sz w:val="22"/>
                <w:szCs w:val="22"/>
                <w:lang w:eastAsia="en-US" w:bidi="ar-SA"/>
              </w:rPr>
              <w:t xml:space="preserve">Мера 1.4  </w:t>
            </w:r>
            <w:r>
              <w:rPr>
                <w:rFonts w:eastAsia="Times New Roman" w:cs="Arial" w:ascii="Cambria" w:hAnsi="Cambria"/>
                <w:bCs/>
                <w:kern w:val="2"/>
                <w:sz w:val="22"/>
                <w:szCs w:val="22"/>
                <w:lang w:eastAsia="en-US" w:bidi="ar-SA"/>
              </w:rPr>
              <w:t>Унапређење становања и инфраструктуре у деловима насеља где живе Роми</w:t>
            </w:r>
          </w:p>
          <w:p>
            <w:pPr>
              <w:pStyle w:val="Normal"/>
              <w:widowControl/>
              <w:suppressAutoHyphens w:val="true"/>
              <w:spacing w:lineRule="auto" w:line="240" w:before="120" w:after="0"/>
              <w:ind w:left="360"/>
              <w:jc w:val="left"/>
              <w:cnfStyle w:val="000000100000" w:firstRow="0" w:lastRow="0" w:firstColumn="0" w:lastColumn="0" w:oddVBand="0" w:evenVBand="0" w:oddHBand="1" w:evenHBand="0" w:firstRowFirstColumn="0" w:firstRowLastColumn="0" w:lastRowFirstColumn="0" w:lastRowLastColumn="0"/>
              <w:rPr>
                <w:rFonts w:ascii="Cambria" w:hAnsi="Cambria" w:cs="Arial"/>
                <w:bCs/>
              </w:rPr>
            </w:pPr>
            <w:r>
              <w:rPr>
                <w:rFonts w:eastAsia="Times New Roman" w:cs="Arial" w:ascii="Cambria" w:hAnsi="Cambria"/>
                <w:bCs/>
                <w:kern w:val="0"/>
                <w:sz w:val="22"/>
                <w:szCs w:val="22"/>
                <w:lang w:eastAsia="en-US" w:bidi="ar-SA"/>
              </w:rPr>
            </w:r>
            <w:bookmarkStart w:id="10" w:name="_Hlk199167817"/>
            <w:bookmarkStart w:id="11" w:name="_Hlk199167817"/>
            <w:bookmarkEnd w:id="11"/>
          </w:p>
        </w:tc>
      </w:tr>
    </w:tbl>
    <w:p>
      <w:pPr>
        <w:pStyle w:val="Normal"/>
        <w:spacing w:lineRule="auto" w:line="240" w:before="0" w:after="200"/>
        <w:jc w:val="both"/>
        <w:rPr>
          <w:rFonts w:ascii="Cambria" w:hAnsi="Cambria"/>
        </w:rPr>
      </w:pPr>
      <w:r>
        <w:rPr>
          <w:rFonts w:ascii="Cambria" w:hAnsi="Cambria"/>
        </w:rPr>
        <w:t xml:space="preserve">      </w:t>
      </w:r>
    </w:p>
    <w:p>
      <w:pPr>
        <w:pStyle w:val="Normal"/>
        <w:spacing w:lineRule="auto" w:line="240" w:before="0" w:after="200"/>
        <w:jc w:val="both"/>
        <w:rPr>
          <w:rFonts w:ascii="Cambria" w:hAnsi="Cambria"/>
        </w:rPr>
      </w:pPr>
      <w:r>
        <w:rPr>
          <w:rFonts w:ascii="Cambria" w:hAnsi="Cambria"/>
        </w:rPr>
        <w:t xml:space="preserve">       </w:t>
      </w:r>
      <w:r>
        <w:rPr>
          <w:rFonts w:ascii="Cambria" w:hAnsi="Cambria"/>
        </w:rPr>
        <w:t>Радна група за израду нацрта ЛАП-а узела је у обзир већ усвојене стратешке мере и активности из наведеног документа, те су оне инкорпориране у овај документ који је по свом карактеру вишег нивоа општости.</w:t>
      </w:r>
    </w:p>
    <w:p>
      <w:pPr>
        <w:pStyle w:val="Normal"/>
        <w:spacing w:lineRule="auto" w:line="240" w:before="0" w:after="200"/>
        <w:jc w:val="both"/>
        <w:rPr>
          <w:rFonts w:ascii="Cambria" w:hAnsi="Cambria"/>
          <w:sz w:val="16"/>
          <w:szCs w:val="16"/>
        </w:rPr>
      </w:pPr>
      <w:r>
        <w:rPr>
          <w:rFonts w:ascii="Cambria" w:hAnsi="Cambria"/>
          <w:sz w:val="16"/>
          <w:szCs w:val="16"/>
        </w:rPr>
      </w:r>
    </w:p>
    <w:p>
      <w:pPr>
        <w:pStyle w:val="Normal"/>
        <w:spacing w:lineRule="auto" w:line="240" w:before="0" w:after="200"/>
        <w:jc w:val="both"/>
        <w:rPr>
          <w:rFonts w:ascii="Cambria" w:hAnsi="Cambria"/>
          <w:sz w:val="16"/>
          <w:szCs w:val="16"/>
        </w:rPr>
      </w:pPr>
      <w:r>
        <w:rPr>
          <w:rFonts w:ascii="Cambria" w:hAnsi="Cambria"/>
          <w:sz w:val="16"/>
          <w:szCs w:val="16"/>
        </w:rPr>
      </w:r>
    </w:p>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t>2.2.1. Ефекти реализације локaлних јавних политика у области инклузије Рома и Ромкиња</w:t>
      </w:r>
    </w:p>
    <w:p>
      <w:pPr>
        <w:pStyle w:val="Normal"/>
        <w:spacing w:lineRule="auto" w:line="240" w:before="0" w:after="200"/>
        <w:jc w:val="both"/>
        <w:rPr>
          <w:rFonts w:ascii="Cambria" w:hAnsi="Cambria"/>
        </w:rPr>
      </w:pPr>
      <w:r>
        <w:rPr>
          <w:rFonts w:ascii="Cambria" w:hAnsi="Cambria"/>
        </w:rPr>
        <w:t xml:space="preserve">       </w:t>
      </w:r>
      <w:r>
        <w:rPr>
          <w:rFonts w:ascii="Cambria" w:hAnsi="Cambria"/>
        </w:rPr>
        <w:t xml:space="preserve">Општина Беочин је до сада имала усвојен само један документ који се односио на инклузију Рома – </w:t>
      </w:r>
      <w:r>
        <w:rPr>
          <w:rFonts w:ascii="Cambria" w:hAnsi="Cambria"/>
          <w:i/>
          <w:iCs/>
        </w:rPr>
        <w:t>Стратегију за запошљавање припадника ромске заједнице у општини Беочин за период 2024 – 2020.</w:t>
      </w:r>
      <w:r>
        <w:rPr>
          <w:rFonts w:ascii="Cambria" w:hAnsi="Cambria"/>
        </w:rPr>
        <w:t xml:space="preserve"> Иако су овим документом били јасно дефинисани механизми за праћење, извештавање и евалуацију реализације ове стратегије, ти извештаји ипак нису рађени.</w:t>
      </w:r>
    </w:p>
    <w:p>
      <w:pPr>
        <w:pStyle w:val="Normal"/>
        <w:spacing w:lineRule="auto" w:line="240" w:before="0" w:after="200"/>
        <w:jc w:val="both"/>
        <w:rPr>
          <w:rFonts w:ascii="Cambria" w:hAnsi="Cambria"/>
        </w:rPr>
      </w:pPr>
      <w:r>
        <w:rPr>
          <w:rFonts w:ascii="Cambria" w:hAnsi="Cambria"/>
        </w:rPr>
        <w:t xml:space="preserve">       </w:t>
      </w:r>
      <w:r>
        <w:rPr>
          <w:rFonts w:ascii="Cambria" w:hAnsi="Cambria"/>
        </w:rPr>
        <w:t>Међутим, у</w:t>
      </w:r>
      <w:r>
        <w:rPr>
          <w:rFonts w:ascii="Cambria" w:hAnsi="Cambria"/>
          <w:color w:themeColor="text1" w:val="000000"/>
        </w:rPr>
        <w:t xml:space="preserve"> протеклом периоду општина Беочин је спроводила мере које су имале ефекта на унапређење положаја ромске заједнице и </w:t>
      </w:r>
      <w:r>
        <w:rPr>
          <w:rFonts w:ascii="Cambria" w:hAnsi="Cambria"/>
          <w:b/>
          <w:bCs/>
          <w:color w:themeColor="text1" w:val="000000"/>
        </w:rPr>
        <w:t xml:space="preserve">највише напретка је постигнуто у </w:t>
      </w:r>
      <w:r>
        <w:rPr>
          <w:rFonts w:ascii="Cambria" w:hAnsi="Cambria"/>
          <w:b/>
          <w:bCs/>
        </w:rPr>
        <w:t>области образовања, становања и запошљавања.</w:t>
      </w:r>
      <w:r>
        <w:rPr>
          <w:rFonts w:ascii="Cambria" w:hAnsi="Cambria"/>
        </w:rPr>
        <w:t xml:space="preserve"> </w:t>
      </w:r>
    </w:p>
    <w:p>
      <w:pPr>
        <w:pStyle w:val="Normal"/>
        <w:spacing w:lineRule="auto" w:line="240" w:before="0" w:after="200"/>
        <w:jc w:val="both"/>
        <w:rPr>
          <w:rFonts w:ascii="Cambria" w:hAnsi="Cambria"/>
        </w:rPr>
      </w:pPr>
      <w:r>
        <w:rPr>
          <w:rFonts w:ascii="Cambria" w:hAnsi="Cambria"/>
        </w:rPr>
        <w:t xml:space="preserve">      </w:t>
      </w:r>
      <w:r>
        <w:rPr>
          <w:rFonts w:ascii="Cambria" w:hAnsi="Cambria"/>
          <w:u w:val="single"/>
        </w:rPr>
        <w:t>У области образовања</w:t>
      </w:r>
      <w:r>
        <w:rPr>
          <w:rFonts w:ascii="Cambria" w:hAnsi="Cambria"/>
        </w:rPr>
        <w:t xml:space="preserve"> значајно је подигнут обухват деце ромске националности програмима раног развоја, захваљујући томе што у Беочину постоји бесплатно предшколско образовање за сву децу свих старосних категорија које се финансира из локалног буџета. Овим је значајно повећан број деце ромске националности која похађају ниже вртићке групе, а не само предшколски припремни програм (ППП). Додатно, општина више од 10 година финансира двочасовну инклузивну наставу за децу ромске националности узраста од 4 до 5,5 година са циљем учења српског језика, како би их припремила за полазак у школу и помогла им да несметано прате школско градиво. Прошле године је у ПУ запослен логопед који ради са децом која имају проблема у развоју говора. Такође, ангажовање педагошких асистената је значајно унапредило сарадњу образовних установа са родитељима, као и боља постигнућа ученика у образовном процесу, а општина из свог буџета обезбеђује набавку уџбеника,  школски прибор за све ученике ромске националности од II до VIII разреда, бесплатан превоз за основце и субвенционисан превоз за средњошколце, као и стипендију за средњошколца са најбољом школским успехом ромске националности. Такође, из општинског буџета се плаћа и организација матурске вечери за све основце, па и за матуранте ромске националности. </w:t>
      </w:r>
    </w:p>
    <w:p>
      <w:pPr>
        <w:pStyle w:val="Normal"/>
        <w:spacing w:lineRule="auto" w:line="240" w:before="0" w:after="200"/>
        <w:jc w:val="both"/>
        <w:rPr>
          <w:rFonts w:ascii="Cambria" w:hAnsi="Cambria"/>
          <w:color w:val="EE0000"/>
        </w:rPr>
      </w:pPr>
      <w:bookmarkStart w:id="12" w:name="_Hlk204264023"/>
      <w:r>
        <w:rPr>
          <w:rFonts w:ascii="Cambria" w:hAnsi="Cambria"/>
          <w:color w:val="EE0000"/>
        </w:rPr>
        <w:t xml:space="preserve">      </w:t>
      </w:r>
      <w:r>
        <w:rPr>
          <w:rFonts w:ascii="Cambria" w:hAnsi="Cambria"/>
          <w:u w:val="single"/>
        </w:rPr>
        <w:t>У области становања</w:t>
      </w:r>
      <w:r>
        <w:rPr>
          <w:rFonts w:ascii="Cambria" w:hAnsi="Cambria"/>
        </w:rPr>
        <w:t xml:space="preserve"> претходних година је омогућено стамбено збрињавање већег броја ромских породица из категорије интерно-расељених лица и повратника по Споразумима о редамисији, а захваљујући републичким и донаторским програмима. Тако су за 6 породица купљени станови у приземљу зграде за колективно становање који се налазе у насељу Колоније, 8  породица је добило грађевински материјал за доградњу и адаптацију стамбеног простора и купљена је једна сеоска кућа кроз програм Министарства за бригу о селу. Поред овога, захваљујући пројектним иницијативама омогућена је подршка озакоњењу бесправно саграђених објеката у којима живе ромске породице, те је 98 ромских породица укључено у пројекат израде комплетне документације за легализацију објеката. Након откупа парцеле (у јавној својини општине) на којој је објекат нелегално саграђен, ромске породице ће уписати своје власништво над објектом. </w:t>
      </w:r>
      <w:bookmarkEnd w:id="12"/>
    </w:p>
    <w:p>
      <w:pPr>
        <w:pStyle w:val="Normal"/>
        <w:spacing w:lineRule="auto" w:line="240" w:before="0" w:after="200"/>
        <w:jc w:val="both"/>
        <w:rPr>
          <w:rFonts w:ascii="Cambria" w:hAnsi="Cambria"/>
          <w:color w:val="EE0000"/>
        </w:rPr>
      </w:pPr>
      <w:r>
        <w:rPr>
          <w:rFonts w:ascii="Cambria" w:hAnsi="Cambria"/>
          <w:color w:val="EE0000"/>
        </w:rPr>
        <w:t xml:space="preserve">     </w:t>
      </w:r>
      <w:r>
        <w:rPr>
          <w:rFonts w:ascii="Cambria" w:hAnsi="Cambria"/>
          <w:u w:val="single"/>
        </w:rPr>
        <w:t>У области запошљавања</w:t>
      </w:r>
      <w:r>
        <w:rPr>
          <w:rFonts w:ascii="Cambria" w:hAnsi="Cambria"/>
        </w:rPr>
        <w:t xml:space="preserve"> 12 интерно-расељених Рома је </w:t>
      </w:r>
      <w:r>
        <w:rPr>
          <w:rFonts w:ascii="Cambria" w:hAnsi="Cambria"/>
          <w:shd w:fill="FFFFFF" w:val="clear"/>
        </w:rPr>
        <w:t>добило опрему за почетак пословања (тримери, опрема за фризерске салоне, куварска опрема итд.) у пр</w:t>
      </w:r>
      <w:r>
        <w:rPr>
          <w:rFonts w:ascii="Cambria" w:hAnsi="Cambria"/>
        </w:rPr>
        <w:t xml:space="preserve">етходном периоду, а спроведене су и обуке за преквалификацију и стицање стручних знања за обављање конкретних послова </w:t>
      </w:r>
      <w:r>
        <w:rPr>
          <w:rFonts w:ascii="Cambria" w:hAnsi="Cambria"/>
          <w:color w:val="000000"/>
          <w:shd w:fill="FFFFFF" w:val="clear"/>
        </w:rPr>
        <w:t>(руковаоци грађевинских машина, баштовани,  фризери, кувари).</w:t>
      </w:r>
    </w:p>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t>2.3. Локални институционални оквир у области социјалне инклузије Рома и Ромкиња</w:t>
      </w:r>
    </w:p>
    <w:p>
      <w:pPr>
        <w:pStyle w:val="Normal"/>
        <w:spacing w:lineRule="auto" w:line="240" w:before="0" w:after="200"/>
        <w:jc w:val="both"/>
        <w:rPr>
          <w:rFonts w:ascii="Cambria" w:hAnsi="Cambria"/>
        </w:rPr>
      </w:pPr>
      <w:r>
        <w:rPr>
          <w:rFonts w:ascii="Cambria" w:hAnsi="Cambria"/>
          <w:sz w:val="22"/>
          <w:szCs w:val="22"/>
        </w:rPr>
        <w:t xml:space="preserve">       </w:t>
      </w:r>
      <w:r>
        <w:rPr>
          <w:rFonts w:ascii="Cambria" w:hAnsi="Cambria"/>
        </w:rPr>
        <w:t xml:space="preserve">У Беочину постоје одређени локални механизми који имају за циљ да оперативно олакшају приступ остваривању људских и мањинских права, као и социјалну инклузију ромске популације на територији општине. </w:t>
      </w:r>
      <w:r>
        <w:rPr>
          <w:rFonts w:ascii="Cambria" w:hAnsi="Cambria"/>
          <w:b/>
          <w:bCs/>
        </w:rPr>
        <w:t>Међу члановима Општинског већа налази се и члан који је задужен за област културе, националне мањине и верске заједнице</w:t>
      </w:r>
      <w:r>
        <w:rPr>
          <w:rFonts w:ascii="Cambria" w:hAnsi="Cambria"/>
        </w:rPr>
        <w:t xml:space="preserve">, што значи да у локалном извршном органу постоји већник који је задужен и за питања инклузије Рома. Даље, </w:t>
      </w:r>
      <w:r>
        <w:rPr>
          <w:rFonts w:ascii="Cambria" w:hAnsi="Cambria"/>
          <w:b/>
          <w:bCs/>
        </w:rPr>
        <w:t>Мобилни тим за социјално укључивање Рома и Ромкиња на локалном нивоу</w:t>
      </w:r>
      <w:r>
        <w:rPr>
          <w:rFonts w:ascii="Cambria" w:hAnsi="Cambria"/>
        </w:rPr>
        <w:t xml:space="preserve"> </w:t>
      </w:r>
      <w:r>
        <w:rPr>
          <w:rFonts w:ascii="Cambria" w:hAnsi="Cambria"/>
          <w:i/>
          <w:iCs/>
        </w:rPr>
        <w:t xml:space="preserve">(у даљем тексту: Мобилни тим/МТ) </w:t>
      </w:r>
      <w:r>
        <w:rPr>
          <w:rFonts w:ascii="Cambria" w:hAnsi="Cambria"/>
        </w:rPr>
        <w:t xml:space="preserve">формиран је 2016. године са основним задатком да ради на подстицању директне примене дефинисаних стратешких мера у локалним органима и установама, да обилази ромска насеља на основу утврђеног плана, сарађује са Националним саветом ромске националне мањине и организацијама цивилног друштва, извештава органе јавне управе о проблемима у вези са применом стратешких мера, те припрема иницијативе и пројекте којима се осигурава сарадња локалних организација и партнера у процесу унапређења положаја Рома. У састав Mобилног тима улазе: </w:t>
      </w:r>
    </w:p>
    <w:p>
      <w:pPr>
        <w:pStyle w:val="ListParagraph"/>
        <w:numPr>
          <w:ilvl w:val="0"/>
          <w:numId w:val="6"/>
        </w:numPr>
        <w:spacing w:lineRule="auto" w:line="240" w:before="0" w:after="200"/>
        <w:contextualSpacing/>
        <w:jc w:val="both"/>
        <w:rPr>
          <w:rFonts w:ascii="Cambria" w:hAnsi="Cambria"/>
        </w:rPr>
      </w:pPr>
      <w:r>
        <w:rPr>
          <w:rFonts w:ascii="Cambria" w:hAnsi="Cambria"/>
        </w:rPr>
        <w:t>координатор за ромска питања,</w:t>
      </w:r>
    </w:p>
    <w:p>
      <w:pPr>
        <w:pStyle w:val="ListParagraph"/>
        <w:numPr>
          <w:ilvl w:val="0"/>
          <w:numId w:val="6"/>
        </w:numPr>
        <w:spacing w:lineRule="auto" w:line="240" w:before="0" w:after="200"/>
        <w:contextualSpacing/>
        <w:jc w:val="both"/>
        <w:rPr>
          <w:rFonts w:ascii="Cambria" w:hAnsi="Cambria"/>
        </w:rPr>
      </w:pPr>
      <w:r>
        <w:rPr>
          <w:rFonts w:ascii="Cambria" w:hAnsi="Cambria"/>
        </w:rPr>
        <w:t>педагошки асистент,</w:t>
      </w:r>
    </w:p>
    <w:p>
      <w:pPr>
        <w:pStyle w:val="ListParagraph"/>
        <w:numPr>
          <w:ilvl w:val="0"/>
          <w:numId w:val="6"/>
        </w:numPr>
        <w:spacing w:lineRule="auto" w:line="240" w:before="0" w:after="200"/>
        <w:contextualSpacing/>
        <w:jc w:val="both"/>
        <w:rPr>
          <w:rFonts w:ascii="Cambria" w:hAnsi="Cambria"/>
        </w:rPr>
      </w:pPr>
      <w:r>
        <w:rPr>
          <w:rFonts w:ascii="Cambria" w:hAnsi="Cambria"/>
        </w:rPr>
        <w:t>педагошка асистенткиња,</w:t>
      </w:r>
    </w:p>
    <w:p>
      <w:pPr>
        <w:pStyle w:val="ListParagraph"/>
        <w:numPr>
          <w:ilvl w:val="0"/>
          <w:numId w:val="6"/>
        </w:numPr>
        <w:spacing w:lineRule="auto" w:line="240" w:before="0" w:after="200"/>
        <w:contextualSpacing/>
        <w:jc w:val="both"/>
        <w:rPr>
          <w:rFonts w:ascii="Cambria" w:hAnsi="Cambria"/>
        </w:rPr>
      </w:pPr>
      <w:r>
        <w:rPr>
          <w:rFonts w:ascii="Cambria" w:hAnsi="Cambria"/>
        </w:rPr>
        <w:t>саветница за запошљавање НСЗ Филијала Нови Сад - испостава Беочин,</w:t>
      </w:r>
    </w:p>
    <w:p>
      <w:pPr>
        <w:pStyle w:val="ListParagraph"/>
        <w:numPr>
          <w:ilvl w:val="0"/>
          <w:numId w:val="6"/>
        </w:numPr>
        <w:spacing w:lineRule="auto" w:line="240" w:before="0" w:after="200"/>
        <w:contextualSpacing/>
        <w:jc w:val="both"/>
        <w:rPr>
          <w:rFonts w:ascii="Cambria" w:hAnsi="Cambria"/>
        </w:rPr>
      </w:pPr>
      <w:r>
        <w:rPr>
          <w:rFonts w:ascii="Cambria" w:hAnsi="Cambria"/>
        </w:rPr>
        <w:t>главна сестра Дома здравља „Др Душан Савић Дода“ Беочин,</w:t>
      </w:r>
    </w:p>
    <w:p>
      <w:pPr>
        <w:pStyle w:val="ListParagraph"/>
        <w:numPr>
          <w:ilvl w:val="0"/>
          <w:numId w:val="6"/>
        </w:numPr>
        <w:spacing w:lineRule="auto" w:line="240" w:before="0" w:after="200"/>
        <w:contextualSpacing/>
        <w:jc w:val="both"/>
        <w:rPr>
          <w:rFonts w:ascii="Cambria" w:hAnsi="Cambria"/>
        </w:rPr>
      </w:pPr>
      <w:r>
        <w:rPr>
          <w:rFonts w:ascii="Cambria" w:hAnsi="Cambria"/>
        </w:rPr>
        <w:t>здравствена медијаторка, ангажована од стране Министарства здравља,</w:t>
      </w:r>
    </w:p>
    <w:p>
      <w:pPr>
        <w:pStyle w:val="ListParagraph"/>
        <w:numPr>
          <w:ilvl w:val="0"/>
          <w:numId w:val="6"/>
        </w:numPr>
        <w:spacing w:lineRule="auto" w:line="240" w:before="0" w:after="200"/>
        <w:contextualSpacing/>
        <w:jc w:val="both"/>
        <w:rPr>
          <w:rFonts w:ascii="Cambria" w:hAnsi="Cambria"/>
        </w:rPr>
      </w:pPr>
      <w:r>
        <w:rPr>
          <w:rFonts w:ascii="Cambria" w:hAnsi="Cambria"/>
        </w:rPr>
        <w:t>командир Полицијске станице Беочин,</w:t>
      </w:r>
    </w:p>
    <w:p>
      <w:pPr>
        <w:pStyle w:val="ListParagraph"/>
        <w:numPr>
          <w:ilvl w:val="0"/>
          <w:numId w:val="6"/>
        </w:numPr>
        <w:spacing w:lineRule="auto" w:line="240" w:before="0" w:after="200"/>
        <w:contextualSpacing/>
        <w:jc w:val="both"/>
        <w:rPr>
          <w:rFonts w:ascii="Cambria" w:hAnsi="Cambria"/>
        </w:rPr>
      </w:pPr>
      <w:r>
        <w:rPr>
          <w:rFonts w:ascii="Cambria" w:hAnsi="Cambria"/>
        </w:rPr>
        <w:t>чланица Општинског већа задужена за националне мањине, верске заједнице и сарадњу са месним заједницама,</w:t>
      </w:r>
    </w:p>
    <w:p>
      <w:pPr>
        <w:pStyle w:val="ListParagraph"/>
        <w:numPr>
          <w:ilvl w:val="0"/>
          <w:numId w:val="6"/>
        </w:numPr>
        <w:spacing w:lineRule="auto" w:line="240" w:before="0" w:after="200"/>
        <w:contextualSpacing/>
        <w:jc w:val="both"/>
        <w:rPr>
          <w:rFonts w:ascii="Cambria" w:hAnsi="Cambria"/>
        </w:rPr>
      </w:pPr>
      <w:r>
        <w:rPr>
          <w:rFonts w:ascii="Cambria" w:hAnsi="Cambria"/>
        </w:rPr>
        <w:t>чланица Општинског већа задужена за здравствену заштиту, популациону политику, родну равноправност и социјална питања,</w:t>
      </w:r>
    </w:p>
    <w:p>
      <w:pPr>
        <w:pStyle w:val="ListParagraph"/>
        <w:numPr>
          <w:ilvl w:val="0"/>
          <w:numId w:val="6"/>
        </w:numPr>
        <w:spacing w:lineRule="auto" w:line="240" w:before="0" w:after="200"/>
        <w:contextualSpacing/>
        <w:jc w:val="both"/>
        <w:rPr>
          <w:rFonts w:ascii="Cambria" w:hAnsi="Cambria"/>
        </w:rPr>
      </w:pPr>
      <w:r>
        <w:rPr>
          <w:rFonts w:ascii="Cambria" w:hAnsi="Cambria"/>
        </w:rPr>
        <w:t>начелник општинске управе,</w:t>
      </w:r>
    </w:p>
    <w:p>
      <w:pPr>
        <w:pStyle w:val="ListParagraph"/>
        <w:numPr>
          <w:ilvl w:val="0"/>
          <w:numId w:val="6"/>
        </w:numPr>
        <w:spacing w:lineRule="auto" w:line="240" w:before="0" w:after="200"/>
        <w:contextualSpacing/>
        <w:jc w:val="both"/>
        <w:rPr>
          <w:rFonts w:ascii="Cambria" w:hAnsi="Cambria"/>
        </w:rPr>
      </w:pPr>
      <w:r>
        <w:rPr>
          <w:rFonts w:ascii="Cambria" w:hAnsi="Cambria"/>
        </w:rPr>
        <w:t>руководилац Одељења за инспекцијске послове, урбанизам и заштиту животне средине ОУ,</w:t>
      </w:r>
    </w:p>
    <w:p>
      <w:pPr>
        <w:pStyle w:val="ListParagraph"/>
        <w:numPr>
          <w:ilvl w:val="0"/>
          <w:numId w:val="6"/>
        </w:numPr>
        <w:spacing w:lineRule="auto" w:line="240" w:before="0" w:after="200"/>
        <w:contextualSpacing/>
        <w:jc w:val="both"/>
        <w:rPr>
          <w:rFonts w:ascii="Cambria" w:hAnsi="Cambria"/>
        </w:rPr>
      </w:pPr>
      <w:r>
        <w:rPr>
          <w:rFonts w:ascii="Cambria" w:hAnsi="Cambria"/>
        </w:rPr>
        <w:t>председник Удружења Рома Беочин,</w:t>
      </w:r>
    </w:p>
    <w:p>
      <w:pPr>
        <w:pStyle w:val="ListParagraph"/>
        <w:numPr>
          <w:ilvl w:val="0"/>
          <w:numId w:val="6"/>
        </w:numPr>
        <w:spacing w:lineRule="auto" w:line="240" w:before="0" w:after="200"/>
        <w:contextualSpacing/>
        <w:jc w:val="both"/>
        <w:rPr>
          <w:rFonts w:ascii="Cambria" w:hAnsi="Cambria"/>
        </w:rPr>
      </w:pPr>
      <w:r>
        <w:rPr>
          <w:rFonts w:ascii="Cambria" w:hAnsi="Cambria"/>
        </w:rPr>
        <w:t>представник Центра за социјални рад Града Новог Сада - Одељење Беочин.</w:t>
      </w:r>
    </w:p>
    <w:p>
      <w:pPr>
        <w:pStyle w:val="Normal"/>
        <w:spacing w:lineRule="auto" w:line="240" w:before="0" w:after="200"/>
        <w:jc w:val="both"/>
        <w:rPr>
          <w:rFonts w:ascii="Cambria" w:hAnsi="Cambria"/>
        </w:rPr>
      </w:pPr>
      <w:r>
        <w:rPr>
          <w:rFonts w:ascii="Cambria" w:hAnsi="Cambria"/>
        </w:rPr>
        <w:t xml:space="preserve">        </w:t>
      </w:r>
      <w:r>
        <w:rPr>
          <w:rFonts w:ascii="Cambria" w:hAnsi="Cambria"/>
        </w:rPr>
        <w:t xml:space="preserve">Такође, општина Беочин је међу првим локалним самоуправама у Србији ангажовала </w:t>
      </w:r>
      <w:r>
        <w:rPr>
          <w:rFonts w:ascii="Cambria" w:hAnsi="Cambria"/>
          <w:b/>
          <w:bCs/>
        </w:rPr>
        <w:t>координатора за ромска питања</w:t>
      </w:r>
      <w:r>
        <w:rPr>
          <w:rFonts w:ascii="Cambria" w:hAnsi="Cambria"/>
        </w:rPr>
        <w:t xml:space="preserve">, а његова радна позиција је систематизована </w:t>
      </w:r>
      <w:r>
        <w:rPr>
          <w:rFonts w:ascii="Cambria" w:hAnsi="Cambria"/>
          <w:i/>
          <w:iCs/>
        </w:rPr>
        <w:t xml:space="preserve">Правилником о организацији и систематизацији радних места у општинској управи, правобранилаштву и стручним службама Општине Беочин. </w:t>
      </w:r>
      <w:r>
        <w:rPr>
          <w:rFonts w:ascii="Cambria" w:hAnsi="Cambria"/>
        </w:rPr>
        <w:t xml:space="preserve">Међутим, након отказа који је на ову позицију дало лице које је на њему било запослено, </w:t>
      </w:r>
      <w:r>
        <w:rPr>
          <w:rFonts w:ascii="Cambria" w:hAnsi="Cambria"/>
          <w:b/>
          <w:bCs/>
        </w:rPr>
        <w:t>послови координатора за ромска питања су придодати службенику који обавља послове у вези са избеглим и интерно расељеним лицима и повратницима</w:t>
      </w:r>
      <w:r>
        <w:rPr>
          <w:rFonts w:ascii="Cambria" w:hAnsi="Cambria"/>
        </w:rPr>
        <w:t>.</w:t>
      </w:r>
      <w:r>
        <w:rPr>
          <w:rFonts w:ascii="Cambria" w:hAnsi="Cambria"/>
          <w:i/>
          <w:iCs/>
        </w:rPr>
        <w:t xml:space="preserve"> </w:t>
      </w:r>
      <w:r>
        <w:rPr>
          <w:rFonts w:ascii="Cambria" w:hAnsi="Cambria"/>
        </w:rPr>
        <w:t>Основна улога координатора јесте да као представник локалне самоуправе пружа стручну и техничку помоћ ромској заједници на територији општине са циљем решавања проблема и задовољавања потреба грађана ромске националности, као и унапређења њиховог социо-економског положаја. Поред тога, координатор за ромска питања учествује у дефинисању приоритета и прати спровођење локалних стратешких мера и одобрених пројеката у области инклузије Рома, поспешује међусекторску сарадњу између институција укључених у спровођење мера за унапређење положаја Рома и сарађује са локалним организацијама цивилног друштва које делују у области инклузије Рома.</w:t>
      </w:r>
    </w:p>
    <w:p>
      <w:pPr>
        <w:pStyle w:val="Normal"/>
        <w:spacing w:lineRule="auto" w:line="240" w:before="0" w:after="200"/>
        <w:jc w:val="both"/>
        <w:rPr>
          <w:rFonts w:ascii="Cambria" w:hAnsi="Cambria"/>
          <w:color w:val="FF0000"/>
        </w:rPr>
      </w:pPr>
      <w:r>
        <w:rPr>
          <w:rFonts w:ascii="Cambria" w:hAnsi="Cambria"/>
        </w:rPr>
        <w:t xml:space="preserve">       </w:t>
      </w:r>
      <w:r>
        <w:rPr>
          <w:rFonts w:ascii="Cambria" w:hAnsi="Cambria"/>
        </w:rPr>
        <w:t xml:space="preserve">У Беочину постоје </w:t>
      </w:r>
      <w:r>
        <w:rPr>
          <w:rFonts w:ascii="Cambria" w:hAnsi="Cambria"/>
          <w:b/>
          <w:bCs/>
        </w:rPr>
        <w:t>два педагошка асистента</w:t>
      </w:r>
      <w:r>
        <w:rPr>
          <w:rFonts w:ascii="Cambria" w:hAnsi="Cambria"/>
        </w:rPr>
        <w:t xml:space="preserve"> који имају задатак да раде на повећању обухвата деце ромске националности у предшколској установи и основној школи, као и да пружају континуирану подршку како деци тако и њиховим родитељима у похађању наставе и превазилажењу тешкоћа са којима се деца суочавају током школовања. Педагошки асистенти (1 жена и 1 мушкарац) су тренутно ангажовани у ОШ „Јован Грчић Миленко“ Беочин и Предшколској установи „Љуба Станковић“, али постоји реална потреба за ангажовањем најмање још два педагошка асистента - једног у ОШ „Јован Поповић“ Сусек и још једног у ОШ „Јован Грчић Миленко“ Беочин, због великог броја ученика ромске националности. </w:t>
      </w:r>
    </w:p>
    <w:p>
      <w:pPr>
        <w:pStyle w:val="Normal"/>
        <w:spacing w:lineRule="auto" w:line="240" w:before="0" w:after="200"/>
        <w:jc w:val="both"/>
        <w:rPr>
          <w:rFonts w:ascii="Cambria" w:hAnsi="Cambria"/>
        </w:rPr>
      </w:pPr>
      <w:r>
        <w:rPr>
          <w:rFonts w:ascii="Cambria" w:hAnsi="Cambria"/>
          <w:color w:val="FF0000"/>
        </w:rPr>
        <w:t xml:space="preserve">       </w:t>
      </w:r>
      <w:r>
        <w:rPr>
          <w:rFonts w:ascii="Cambria" w:hAnsi="Cambria"/>
        </w:rPr>
        <w:t xml:space="preserve">Здравствене медијаторке представљају важану спону у ефикасном повезивању здравственог система и грађана неформалних ромских насеља, како би се омогућио што бољи увид здравствених установа у стање у овим насељима и повећао број правовременог јављања лекару. Оне воде евиденцију о здравственом стању житеља неформалних насеља, раде на подизању свести о неопходности вакцинације деце, о значају правилне исхране, хигијенских навика, заштити од заразних болести, планирању породице, као и о штетности психоактивних супстанци. </w:t>
      </w:r>
      <w:r>
        <w:rPr>
          <w:rFonts w:ascii="Cambria" w:hAnsi="Cambria"/>
          <w:b/>
          <w:bCs/>
        </w:rPr>
        <w:t>У Беочину трентно не постоји здравствена медијаторка</w:t>
      </w:r>
      <w:r>
        <w:rPr>
          <w:rFonts w:ascii="Cambria" w:hAnsi="Cambria"/>
        </w:rPr>
        <w:t xml:space="preserve">, али је у ранијем периоду била ангажована пројектно. </w:t>
      </w:r>
    </w:p>
    <w:p>
      <w:pPr>
        <w:pStyle w:val="ListParagraph"/>
        <w:numPr>
          <w:ilvl w:val="0"/>
          <w:numId w:val="2"/>
        </w:numPr>
        <w:spacing w:lineRule="auto" w:line="240" w:before="0" w:after="200"/>
        <w:contextualSpacing/>
        <w:jc w:val="both"/>
        <w:rPr>
          <w:rFonts w:ascii="Cambria" w:hAnsi="Cambria"/>
          <w:b/>
          <w:bCs/>
          <w:color w:themeColor="accent5" w:themeShade="80" w:val="494142"/>
          <w:sz w:val="28"/>
          <w:szCs w:val="28"/>
        </w:rPr>
      </w:pPr>
      <w:r>
        <w:rPr>
          <w:rFonts w:ascii="Cambria" w:hAnsi="Cambria"/>
          <w:b/>
          <w:bCs/>
          <w:color w:themeColor="accent5" w:themeShade="80" w:val="494142"/>
          <w:sz w:val="28"/>
          <w:szCs w:val="28"/>
        </w:rPr>
        <w:t>АНАЛИЗА ПОСТОЈЕЋЕГ СТАЊА</w:t>
      </w:r>
    </w:p>
    <w:p>
      <w:pPr>
        <w:pStyle w:val="Normal"/>
        <w:spacing w:lineRule="auto" w:line="240" w:before="0" w:after="200"/>
        <w:jc w:val="both"/>
        <w:rPr>
          <w:rFonts w:ascii="Cambria" w:hAnsi="Cambria"/>
          <w:b/>
          <w:bCs/>
          <w:color w:themeColor="accent5" w:themeShade="80" w:val="494142"/>
          <w:sz w:val="28"/>
          <w:szCs w:val="28"/>
        </w:rPr>
      </w:pPr>
      <w:r>
        <w:rPr>
          <w:rFonts w:ascii="Cambria" w:hAnsi="Cambria"/>
          <w:b/>
          <w:bCs/>
          <w:color w:themeColor="accent5" w:themeShade="80" w:val="494142"/>
          <w:sz w:val="28"/>
          <w:szCs w:val="28"/>
        </w:rPr>
        <w:t xml:space="preserve">      </w:t>
      </w:r>
      <w:r>
        <w:rPr>
          <w:rFonts w:ascii="Cambria" w:hAnsi="Cambria"/>
          <w:b/>
          <w:bCs/>
          <w:color w:themeColor="accent4" w:val="956251"/>
        </w:rPr>
        <w:t>3.1 Основни подаци о општини</w:t>
      </w:r>
    </w:p>
    <w:p>
      <w:pPr>
        <w:pStyle w:val="Normal"/>
        <w:spacing w:lineRule="auto" w:line="240" w:before="0" w:after="200"/>
        <w:jc w:val="both"/>
        <w:rPr>
          <w:rFonts w:ascii="Cambria" w:hAnsi="Cambria"/>
        </w:rPr>
      </w:pPr>
      <w:r>
        <w:rPr>
          <w:rFonts w:ascii="Cambria" w:hAnsi="Cambria"/>
        </w:rPr>
        <w:t xml:space="preserve">      </w:t>
      </w:r>
      <w:r>
        <w:rPr>
          <w:rFonts w:ascii="Cambria" w:hAnsi="Cambria"/>
        </w:rPr>
        <w:t>Општина Беочин се налази у централном делу Аутономне покрајине Војводине и чини је осам насељених места: Беочин, Баноштор, Грабово, Луг, Раковац, Свилош, Сусек и Черевић. Иако административно припрада Јужнобачком округу, територијално припада северном делу Срема. Подручје општине обухвата територију од 184 км2 и простире се између Дунава и Фрушке горе. Беочин се граничи са општином Бачки Петровац на северу, са градом Новим Садом на североистоку, са општином Бачка Паланка на северозападу, док се на југоистоку и југозападу граничи са општином Ириг и градом Сремска Митровица. Општину одликује веома повољан географски положај јер се налази у плодној војвођанској равници, на удаљености 17 км од Новог Сада и око 95 км од Београда. Према  степену развијености,</w:t>
      </w:r>
      <w:r>
        <w:rPr>
          <w:rFonts w:ascii="Cambria" w:hAnsi="Cambria"/>
          <w:b/>
          <w:bCs/>
        </w:rPr>
        <w:t xml:space="preserve"> Беочин припада првој групи локалних самоуправа чији је степен развијености изнад републичког просека</w:t>
      </w:r>
      <w:r>
        <w:rPr>
          <w:rFonts w:ascii="Cambria" w:hAnsi="Cambria"/>
        </w:rPr>
        <w:t>.</w:t>
      </w:r>
    </w:p>
    <w:p>
      <w:pPr>
        <w:pStyle w:val="Normal"/>
        <w:spacing w:lineRule="auto" w:line="240" w:before="0" w:after="200"/>
        <w:jc w:val="both"/>
        <w:rPr>
          <w:rFonts w:ascii="Cambria" w:hAnsi="Cambria"/>
        </w:rPr>
      </w:pPr>
      <w:r>
        <w:rPr>
          <w:rFonts w:ascii="Cambria" w:hAnsi="Cambria"/>
        </w:rPr>
        <w:t xml:space="preserve">       </w:t>
      </w:r>
      <w:r>
        <w:rPr>
          <w:rFonts w:ascii="Cambria" w:hAnsi="Cambria"/>
        </w:rPr>
        <w:t xml:space="preserve">Према подацима пописа из 2022. године у општини  живи 13.875 становника, што представља умањене од 11,77% у односу на попис из 2011. године, када је у општини живело 15.726 становника. Последње 2,5 деценије општину карактеришу </w:t>
      </w:r>
      <w:r>
        <w:rPr>
          <w:rFonts w:ascii="Cambria" w:hAnsi="Cambria"/>
          <w:b/>
          <w:bCs/>
        </w:rPr>
        <w:t>неповољни демографски трендови</w:t>
      </w:r>
      <w:r>
        <w:rPr>
          <w:rFonts w:ascii="Cambria" w:hAnsi="Cambria"/>
        </w:rPr>
        <w:t xml:space="preserve"> који се огледају у депопулацији становништва, негативном природном прираштају, старењу становништва и миграцијама,</w:t>
      </w:r>
      <w:r>
        <w:rPr>
          <w:rFonts w:ascii="Cambria" w:hAnsi="Cambria"/>
          <w:b/>
          <w:bCs/>
        </w:rPr>
        <w:t xml:space="preserve"> </w:t>
      </w:r>
      <w:r>
        <w:rPr>
          <w:rFonts w:ascii="Cambria" w:hAnsi="Cambria"/>
        </w:rPr>
        <w:t xml:space="preserve">чиме ова општина дели судбину осталих локалних самоуправа у Републици Србији. Овакви демографски трендови имају изразито неповољан утицај на све сфере и аспекте друштвено-економског живота општине и у великој мери представљају лимитирајући фактор за даљи развој Беочина. </w:t>
      </w:r>
    </w:p>
    <w:p>
      <w:pPr>
        <w:pStyle w:val="Normal"/>
        <w:spacing w:lineRule="auto" w:line="240" w:before="0" w:after="200"/>
        <w:jc w:val="both"/>
        <w:rPr>
          <w:rFonts w:ascii="Cambria" w:hAnsi="Cambria"/>
        </w:rPr>
      </w:pPr>
      <w:r>
        <w:rPr>
          <w:rFonts w:ascii="Cambria" w:hAnsi="Cambria"/>
        </w:rPr>
      </w:r>
    </w:p>
    <w:p>
      <w:pPr>
        <w:pStyle w:val="Normal"/>
        <w:spacing w:lineRule="auto" w:line="240" w:before="0" w:after="200"/>
        <w:jc w:val="both"/>
        <w:rPr>
          <w:rFonts w:ascii="Cambria" w:hAnsi="Cambria"/>
        </w:rPr>
      </w:pPr>
      <w:r>
        <w:rPr>
          <w:rFonts w:ascii="Cambria" w:hAnsi="Cambria"/>
        </w:rPr>
      </w:r>
    </w:p>
    <w:p>
      <w:pPr>
        <w:pStyle w:val="Normal"/>
        <w:spacing w:lineRule="auto" w:line="240" w:before="0" w:after="200"/>
        <w:jc w:val="both"/>
        <w:rPr>
          <w:rFonts w:ascii="Cambria" w:hAnsi="Cambria"/>
        </w:rPr>
      </w:pPr>
      <w:r>
        <w:rPr>
          <w:rFonts w:ascii="Cambria" w:hAnsi="Cambria"/>
        </w:rPr>
      </w:r>
    </w:p>
    <w:p>
      <w:pPr>
        <w:pStyle w:val="Normal"/>
        <w:spacing w:lineRule="auto" w:line="240" w:before="0" w:after="200"/>
        <w:jc w:val="both"/>
        <w:rPr>
          <w:rFonts w:ascii="Cambria" w:hAnsi="Cambria"/>
        </w:rPr>
      </w:pPr>
      <w:r>
        <w:rPr>
          <w:rFonts w:ascii="Cambria" w:hAnsi="Cambria"/>
        </w:rPr>
      </w:r>
    </w:p>
    <w:p>
      <w:pPr>
        <w:pStyle w:val="Normal"/>
        <w:spacing w:lineRule="auto" w:line="240" w:before="0" w:after="200"/>
        <w:jc w:val="both"/>
        <w:rPr>
          <w:rFonts w:ascii="Cambria" w:hAnsi="Cambria"/>
          <w:i/>
          <w:i/>
          <w:iCs/>
          <w:sz w:val="22"/>
          <w:szCs w:val="22"/>
        </w:rPr>
      </w:pPr>
      <w:r>
        <w:rPr>
          <w:rFonts w:ascii="Cambria" w:hAnsi="Cambria"/>
        </w:rPr>
        <w:t xml:space="preserve">                   </w:t>
      </w:r>
      <w:r>
        <w:rPr>
          <w:rFonts w:ascii="Cambria" w:hAnsi="Cambria"/>
          <w:i/>
          <w:iCs/>
          <w:sz w:val="22"/>
          <w:szCs w:val="22"/>
        </w:rPr>
        <w:t>Графикон 1: Етнички састав општине Беочин према попису становништа (2022)</w:t>
      </w:r>
    </w:p>
    <w:p>
      <w:pPr>
        <w:pStyle w:val="Normal"/>
        <w:spacing w:lineRule="auto" w:line="240" w:before="0" w:after="200"/>
        <w:jc w:val="center"/>
        <w:rPr>
          <w:rFonts w:ascii="Cambria" w:hAnsi="Cambria"/>
        </w:rPr>
      </w:pPr>
      <w:r>
        <w:rPr/>
        <w:drawing>
          <wp:inline distT="0" distB="0" distL="0" distR="0">
            <wp:extent cx="4998085" cy="2475865"/>
            <wp:effectExtent l="0" t="0" r="0" b="0"/>
            <wp:docPr id="19" name="Picture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6" descr=""/>
                    <pic:cNvPicPr>
                      <a:picLocks noChangeAspect="1" noChangeArrowheads="1"/>
                    </pic:cNvPicPr>
                  </pic:nvPicPr>
                  <pic:blipFill>
                    <a:blip r:embed="rId6"/>
                    <a:stretch>
                      <a:fillRect/>
                    </a:stretch>
                  </pic:blipFill>
                  <pic:spPr bwMode="auto">
                    <a:xfrm>
                      <a:off x="0" y="0"/>
                      <a:ext cx="4998085" cy="2475865"/>
                    </a:xfrm>
                    <a:prstGeom prst="rect">
                      <a:avLst/>
                    </a:prstGeom>
                  </pic:spPr>
                </pic:pic>
              </a:graphicData>
            </a:graphic>
          </wp:inline>
        </w:drawing>
      </w:r>
    </w:p>
    <w:p>
      <w:pPr>
        <w:pStyle w:val="Normal"/>
        <w:spacing w:lineRule="auto" w:line="240" w:before="0" w:after="200"/>
        <w:jc w:val="both"/>
        <w:rPr>
          <w:rFonts w:ascii="Cambria" w:hAnsi="Cambria"/>
        </w:rPr>
      </w:pPr>
      <w:r>
        <w:rPr>
          <w:rFonts w:ascii="Cambria" w:hAnsi="Cambria"/>
        </w:rPr>
        <w:t xml:space="preserve">        </w:t>
      </w:r>
      <w:r>
        <w:rPr>
          <w:rFonts w:ascii="Cambria" w:hAnsi="Cambria"/>
          <w:b/>
          <w:bCs/>
        </w:rPr>
        <w:t>Општина Беочин је према званичној статистици мултиетничка средина</w:t>
      </w:r>
      <w:r>
        <w:rPr>
          <w:rFonts w:ascii="Cambria" w:hAnsi="Cambria"/>
        </w:rPr>
        <w:t xml:space="preserve"> са уделом српског становништва од 69,41% у укупном броју становника. Најбројније националне мањине су: Роми (8,93%), Словаци (4,54%), Хрвати (2,22%), Мађари (1,56%) и Југословени (0,90%), док осталих 13 нација које живе у општини има знатно мање.</w:t>
      </w:r>
      <w:r>
        <w:rPr>
          <w:rStyle w:val="FootnoteReference"/>
          <w:rFonts w:ascii="Cambria" w:hAnsi="Cambria"/>
        </w:rPr>
        <w:footnoteReference w:id="5"/>
      </w:r>
      <w:r>
        <w:rPr>
          <w:rFonts w:ascii="Cambria" w:hAnsi="Cambria"/>
        </w:rPr>
        <w:t xml:space="preserve"> Са изузетком насеља Луг, где највећи део популације чине Словаци, у осталим насељима живи већинско српско становништво.</w:t>
      </w:r>
    </w:p>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t xml:space="preserve">       </w:t>
      </w:r>
      <w:r>
        <w:rPr>
          <w:rFonts w:ascii="Cambria" w:hAnsi="Cambria"/>
          <w:b/>
          <w:bCs/>
          <w:color w:themeColor="accent4" w:val="956251"/>
        </w:rPr>
        <w:t>3.2 Општи подаци о ромској националној мањини</w:t>
      </w:r>
    </w:p>
    <w:p>
      <w:pPr>
        <w:pStyle w:val="Normal"/>
        <w:spacing w:lineRule="auto" w:line="240" w:before="0" w:after="200"/>
        <w:jc w:val="both"/>
        <w:rPr>
          <w:rFonts w:ascii="Cambria" w:hAnsi="Cambria"/>
        </w:rPr>
      </w:pPr>
      <w:r>
        <w:rPr>
          <w:rFonts w:ascii="Cambria" w:hAnsi="Cambria"/>
        </w:rPr>
        <w:t xml:space="preserve">       </w:t>
      </w:r>
      <w:r>
        <w:rPr>
          <w:rFonts w:ascii="Cambria" w:hAnsi="Cambria"/>
          <w:b/>
          <w:bCs/>
        </w:rPr>
        <w:t>Роми представљају највећу националну мањину у Беочину,</w:t>
      </w:r>
      <w:r>
        <w:rPr>
          <w:rFonts w:ascii="Cambria" w:hAnsi="Cambria"/>
        </w:rPr>
        <w:t xml:space="preserve"> па тако према резултатима пописа из 2022. у општини живи 1.239 Рома (620 мушкараца - 50,04% и 619 жена- 49,96%).  Међутим, </w:t>
      </w:r>
      <w:r>
        <w:rPr>
          <w:rFonts w:ascii="Cambria" w:hAnsi="Cambria"/>
          <w:b/>
          <w:bCs/>
        </w:rPr>
        <w:t>процењује се да је стваран број знатно већи и да износи око 1.800 грађана ромске националности.</w:t>
      </w:r>
      <w:r>
        <w:rPr>
          <w:rFonts w:ascii="Cambria" w:hAnsi="Cambria"/>
        </w:rPr>
        <w:t xml:space="preserve"> Велика већина Рома живи у урбаном делу општине – 93,79%, односно 1.162 Рома, док је њихов број у сеоским насељима према званичној статистици свега 77 (6,21%). Бројни су разлози зашто из званичне статистике није могуће утврдити стваран број Рома који живе у Републици Србији, па тако ни у општини Беочин. Према Уставу Републике Србије грађани нису дужни да се изјашњавају о својој националној припадности, те се процене углавном заснивају на теренском раду локалних институција и ОЦД које непосредно раде на пружању услуга или остваривању и заштити права ромске националне мањине. Поред овога, на неизјашњавање утиче и низ других битних фактора попут: страха од дискриминације, правне невидљивости, етномимикрије, изражене мобилности, социјалне искључености, као и висок проценат мешовитих бракова и асимилација. Такође, на тешко утврђивање стварног броја Рома утичу и сталне миграције ромске популације, као и повратак лица из иностранства на основу споразума о реадмисији.</w:t>
      </w:r>
    </w:p>
    <w:p>
      <w:pPr>
        <w:pStyle w:val="Normal"/>
        <w:spacing w:lineRule="auto" w:line="240" w:before="0" w:after="200"/>
        <w:jc w:val="both"/>
        <w:rPr>
          <w:rFonts w:ascii="Cambria" w:hAnsi="Cambria"/>
        </w:rPr>
      </w:pPr>
      <w:bookmarkStart w:id="13" w:name="_Hlk199167611"/>
      <w:r>
        <w:rPr>
          <w:rFonts w:ascii="Cambria" w:hAnsi="Cambria"/>
        </w:rPr>
        <w:t xml:space="preserve">        </w:t>
      </w:r>
      <w:r>
        <w:rPr>
          <w:rFonts w:ascii="Cambria" w:hAnsi="Cambria"/>
        </w:rPr>
        <w:t xml:space="preserve">На територији општине Беочин не постоје подстандардна насеља у којима живе искључиво ромске породице, већ су Роми интегрисани и са остатком становништва живе у центраном насељу Беочин на три локације (Колоније, Шљивик и Филијала), као и у сеоском насељу Сусек. Највећа ромска насеља су Шљивик, у коме према проценама живи 200 породица, и Колоније у којима живи око 150 ромских породица. </w:t>
      </w:r>
      <w:bookmarkEnd w:id="13"/>
      <w:r>
        <w:rPr>
          <w:rFonts w:ascii="Cambria" w:hAnsi="Cambria"/>
        </w:rPr>
        <w:t>Ова два насеља су уједно и најбоље инфраструктурно опремљена са доступном канализационом, водоводном и елекричном мрежом. Слично ситуацији у остатку земље, образовна структура ромске популације је најлошија у односу на остале етничке групе. Занемарљиво мали број Рома је формално запослен, односно највећи број њих ради у сивој економији док су истовремено примаоци новчане социјалне помоћи и осталих права и услуга у области социјалне заштите. Сиромаштво је главни изазов социо-културног положаја Рома и вишегенерацијски друштвени феномен, који се уједно може сматрати и узроком, али и последицом изразито неповољног друштвеног положаја ромске заједнице. Све ово указује на то да се положај Рома и Ромкиња у Беочину не разликује битно од положаја ромске популације у другим локалним самоуправама у Србији и региону.</w:t>
      </w:r>
    </w:p>
    <w:p>
      <w:pPr>
        <w:pStyle w:val="Normal"/>
        <w:spacing w:lineRule="auto" w:line="240" w:before="0" w:after="200"/>
        <w:jc w:val="both"/>
        <w:rPr>
          <w:rFonts w:ascii="Cambria" w:hAnsi="Cambria"/>
        </w:rPr>
      </w:pPr>
      <w:r>
        <w:rPr>
          <w:rFonts w:ascii="Cambria" w:hAnsi="Cambria"/>
        </w:rPr>
      </w:r>
    </w:p>
    <w:p>
      <w:pPr>
        <w:pStyle w:val="Normal"/>
        <w:spacing w:lineRule="auto" w:line="240" w:before="0" w:after="200"/>
        <w:jc w:val="both"/>
        <w:rPr>
          <w:rFonts w:ascii="Cambria" w:hAnsi="Cambria"/>
          <w:b/>
          <w:bCs/>
          <w:color w:themeColor="accent5" w:themeShade="80" w:val="494142"/>
        </w:rPr>
      </w:pPr>
      <w:r>
        <w:rPr>
          <w:rFonts w:ascii="Cambria" w:hAnsi="Cambria"/>
          <w:color w:themeColor="accent5" w:themeShade="80" w:val="494142"/>
        </w:rPr>
        <w:t xml:space="preserve">      </w:t>
      </w:r>
      <w:r>
        <w:rPr>
          <w:rFonts w:ascii="Cambria" w:hAnsi="Cambria"/>
          <w:b/>
          <w:bCs/>
          <w:color w:themeColor="accent5" w:themeShade="80" w:val="494142"/>
        </w:rPr>
        <w:t>3.3 ОБРАЗОВАЊЕ</w:t>
      </w:r>
    </w:p>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t>3.3.1 Предшколско образовање</w:t>
      </w:r>
    </w:p>
    <w:p>
      <w:pPr>
        <w:pStyle w:val="Normal"/>
        <w:spacing w:lineRule="auto" w:line="240" w:before="0" w:after="200"/>
        <w:jc w:val="both"/>
        <w:rPr>
          <w:rFonts w:ascii="Cambria" w:hAnsi="Cambria"/>
          <w:b/>
          <w:bCs/>
        </w:rPr>
      </w:pPr>
      <w:r>
        <w:rPr>
          <w:rFonts w:ascii="Cambria" w:hAnsi="Cambria"/>
          <w:b/>
          <w:bCs/>
          <w:color w:themeColor="accent4" w:val="956251"/>
        </w:rPr>
        <w:t xml:space="preserve">       </w:t>
      </w:r>
      <w:r>
        <w:rPr>
          <w:rFonts w:ascii="Cambria" w:hAnsi="Cambria"/>
        </w:rPr>
        <w:t xml:space="preserve">ПУ „Љуба Станковић“ Беочин обавља делатност предшколског васпитања и образовања деце и обезбеђује исхрану, превентивно-здравствену и социјалну заштиту деце предшколског узраста у складу са законом. Њен рад се одвија у 7 објеката који се налазе у Беочину, Беочин селу,  Раковцу, Баноштору, Черевићу, Сусеку и Лугу. Према званичним подацима, </w:t>
      </w:r>
      <w:r>
        <w:rPr>
          <w:rFonts w:ascii="Cambria" w:hAnsi="Cambria"/>
          <w:b/>
          <w:bCs/>
        </w:rPr>
        <w:t>у школској 2023/24. години предшколским образовањем и васпитањем у Беочину је било обухваћено 403 детета, међу којима је било 47 деце ромске националности (11,7%) што је значајно изнад просека у другим локалним самоуправама у Србији.</w:t>
      </w:r>
      <w:r>
        <w:rPr>
          <w:rFonts w:ascii="Cambria" w:hAnsi="Cambria"/>
        </w:rPr>
        <w:t xml:space="preserve"> Од овог броја било је 18 девојчица (38,3%) и 29 дечака (61,7%). Овоме су умногоме допринеле локалне мере које подразумевају бесплатно ПВО за сву децу на територији општине, па је број уписане деце ромске националности растао из године у годину, као и финанисрање двочасовног инкузивног програма за ромску децу узраста од 4 до 5,5 година за учење српског језика. </w:t>
      </w:r>
      <w:r>
        <w:rPr>
          <w:rFonts w:ascii="Cambria" w:hAnsi="Cambria"/>
          <w:b/>
          <w:bCs/>
        </w:rPr>
        <w:t>У ПУ је ангажована једна педагошка асистенткиња.</w:t>
      </w:r>
    </w:p>
    <w:p>
      <w:pPr>
        <w:pStyle w:val="Normal"/>
        <w:spacing w:lineRule="auto" w:line="240"/>
        <w:rPr>
          <w:rFonts w:ascii="Cambria" w:hAnsi="Cambria" w:eastAsia="Times New Roman" w:cs="Arial" w:eastAsiaTheme="minorHAnsi"/>
          <w:b/>
          <w:bCs/>
          <w:i/>
          <w:i/>
          <w:iCs/>
          <w:sz w:val="22"/>
          <w:szCs w:val="22"/>
          <w14:ligatures w14:val="standardContextual"/>
        </w:rPr>
      </w:pPr>
      <w:r>
        <w:rPr>
          <w:rFonts w:eastAsia="Times New Roman" w:cs="Arial" w:ascii="Cambria" w:hAnsi="Cambria" w:eastAsiaTheme="minorHAnsi"/>
          <w:bCs/>
          <w:i/>
          <w:iCs/>
          <w:sz w:val="22"/>
          <w:szCs w:val="22"/>
          <w14:ligatures w14:val="standardContextual"/>
        </w:rPr>
        <w:t xml:space="preserve"> </w:t>
      </w:r>
      <w:r>
        <w:rPr>
          <w:rFonts w:eastAsia="Times New Roman" w:cs="Arial" w:ascii="Cambria" w:hAnsi="Cambria" w:eastAsiaTheme="minorHAnsi"/>
          <w:bCs/>
          <w:i/>
          <w:iCs/>
          <w:sz w:val="22"/>
          <w:szCs w:val="22"/>
          <w14:ligatures w14:val="standardContextual"/>
        </w:rPr>
        <w:t xml:space="preserve">Табела 2: </w:t>
      </w:r>
      <w:bookmarkStart w:id="14" w:name="_Hlk204092748"/>
      <w:r>
        <w:rPr>
          <w:rFonts w:eastAsia="Times New Roman" w:cs="Arial" w:ascii="Cambria" w:hAnsi="Cambria" w:eastAsiaTheme="minorHAnsi"/>
          <w:bCs/>
          <w:i/>
          <w:iCs/>
          <w:sz w:val="22"/>
          <w:szCs w:val="22"/>
          <w14:ligatures w14:val="standardContextual"/>
        </w:rPr>
        <w:t>Број деце која су похађала предшколско васпитање и образовање  у школској 2023/24. години у    Беочину</w:t>
      </w:r>
      <w:bookmarkEnd w:id="14"/>
    </w:p>
    <w:tbl>
      <w:tblPr>
        <w:tblStyle w:val="PlainTable1"/>
        <w:tblW w:w="10060"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808"/>
        <w:gridCol w:w="1376"/>
        <w:gridCol w:w="1302"/>
        <w:gridCol w:w="1573"/>
      </w:tblGrid>
      <w:tr>
        <w:trPr>
          <w:trHeight w:val="663" w:hRule="atLeast"/>
          <w:cnfStyle w:val="100000000000" w:firstRow="1" w:lastRow="0" w:firstColumn="0" w:lastColumn="0" w:oddVBand="0" w:evenVBand="0" w:oddHBand="0" w:evenHBand="0" w:firstRowFirstColumn="0" w:firstRowLastColumn="0" w:lastRowFirstColumn="0" w:lastRowLastColumn="0"/>
        </w:trPr>
        <w:tc>
          <w:tcPr>
            <w:tcW w:w="5808" w:type="dxa"/>
            <w:cnfStyle w:val="001000000000" w:firstRow="0" w:lastRow="0" w:firstColumn="1" w:lastColumn="0" w:oddVBand="0" w:evenVBand="0" w:oddHBand="0" w:evenHBand="0" w:firstRowFirstColumn="0" w:firstRowLastColumn="0" w:lastRowFirstColumn="0" w:lastRowLastColumn="0"/>
            <w:tcBorders/>
            <w:shd w:color="auto" w:fill="0070C0" w:val="clear"/>
          </w:tcPr>
          <w:p>
            <w:pPr>
              <w:pStyle w:val="Normal"/>
              <w:widowControl/>
              <w:suppressAutoHyphens w:val="true"/>
              <w:spacing w:lineRule="auto" w:line="240" w:before="60" w:after="60"/>
              <w:ind w:firstLine="360"/>
              <w:jc w:val="left"/>
              <w:rPr>
                <w:rFonts w:ascii="Cambria" w:hAnsi="Cambria" w:cs="Arial"/>
                <w:color w:val="FFFFFF"/>
                <w:sz w:val="22"/>
                <w:szCs w:val="22"/>
                <w:lang w:eastAsia="sr-Latn-RS"/>
              </w:rPr>
            </w:pPr>
            <w:bookmarkStart w:id="15" w:name="_Hlk204092766"/>
            <w:bookmarkEnd w:id="15"/>
            <w:r>
              <w:rPr>
                <w:rFonts w:eastAsia="Times New Roman" w:cs="Arial" w:ascii="Cambria" w:hAnsi="Cambria"/>
                <w:b/>
                <w:bCs/>
                <w:color w:val="FFFFFF"/>
                <w:kern w:val="0"/>
                <w:sz w:val="22"/>
                <w:szCs w:val="22"/>
                <w:lang w:eastAsia="sr-Latn-RS" w:bidi="ar-SA"/>
              </w:rPr>
              <w:t xml:space="preserve">                            </w:t>
            </w:r>
            <w:r>
              <w:rPr>
                <w:rFonts w:eastAsia="Times New Roman" w:cs="Arial" w:ascii="Cambria" w:hAnsi="Cambria"/>
                <w:b/>
                <w:bCs/>
                <w:color w:val="FFFFFF"/>
                <w:kern w:val="0"/>
                <w:sz w:val="22"/>
                <w:szCs w:val="22"/>
                <w:lang w:eastAsia="sr-Latn-RS" w:bidi="ar-SA"/>
              </w:rPr>
              <w:t>Назив индикатора</w:t>
            </w:r>
          </w:p>
        </w:tc>
        <w:tc>
          <w:tcPr>
            <w:tcW w:w="1376" w:type="dxa"/>
            <w:tcBorders/>
            <w:shd w:color="auto" w:fill="0070C0" w:val="clear"/>
          </w:tcPr>
          <w:p>
            <w:pPr>
              <w:pStyle w:val="Normal"/>
              <w:widowControl/>
              <w:suppressAutoHyphens w:val="true"/>
              <w:spacing w:lineRule="auto" w:line="240" w:before="60" w:after="60"/>
              <w:jc w:val="center"/>
              <w:cnfStyle w:val="100000000000" w:firstRow="1" w:lastRow="0" w:firstColumn="0" w:lastColumn="0" w:oddVBand="0" w:evenVBand="0" w:oddHBand="0" w:evenHBand="0" w:firstRowFirstColumn="0" w:firstRowLastColumn="0" w:lastRowFirstColumn="0" w:lastRowLastColumn="0"/>
              <w:rPr>
                <w:rFonts w:ascii="Cambria" w:hAnsi="Cambria" w:cs="Arial"/>
                <w:color w:val="FFFFFF"/>
                <w:sz w:val="22"/>
                <w:szCs w:val="22"/>
                <w:lang w:eastAsia="sr-Latn-RS"/>
              </w:rPr>
            </w:pPr>
            <w:r>
              <w:rPr>
                <w:rFonts w:eastAsia="Times New Roman" w:cs="Arial" w:ascii="Cambria" w:hAnsi="Cambria"/>
                <w:b/>
                <w:bCs/>
                <w:color w:val="FFFFFF"/>
                <w:kern w:val="0"/>
                <w:sz w:val="22"/>
                <w:szCs w:val="22"/>
                <w:lang w:eastAsia="sr-Latn-RS" w:bidi="ar-SA"/>
              </w:rPr>
              <w:t>Укупан број деце</w:t>
            </w:r>
          </w:p>
        </w:tc>
        <w:tc>
          <w:tcPr>
            <w:tcW w:w="1302" w:type="dxa"/>
            <w:tcBorders/>
            <w:shd w:color="auto" w:fill="0070C0" w:val="clear"/>
          </w:tcPr>
          <w:p>
            <w:pPr>
              <w:pStyle w:val="Normal"/>
              <w:widowControl/>
              <w:suppressAutoHyphens w:val="true"/>
              <w:spacing w:lineRule="auto" w:line="240" w:before="60" w:after="60"/>
              <w:jc w:val="center"/>
              <w:cnfStyle w:val="100000000000" w:firstRow="1" w:lastRow="0" w:firstColumn="0" w:lastColumn="0" w:oddVBand="0" w:evenVBand="0" w:oddHBand="0" w:evenHBand="0" w:firstRowFirstColumn="0" w:firstRowLastColumn="0" w:lastRowFirstColumn="0" w:lastRowLastColumn="0"/>
              <w:rPr>
                <w:rFonts w:ascii="Cambria" w:hAnsi="Cambria" w:cs="Arial"/>
                <w:color w:val="FFFFFF"/>
                <w:sz w:val="22"/>
                <w:szCs w:val="22"/>
                <w:lang w:eastAsia="sr-Latn-RS"/>
              </w:rPr>
            </w:pPr>
            <w:r>
              <w:rPr>
                <w:rFonts w:eastAsia="Times New Roman" w:cs="Arial" w:ascii="Cambria" w:hAnsi="Cambria"/>
                <w:b/>
                <w:bCs/>
                <w:color w:val="FFFFFF"/>
                <w:kern w:val="0"/>
                <w:sz w:val="22"/>
                <w:szCs w:val="22"/>
                <w:lang w:eastAsia="sr-Latn-RS" w:bidi="ar-SA"/>
              </w:rPr>
              <w:t>Број девојчица</w:t>
            </w:r>
          </w:p>
        </w:tc>
        <w:tc>
          <w:tcPr>
            <w:tcW w:w="1573" w:type="dxa"/>
            <w:tcBorders/>
            <w:shd w:color="auto" w:fill="0070C0" w:val="clear"/>
          </w:tcPr>
          <w:p>
            <w:pPr>
              <w:pStyle w:val="Normal"/>
              <w:widowControl/>
              <w:suppressAutoHyphens w:val="true"/>
              <w:spacing w:lineRule="auto" w:line="240" w:before="60" w:after="60"/>
              <w:jc w:val="center"/>
              <w:cnfStyle w:val="100000000000" w:firstRow="1" w:lastRow="0" w:firstColumn="0" w:lastColumn="0" w:oddVBand="0" w:evenVBand="0" w:oddHBand="0" w:evenHBand="0" w:firstRowFirstColumn="0" w:firstRowLastColumn="0" w:lastRowFirstColumn="0" w:lastRowLastColumn="0"/>
              <w:rPr>
                <w:rFonts w:ascii="Cambria" w:hAnsi="Cambria" w:cs="Arial"/>
                <w:color w:val="FFFFFF"/>
                <w:sz w:val="22"/>
                <w:szCs w:val="22"/>
                <w:lang w:eastAsia="sr-Latn-RS"/>
              </w:rPr>
            </w:pPr>
            <w:r>
              <w:rPr>
                <w:rFonts w:eastAsia="Times New Roman" w:cs="Arial" w:ascii="Cambria" w:hAnsi="Cambria"/>
                <w:b/>
                <w:bCs/>
                <w:color w:val="FFFFFF"/>
                <w:kern w:val="0"/>
                <w:sz w:val="22"/>
                <w:szCs w:val="22"/>
                <w:lang w:eastAsia="sr-Latn-RS" w:bidi="ar-SA"/>
              </w:rPr>
              <w:t>Број дечака</w:t>
            </w:r>
          </w:p>
        </w:tc>
      </w:tr>
      <w:tr>
        <w:trPr>
          <w:trHeight w:val="428" w:hRule="atLeast"/>
          <w:cnfStyle w:val="000000100000" w:firstRow="0" w:lastRow="0" w:firstColumn="0" w:lastColumn="0" w:oddVBand="0" w:evenVBand="0" w:oddHBand="1" w:evenHBand="0" w:firstRowFirstColumn="0" w:firstRowLastColumn="0" w:lastRowFirstColumn="0" w:lastRowLastColumn="0"/>
        </w:trPr>
        <w:tc>
          <w:tcPr>
            <w:tcW w:w="5808" w:type="dxa"/>
            <w:cnfStyle w:val="001000000000" w:firstRow="0" w:lastRow="0" w:firstColumn="1" w:lastColumn="0" w:oddVBand="0" w:evenVBand="0" w:oddHBand="0" w:evenHBand="0" w:firstRowFirstColumn="0" w:firstRowLastColumn="0" w:lastRowFirstColumn="0" w:lastRowLastColumn="0"/>
            <w:tcBorders/>
            <w:shd w:color="auto" w:fill="F2F2F2" w:themeFill="background1" w:themeFillShade="f2" w:val="clear"/>
          </w:tcPr>
          <w:p>
            <w:pPr>
              <w:pStyle w:val="Normal"/>
              <w:widowControl/>
              <w:suppressAutoHyphens w:val="true"/>
              <w:spacing w:lineRule="auto" w:line="240" w:before="60" w:after="60"/>
              <w:jc w:val="left"/>
              <w:rPr>
                <w:rFonts w:ascii="Cambria" w:hAnsi="Cambria" w:cs="Arial"/>
                <w:b w:val="false"/>
                <w:bCs w:val="false"/>
                <w:sz w:val="22"/>
                <w:szCs w:val="22"/>
                <w:lang w:eastAsia="sr-Latn-RS"/>
              </w:rPr>
            </w:pPr>
            <w:r>
              <w:rPr>
                <w:rFonts w:eastAsia="Times New Roman" w:cs="Arial" w:ascii="Cambria" w:hAnsi="Cambria"/>
                <w:b w:val="false"/>
                <w:bCs w:val="false"/>
                <w:color w:val="000000"/>
                <w:kern w:val="0"/>
                <w:sz w:val="22"/>
                <w:szCs w:val="22"/>
                <w:lang w:eastAsia="sr-Latn-RS" w:bidi="ar-SA"/>
              </w:rPr>
              <w:t>Број деце обухваћене ПВО</w:t>
            </w:r>
          </w:p>
        </w:tc>
        <w:tc>
          <w:tcPr>
            <w:tcW w:w="1376" w:type="dxa"/>
            <w:tcBorders/>
            <w:shd w:color="auto" w:fill="F2F2F2" w:themeFill="background1" w:themeFillShade="f2" w:val="clear"/>
          </w:tcPr>
          <w:p>
            <w:pPr>
              <w:pStyle w:val="Normal"/>
              <w:widowControl/>
              <w:suppressAutoHyphens w:val="true"/>
              <w:spacing w:lineRule="auto" w:line="240" w:before="60" w:after="60"/>
              <w:ind w:firstLine="360"/>
              <w:jc w:val="left"/>
              <w:cnfStyle w:val="000000100000" w:firstRow="0" w:lastRow="0" w:firstColumn="0" w:lastColumn="0" w:oddVBand="0" w:evenVBand="0" w:oddHBand="1"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403</w:t>
            </w:r>
          </w:p>
        </w:tc>
        <w:tc>
          <w:tcPr>
            <w:tcW w:w="1302" w:type="dxa"/>
            <w:tcBorders/>
            <w:shd w:color="auto" w:fill="F2F2F2" w:themeFill="background1" w:themeFillShade="f2" w:val="clear"/>
          </w:tcPr>
          <w:p>
            <w:pPr>
              <w:pStyle w:val="Normal"/>
              <w:widowControl/>
              <w:suppressAutoHyphens w:val="true"/>
              <w:spacing w:lineRule="auto" w:line="240" w:before="60" w:after="60"/>
              <w:ind w:firstLine="360"/>
              <w:jc w:val="left"/>
              <w:cnfStyle w:val="000000100000" w:firstRow="0" w:lastRow="0" w:firstColumn="0" w:lastColumn="0" w:oddVBand="0" w:evenVBand="0" w:oddHBand="1"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195</w:t>
            </w:r>
          </w:p>
        </w:tc>
        <w:tc>
          <w:tcPr>
            <w:tcW w:w="1573" w:type="dxa"/>
            <w:tcBorders/>
            <w:shd w:color="auto" w:fill="F2F2F2" w:themeFill="background1" w:themeFillShade="f2" w:val="clear"/>
          </w:tcPr>
          <w:p>
            <w:pPr>
              <w:pStyle w:val="Normal"/>
              <w:widowControl/>
              <w:suppressAutoHyphens w:val="true"/>
              <w:spacing w:lineRule="auto" w:line="240" w:before="60" w:after="60"/>
              <w:jc w:val="center"/>
              <w:cnfStyle w:val="000000100000" w:firstRow="0" w:lastRow="0" w:firstColumn="0" w:lastColumn="0" w:oddVBand="0" w:evenVBand="0" w:oddHBand="1"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208</w:t>
            </w:r>
          </w:p>
        </w:tc>
      </w:tr>
      <w:tr>
        <w:trPr>
          <w:trHeight w:val="663" w:hRule="atLeast"/>
        </w:trPr>
        <w:tc>
          <w:tcPr>
            <w:tcW w:w="5808" w:type="dxa"/>
            <w:cnfStyle w:val="001000000000" w:firstRow="0" w:lastRow="0" w:firstColumn="1" w:lastColumn="0" w:oddVBand="0" w:evenVBand="0" w:oddHBand="0" w:evenHBand="0" w:firstRowFirstColumn="0" w:firstRowLastColumn="0" w:lastRowFirstColumn="0" w:lastRowLastColumn="0"/>
            <w:tcBorders/>
          </w:tcPr>
          <w:p>
            <w:pPr>
              <w:pStyle w:val="Normal"/>
              <w:widowControl/>
              <w:suppressAutoHyphens w:val="true"/>
              <w:spacing w:lineRule="auto" w:line="240" w:before="60" w:after="60"/>
              <w:jc w:val="left"/>
              <w:rPr>
                <w:rFonts w:ascii="Cambria" w:hAnsi="Cambria" w:cs="Arial"/>
                <w:b w:val="false"/>
                <w:bCs w:val="false"/>
                <w:sz w:val="22"/>
                <w:szCs w:val="22"/>
                <w:lang w:eastAsia="sr-Latn-RS"/>
              </w:rPr>
            </w:pPr>
            <w:r>
              <w:rPr>
                <w:rFonts w:eastAsia="Times New Roman" w:cs="Arial" w:ascii="Cambria" w:hAnsi="Cambria"/>
                <w:b w:val="false"/>
                <w:bCs w:val="false"/>
                <w:color w:val="000000"/>
                <w:kern w:val="0"/>
                <w:sz w:val="22"/>
                <w:szCs w:val="22"/>
                <w:lang w:eastAsia="sr-Latn-RS" w:bidi="ar-SA"/>
              </w:rPr>
              <w:t>Број деце ромске националности која су обухваћена ПВО</w:t>
            </w:r>
          </w:p>
        </w:tc>
        <w:tc>
          <w:tcPr>
            <w:tcW w:w="1376" w:type="dxa"/>
            <w:tcBorders/>
          </w:tcPr>
          <w:p>
            <w:pPr>
              <w:pStyle w:val="Normal"/>
              <w:widowControl/>
              <w:suppressAutoHyphens w:val="true"/>
              <w:spacing w:lineRule="auto" w:line="240" w:before="60" w:after="60"/>
              <w:ind w:firstLine="360"/>
              <w:jc w:val="left"/>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47</w:t>
            </w:r>
          </w:p>
        </w:tc>
        <w:tc>
          <w:tcPr>
            <w:tcW w:w="1302" w:type="dxa"/>
            <w:tcBorders/>
          </w:tcPr>
          <w:p>
            <w:pPr>
              <w:pStyle w:val="Normal"/>
              <w:widowControl/>
              <w:suppressAutoHyphens w:val="true"/>
              <w:spacing w:lineRule="auto" w:line="240" w:before="60" w:after="60"/>
              <w:ind w:firstLine="360"/>
              <w:jc w:val="left"/>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18</w:t>
            </w:r>
          </w:p>
        </w:tc>
        <w:tc>
          <w:tcPr>
            <w:tcW w:w="1573" w:type="dxa"/>
            <w:tcBorders/>
          </w:tcPr>
          <w:p>
            <w:pPr>
              <w:pStyle w:val="Normal"/>
              <w:widowControl/>
              <w:suppressAutoHyphens w:val="true"/>
              <w:spacing w:lineRule="auto" w:line="240" w:before="60" w:after="60"/>
              <w:jc w:val="center"/>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29</w:t>
            </w:r>
          </w:p>
        </w:tc>
      </w:tr>
      <w:tr>
        <w:trPr>
          <w:trHeight w:val="438" w:hRule="atLeast"/>
          <w:cnfStyle w:val="000000100000" w:firstRow="0" w:lastRow="0" w:firstColumn="0" w:lastColumn="0" w:oddVBand="0" w:evenVBand="0" w:oddHBand="1" w:evenHBand="0" w:firstRowFirstColumn="0" w:firstRowLastColumn="0" w:lastRowFirstColumn="0" w:lastRowLastColumn="0"/>
        </w:trPr>
        <w:tc>
          <w:tcPr>
            <w:tcW w:w="5808" w:type="dxa"/>
            <w:cnfStyle w:val="001000000000" w:firstRow="0" w:lastRow="0" w:firstColumn="1" w:lastColumn="0" w:oddVBand="0" w:evenVBand="0" w:oddHBand="0" w:evenHBand="0" w:firstRowFirstColumn="0" w:firstRowLastColumn="0" w:lastRowFirstColumn="0" w:lastRowLastColumn="0"/>
            <w:tcBorders/>
            <w:shd w:color="auto" w:fill="F2F2F2" w:themeFill="background1" w:themeFillShade="f2" w:val="clear"/>
          </w:tcPr>
          <w:p>
            <w:pPr>
              <w:pStyle w:val="Normal"/>
              <w:widowControl/>
              <w:suppressAutoHyphens w:val="true"/>
              <w:spacing w:lineRule="auto" w:line="240" w:before="60" w:after="60"/>
              <w:jc w:val="left"/>
              <w:rPr>
                <w:rFonts w:ascii="Cambria" w:hAnsi="Cambria" w:cs="Arial"/>
                <w:b w:val="false"/>
                <w:bCs w:val="false"/>
                <w:sz w:val="22"/>
                <w:szCs w:val="22"/>
                <w:lang w:eastAsia="sr-Latn-RS"/>
              </w:rPr>
            </w:pPr>
            <w:r>
              <w:rPr>
                <w:rFonts w:eastAsia="Times New Roman" w:cs="Arial" w:ascii="Cambria" w:hAnsi="Cambria"/>
                <w:b w:val="false"/>
                <w:bCs w:val="false"/>
                <w:color w:val="000000"/>
                <w:kern w:val="0"/>
                <w:sz w:val="22"/>
                <w:szCs w:val="22"/>
                <w:lang w:eastAsia="sr-Latn-RS" w:bidi="ar-SA"/>
              </w:rPr>
              <w:t>Број деце узраста 0–3 године обухваћених ПВО</w:t>
            </w:r>
          </w:p>
        </w:tc>
        <w:tc>
          <w:tcPr>
            <w:tcW w:w="1376" w:type="dxa"/>
            <w:tcBorders/>
            <w:shd w:color="auto" w:fill="F2F2F2" w:themeFill="background1" w:themeFillShade="f2" w:val="clear"/>
          </w:tcPr>
          <w:p>
            <w:pPr>
              <w:pStyle w:val="Normal"/>
              <w:widowControl/>
              <w:suppressAutoHyphens w:val="true"/>
              <w:spacing w:lineRule="auto" w:line="240" w:before="60" w:after="60"/>
              <w:ind w:firstLine="360"/>
              <w:jc w:val="left"/>
              <w:cnfStyle w:val="000000100000" w:firstRow="0" w:lastRow="0" w:firstColumn="0" w:lastColumn="0" w:oddVBand="0" w:evenVBand="0" w:oddHBand="1"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54</w:t>
            </w:r>
          </w:p>
        </w:tc>
        <w:tc>
          <w:tcPr>
            <w:tcW w:w="1302" w:type="dxa"/>
            <w:tcBorders/>
            <w:shd w:color="auto" w:fill="F2F2F2" w:themeFill="background1" w:themeFillShade="f2" w:val="clear"/>
          </w:tcPr>
          <w:p>
            <w:pPr>
              <w:pStyle w:val="Normal"/>
              <w:widowControl/>
              <w:suppressAutoHyphens w:val="true"/>
              <w:spacing w:lineRule="auto" w:line="240" w:before="60" w:after="60"/>
              <w:ind w:firstLine="360"/>
              <w:jc w:val="left"/>
              <w:cnfStyle w:val="000000100000" w:firstRow="0" w:lastRow="0" w:firstColumn="0" w:lastColumn="0" w:oddVBand="0" w:evenVBand="0" w:oddHBand="1"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18</w:t>
            </w:r>
          </w:p>
        </w:tc>
        <w:tc>
          <w:tcPr>
            <w:tcW w:w="1573" w:type="dxa"/>
            <w:tcBorders/>
            <w:shd w:color="auto" w:fill="F2F2F2" w:themeFill="background1" w:themeFillShade="f2" w:val="clear"/>
          </w:tcPr>
          <w:p>
            <w:pPr>
              <w:pStyle w:val="Normal"/>
              <w:widowControl/>
              <w:suppressAutoHyphens w:val="true"/>
              <w:spacing w:lineRule="auto" w:line="240" w:before="60" w:after="60"/>
              <w:ind w:firstLine="360"/>
              <w:jc w:val="left"/>
              <w:cnfStyle w:val="000000100000" w:firstRow="0" w:lastRow="0" w:firstColumn="0" w:lastColumn="0" w:oddVBand="0" w:evenVBand="0" w:oddHBand="1"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36</w:t>
            </w:r>
          </w:p>
        </w:tc>
      </w:tr>
      <w:tr>
        <w:trPr>
          <w:trHeight w:val="652" w:hRule="atLeast"/>
        </w:trPr>
        <w:tc>
          <w:tcPr>
            <w:tcW w:w="5808" w:type="dxa"/>
            <w:cnfStyle w:val="001000000000" w:firstRow="0" w:lastRow="0" w:firstColumn="1" w:lastColumn="0" w:oddVBand="0" w:evenVBand="0" w:oddHBand="0" w:evenHBand="0" w:firstRowFirstColumn="0" w:firstRowLastColumn="0" w:lastRowFirstColumn="0" w:lastRowLastColumn="0"/>
            <w:tcBorders/>
          </w:tcPr>
          <w:p>
            <w:pPr>
              <w:pStyle w:val="Normal"/>
              <w:widowControl/>
              <w:suppressAutoHyphens w:val="true"/>
              <w:spacing w:lineRule="auto" w:line="240" w:before="60" w:after="60"/>
              <w:jc w:val="left"/>
              <w:rPr>
                <w:rFonts w:ascii="Cambria" w:hAnsi="Cambria" w:cs="Arial"/>
                <w:b w:val="false"/>
                <w:bCs w:val="false"/>
                <w:sz w:val="22"/>
                <w:szCs w:val="22"/>
                <w:lang w:eastAsia="sr-Latn-RS"/>
              </w:rPr>
            </w:pPr>
            <w:r>
              <w:rPr>
                <w:rFonts w:eastAsia="Times New Roman" w:cs="Arial" w:ascii="Cambria" w:hAnsi="Cambria"/>
                <w:b w:val="false"/>
                <w:bCs w:val="false"/>
                <w:color w:val="000000"/>
                <w:kern w:val="0"/>
                <w:sz w:val="22"/>
                <w:szCs w:val="22"/>
                <w:lang w:eastAsia="sr-Latn-RS" w:bidi="ar-SA"/>
              </w:rPr>
              <w:t>Број деце ромске националности узраста 0–3 године обухваћених ПВО</w:t>
            </w:r>
          </w:p>
        </w:tc>
        <w:tc>
          <w:tcPr>
            <w:tcW w:w="1376" w:type="dxa"/>
            <w:tcBorders/>
          </w:tcPr>
          <w:p>
            <w:pPr>
              <w:pStyle w:val="Normal"/>
              <w:widowControl/>
              <w:suppressAutoHyphens w:val="true"/>
              <w:spacing w:lineRule="auto" w:line="240" w:before="60" w:after="60"/>
              <w:ind w:firstLine="360"/>
              <w:jc w:val="left"/>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7</w:t>
            </w:r>
          </w:p>
        </w:tc>
        <w:tc>
          <w:tcPr>
            <w:tcW w:w="1302" w:type="dxa"/>
            <w:tcBorders/>
          </w:tcPr>
          <w:p>
            <w:pPr>
              <w:pStyle w:val="Normal"/>
              <w:widowControl/>
              <w:suppressAutoHyphens w:val="true"/>
              <w:spacing w:lineRule="auto" w:line="240" w:before="60" w:after="60"/>
              <w:ind w:firstLine="360"/>
              <w:jc w:val="left"/>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3</w:t>
            </w:r>
          </w:p>
        </w:tc>
        <w:tc>
          <w:tcPr>
            <w:tcW w:w="1573" w:type="dxa"/>
            <w:tcBorders/>
          </w:tcPr>
          <w:p>
            <w:pPr>
              <w:pStyle w:val="Normal"/>
              <w:widowControl/>
              <w:suppressAutoHyphens w:val="true"/>
              <w:spacing w:lineRule="auto" w:line="240" w:before="60" w:after="60"/>
              <w:ind w:firstLine="360"/>
              <w:jc w:val="left"/>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4</w:t>
            </w:r>
          </w:p>
        </w:tc>
      </w:tr>
      <w:tr>
        <w:trPr>
          <w:trHeight w:val="438" w:hRule="atLeast"/>
          <w:cnfStyle w:val="000000100000" w:firstRow="0" w:lastRow="0" w:firstColumn="0" w:lastColumn="0" w:oddVBand="0" w:evenVBand="0" w:oddHBand="1" w:evenHBand="0" w:firstRowFirstColumn="0" w:firstRowLastColumn="0" w:lastRowFirstColumn="0" w:lastRowLastColumn="0"/>
        </w:trPr>
        <w:tc>
          <w:tcPr>
            <w:tcW w:w="5808" w:type="dxa"/>
            <w:cnfStyle w:val="001000000000" w:firstRow="0" w:lastRow="0" w:firstColumn="1" w:lastColumn="0" w:oddVBand="0" w:evenVBand="0" w:oddHBand="0" w:evenHBand="0" w:firstRowFirstColumn="0" w:firstRowLastColumn="0" w:lastRowFirstColumn="0" w:lastRowLastColumn="0"/>
            <w:tcBorders/>
            <w:shd w:color="auto" w:fill="F2F2F2" w:themeFill="background1" w:themeFillShade="f2" w:val="clear"/>
          </w:tcPr>
          <w:p>
            <w:pPr>
              <w:pStyle w:val="Normal"/>
              <w:widowControl/>
              <w:suppressAutoHyphens w:val="true"/>
              <w:spacing w:lineRule="auto" w:line="240" w:before="60" w:after="60"/>
              <w:jc w:val="left"/>
              <w:rPr>
                <w:rFonts w:ascii="Cambria" w:hAnsi="Cambria" w:cs="Arial"/>
                <w:b w:val="false"/>
                <w:bCs w:val="false"/>
                <w:sz w:val="22"/>
                <w:szCs w:val="22"/>
                <w:lang w:eastAsia="sr-Latn-RS"/>
              </w:rPr>
            </w:pPr>
            <w:r>
              <w:rPr>
                <w:rFonts w:eastAsia="Times New Roman" w:cs="Arial" w:ascii="Cambria" w:hAnsi="Cambria"/>
                <w:b w:val="false"/>
                <w:bCs w:val="false"/>
                <w:color w:val="000000"/>
                <w:kern w:val="0"/>
                <w:sz w:val="22"/>
                <w:szCs w:val="22"/>
                <w:lang w:eastAsia="sr-Latn-RS" w:bidi="ar-SA"/>
              </w:rPr>
              <w:t>Број деце узраста 3–5,5 година обухваћених ПВО</w:t>
            </w:r>
          </w:p>
        </w:tc>
        <w:tc>
          <w:tcPr>
            <w:tcW w:w="1376" w:type="dxa"/>
            <w:tcBorders/>
            <w:shd w:color="auto" w:fill="F2F2F2" w:themeFill="background1" w:themeFillShade="f2" w:val="clear"/>
          </w:tcPr>
          <w:p>
            <w:pPr>
              <w:pStyle w:val="Normal"/>
              <w:widowControl/>
              <w:suppressAutoHyphens w:val="true"/>
              <w:spacing w:lineRule="auto" w:line="240" w:before="60" w:after="60"/>
              <w:ind w:firstLine="360"/>
              <w:jc w:val="left"/>
              <w:cnfStyle w:val="000000100000" w:firstRow="0" w:lastRow="0" w:firstColumn="0" w:lastColumn="0" w:oddVBand="0" w:evenVBand="0" w:oddHBand="1"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223</w:t>
            </w:r>
          </w:p>
        </w:tc>
        <w:tc>
          <w:tcPr>
            <w:tcW w:w="1302" w:type="dxa"/>
            <w:tcBorders/>
            <w:shd w:color="auto" w:fill="F2F2F2" w:themeFill="background1" w:themeFillShade="f2" w:val="clear"/>
          </w:tcPr>
          <w:p>
            <w:pPr>
              <w:pStyle w:val="Normal"/>
              <w:widowControl/>
              <w:suppressAutoHyphens w:val="true"/>
              <w:spacing w:lineRule="auto" w:line="240" w:before="60" w:after="60"/>
              <w:ind w:firstLine="360"/>
              <w:jc w:val="left"/>
              <w:cnfStyle w:val="000000100000" w:firstRow="0" w:lastRow="0" w:firstColumn="0" w:lastColumn="0" w:oddVBand="0" w:evenVBand="0" w:oddHBand="1"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111</w:t>
            </w:r>
          </w:p>
        </w:tc>
        <w:tc>
          <w:tcPr>
            <w:tcW w:w="1573" w:type="dxa"/>
            <w:tcBorders/>
            <w:shd w:color="auto" w:fill="F2F2F2" w:themeFill="background1" w:themeFillShade="f2" w:val="clear"/>
          </w:tcPr>
          <w:p>
            <w:pPr>
              <w:pStyle w:val="Normal"/>
              <w:widowControl/>
              <w:suppressAutoHyphens w:val="true"/>
              <w:spacing w:lineRule="auto" w:line="240" w:before="60" w:after="60"/>
              <w:ind w:firstLine="360"/>
              <w:jc w:val="left"/>
              <w:cnfStyle w:val="000000100000" w:firstRow="0" w:lastRow="0" w:firstColumn="0" w:lastColumn="0" w:oddVBand="0" w:evenVBand="0" w:oddHBand="1"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112</w:t>
            </w:r>
          </w:p>
        </w:tc>
      </w:tr>
      <w:tr>
        <w:trPr>
          <w:trHeight w:val="652" w:hRule="atLeast"/>
        </w:trPr>
        <w:tc>
          <w:tcPr>
            <w:tcW w:w="5808" w:type="dxa"/>
            <w:cnfStyle w:val="001000000000" w:firstRow="0" w:lastRow="0" w:firstColumn="1" w:lastColumn="0" w:oddVBand="0" w:evenVBand="0" w:oddHBand="0" w:evenHBand="0" w:firstRowFirstColumn="0" w:firstRowLastColumn="0" w:lastRowFirstColumn="0" w:lastRowLastColumn="0"/>
            <w:tcBorders/>
          </w:tcPr>
          <w:p>
            <w:pPr>
              <w:pStyle w:val="Normal"/>
              <w:widowControl/>
              <w:suppressAutoHyphens w:val="true"/>
              <w:spacing w:lineRule="auto" w:line="240" w:before="60" w:after="60"/>
              <w:jc w:val="left"/>
              <w:rPr>
                <w:rFonts w:ascii="Cambria" w:hAnsi="Cambria" w:cs="Arial"/>
                <w:b w:val="false"/>
                <w:bCs w:val="false"/>
                <w:sz w:val="22"/>
                <w:szCs w:val="22"/>
                <w:lang w:eastAsia="sr-Latn-RS"/>
              </w:rPr>
            </w:pPr>
            <w:r>
              <w:rPr>
                <w:rFonts w:eastAsia="Times New Roman" w:cs="Arial" w:ascii="Cambria" w:hAnsi="Cambria"/>
                <w:b w:val="false"/>
                <w:bCs w:val="false"/>
                <w:color w:val="000000"/>
                <w:kern w:val="0"/>
                <w:sz w:val="22"/>
                <w:szCs w:val="22"/>
                <w:lang w:eastAsia="sr-Latn-RS" w:bidi="ar-SA"/>
              </w:rPr>
              <w:t>Број деце ромске националности узраста 3–5,5 година обухваћених ПВО</w:t>
            </w:r>
          </w:p>
        </w:tc>
        <w:tc>
          <w:tcPr>
            <w:tcW w:w="1376" w:type="dxa"/>
            <w:tcBorders/>
          </w:tcPr>
          <w:p>
            <w:pPr>
              <w:pStyle w:val="Normal"/>
              <w:widowControl/>
              <w:suppressAutoHyphens w:val="true"/>
              <w:spacing w:lineRule="auto" w:line="240" w:before="60" w:after="60"/>
              <w:ind w:firstLine="360"/>
              <w:jc w:val="left"/>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19</w:t>
            </w:r>
          </w:p>
        </w:tc>
        <w:tc>
          <w:tcPr>
            <w:tcW w:w="1302" w:type="dxa"/>
            <w:tcBorders/>
          </w:tcPr>
          <w:p>
            <w:pPr>
              <w:pStyle w:val="Normal"/>
              <w:widowControl/>
              <w:suppressAutoHyphens w:val="true"/>
              <w:spacing w:lineRule="auto" w:line="240" w:before="60" w:after="60"/>
              <w:ind w:firstLine="360"/>
              <w:jc w:val="left"/>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8</w:t>
            </w:r>
          </w:p>
        </w:tc>
        <w:tc>
          <w:tcPr>
            <w:tcW w:w="1573" w:type="dxa"/>
            <w:tcBorders/>
          </w:tcPr>
          <w:p>
            <w:pPr>
              <w:pStyle w:val="Normal"/>
              <w:widowControl/>
              <w:suppressAutoHyphens w:val="true"/>
              <w:spacing w:lineRule="auto" w:line="240" w:before="60" w:after="60"/>
              <w:ind w:firstLine="360"/>
              <w:jc w:val="left"/>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11</w:t>
            </w:r>
          </w:p>
        </w:tc>
      </w:tr>
      <w:tr>
        <w:trPr>
          <w:trHeight w:val="663" w:hRule="atLeast"/>
          <w:cnfStyle w:val="000000100000" w:firstRow="0" w:lastRow="0" w:firstColumn="0" w:lastColumn="0" w:oddVBand="0" w:evenVBand="0" w:oddHBand="1" w:evenHBand="0" w:firstRowFirstColumn="0" w:firstRowLastColumn="0" w:lastRowFirstColumn="0" w:lastRowLastColumn="0"/>
        </w:trPr>
        <w:tc>
          <w:tcPr>
            <w:tcW w:w="5808" w:type="dxa"/>
            <w:cnfStyle w:val="001000000000" w:firstRow="0" w:lastRow="0" w:firstColumn="1" w:lastColumn="0" w:oddVBand="0" w:evenVBand="0" w:oddHBand="0" w:evenHBand="0" w:firstRowFirstColumn="0" w:firstRowLastColumn="0" w:lastRowFirstColumn="0" w:lastRowLastColumn="0"/>
            <w:tcBorders/>
            <w:shd w:color="auto" w:fill="F2F2F2" w:themeFill="background1" w:themeFillShade="f2" w:val="clear"/>
          </w:tcPr>
          <w:p>
            <w:pPr>
              <w:pStyle w:val="Normal"/>
              <w:widowControl/>
              <w:suppressAutoHyphens w:val="true"/>
              <w:spacing w:lineRule="auto" w:line="240" w:before="60" w:after="60"/>
              <w:jc w:val="left"/>
              <w:rPr>
                <w:rFonts w:ascii="Cambria" w:hAnsi="Cambria" w:cs="Arial"/>
                <w:b w:val="false"/>
                <w:bCs w:val="false"/>
                <w:sz w:val="22"/>
                <w:szCs w:val="22"/>
                <w:lang w:eastAsia="sr-Latn-RS"/>
              </w:rPr>
            </w:pPr>
            <w:r>
              <w:rPr>
                <w:rFonts w:eastAsia="Times New Roman" w:cs="Arial" w:ascii="Cambria" w:hAnsi="Cambria"/>
                <w:b w:val="false"/>
                <w:bCs w:val="false"/>
                <w:color w:val="000000"/>
                <w:kern w:val="0"/>
                <w:sz w:val="22"/>
                <w:szCs w:val="22"/>
                <w:lang w:eastAsia="sr-Latn-RS" w:bidi="ar-SA"/>
              </w:rPr>
              <w:t xml:space="preserve">Број деце која похађају припремни предшколски програм </w:t>
            </w:r>
          </w:p>
        </w:tc>
        <w:tc>
          <w:tcPr>
            <w:tcW w:w="1376" w:type="dxa"/>
            <w:tcBorders/>
            <w:shd w:color="auto" w:fill="F2F2F2" w:themeFill="background1" w:themeFillShade="f2" w:val="clear"/>
          </w:tcPr>
          <w:p>
            <w:pPr>
              <w:pStyle w:val="Normal"/>
              <w:widowControl/>
              <w:suppressAutoHyphens w:val="true"/>
              <w:spacing w:lineRule="auto" w:line="240" w:before="60" w:after="60"/>
              <w:ind w:firstLine="360"/>
              <w:jc w:val="left"/>
              <w:cnfStyle w:val="000000100000" w:firstRow="0" w:lastRow="0" w:firstColumn="0" w:lastColumn="0" w:oddVBand="0" w:evenVBand="0" w:oddHBand="1"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126</w:t>
            </w:r>
          </w:p>
        </w:tc>
        <w:tc>
          <w:tcPr>
            <w:tcW w:w="1302" w:type="dxa"/>
            <w:tcBorders/>
            <w:shd w:color="auto" w:fill="F2F2F2" w:themeFill="background1" w:themeFillShade="f2" w:val="clear"/>
          </w:tcPr>
          <w:p>
            <w:pPr>
              <w:pStyle w:val="Normal"/>
              <w:widowControl/>
              <w:suppressAutoHyphens w:val="true"/>
              <w:spacing w:lineRule="auto" w:line="240" w:before="60" w:after="60"/>
              <w:ind w:firstLine="360"/>
              <w:jc w:val="left"/>
              <w:cnfStyle w:val="000000100000" w:firstRow="0" w:lastRow="0" w:firstColumn="0" w:lastColumn="0" w:oddVBand="0" w:evenVBand="0" w:oddHBand="1"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57</w:t>
            </w:r>
          </w:p>
        </w:tc>
        <w:tc>
          <w:tcPr>
            <w:tcW w:w="1573" w:type="dxa"/>
            <w:tcBorders/>
            <w:shd w:color="auto" w:fill="F2F2F2" w:themeFill="background1" w:themeFillShade="f2" w:val="clear"/>
          </w:tcPr>
          <w:p>
            <w:pPr>
              <w:pStyle w:val="Normal"/>
              <w:widowControl/>
              <w:suppressAutoHyphens w:val="true"/>
              <w:spacing w:lineRule="auto" w:line="240" w:before="60" w:after="60"/>
              <w:ind w:firstLine="360"/>
              <w:jc w:val="left"/>
              <w:cnfStyle w:val="000000100000" w:firstRow="0" w:lastRow="0" w:firstColumn="0" w:lastColumn="0" w:oddVBand="0" w:evenVBand="0" w:oddHBand="1"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69</w:t>
            </w:r>
          </w:p>
        </w:tc>
      </w:tr>
      <w:tr>
        <w:trPr>
          <w:trHeight w:val="438" w:hRule="atLeast"/>
        </w:trPr>
        <w:tc>
          <w:tcPr>
            <w:tcW w:w="5808" w:type="dxa"/>
            <w:cnfStyle w:val="001000000000" w:firstRow="0" w:lastRow="0" w:firstColumn="1" w:lastColumn="0" w:oddVBand="0" w:evenVBand="0" w:oddHBand="0" w:evenHBand="0" w:firstRowFirstColumn="0" w:firstRowLastColumn="0" w:lastRowFirstColumn="0" w:lastRowLastColumn="0"/>
            <w:tcBorders/>
          </w:tcPr>
          <w:p>
            <w:pPr>
              <w:pStyle w:val="Normal"/>
              <w:widowControl/>
              <w:suppressAutoHyphens w:val="true"/>
              <w:spacing w:lineRule="auto" w:line="240" w:before="60" w:after="60"/>
              <w:jc w:val="left"/>
              <w:rPr>
                <w:rFonts w:ascii="Cambria" w:hAnsi="Cambria" w:cs="Arial"/>
                <w:b w:val="false"/>
                <w:bCs w:val="false"/>
                <w:sz w:val="22"/>
                <w:szCs w:val="22"/>
                <w:lang w:eastAsia="sr-Latn-RS"/>
              </w:rPr>
            </w:pPr>
            <w:r>
              <w:rPr>
                <w:rFonts w:eastAsia="Times New Roman" w:cs="Arial" w:ascii="Cambria" w:hAnsi="Cambria"/>
                <w:b w:val="false"/>
                <w:bCs w:val="false"/>
                <w:color w:val="000000"/>
                <w:kern w:val="0"/>
                <w:sz w:val="22"/>
                <w:szCs w:val="22"/>
                <w:lang w:eastAsia="sr-Latn-RS" w:bidi="ar-SA"/>
              </w:rPr>
              <w:t>Број деце ромске националности која похађају ППП</w:t>
            </w:r>
          </w:p>
        </w:tc>
        <w:tc>
          <w:tcPr>
            <w:tcW w:w="1376" w:type="dxa"/>
            <w:tcBorders/>
          </w:tcPr>
          <w:p>
            <w:pPr>
              <w:pStyle w:val="Normal"/>
              <w:widowControl/>
              <w:suppressAutoHyphens w:val="true"/>
              <w:spacing w:lineRule="auto" w:line="240" w:before="60" w:after="60"/>
              <w:ind w:firstLine="360"/>
              <w:jc w:val="left"/>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 xml:space="preserve">  </w:t>
            </w:r>
            <w:r>
              <w:rPr>
                <w:rFonts w:eastAsia="Times New Roman" w:cs="Times New Roman" w:ascii="Cambria" w:hAnsi="Cambria" w:cstheme="minorHAnsi"/>
                <w:bCs/>
                <w:kern w:val="0"/>
                <w:sz w:val="22"/>
                <w:szCs w:val="22"/>
                <w:lang w:eastAsia="en-US" w:bidi="ar-SA"/>
              </w:rPr>
              <w:t>21</w:t>
            </w:r>
          </w:p>
        </w:tc>
        <w:tc>
          <w:tcPr>
            <w:tcW w:w="1302" w:type="dxa"/>
            <w:tcBorders/>
          </w:tcPr>
          <w:p>
            <w:pPr>
              <w:pStyle w:val="Normal"/>
              <w:widowControl/>
              <w:suppressAutoHyphens w:val="true"/>
              <w:spacing w:lineRule="auto" w:line="240" w:before="60" w:after="60"/>
              <w:ind w:firstLine="360"/>
              <w:jc w:val="left"/>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lang w:eastAsia="sr-Latn-RS"/>
              </w:rPr>
            </w:pPr>
            <w:r>
              <w:rPr>
                <w:rFonts w:eastAsia="Times New Roman" w:cs="Times New Roman" w:ascii="Cambria" w:hAnsi="Cambria" w:cstheme="minorHAnsi"/>
                <w:bCs/>
                <w:kern w:val="0"/>
                <w:sz w:val="22"/>
                <w:szCs w:val="22"/>
                <w:lang w:eastAsia="en-US" w:bidi="ar-SA"/>
              </w:rPr>
              <w:t>7</w:t>
            </w:r>
          </w:p>
        </w:tc>
        <w:tc>
          <w:tcPr>
            <w:tcW w:w="1573" w:type="dxa"/>
            <w:tcBorders/>
          </w:tcPr>
          <w:p>
            <w:pPr>
              <w:pStyle w:val="Normal"/>
              <w:widowControl/>
              <w:suppressAutoHyphens w:val="true"/>
              <w:spacing w:lineRule="auto" w:line="240" w:before="60" w:after="60"/>
              <w:ind w:firstLine="360"/>
              <w:jc w:val="left"/>
              <w:cnfStyle w:val="000000000000" w:firstRow="0" w:lastRow="0" w:firstColumn="0" w:lastColumn="0" w:oddVBand="0" w:evenVBand="0" w:oddHBand="0" w:evenHBand="0" w:firstRowFirstColumn="0" w:firstRowLastColumn="0" w:lastRowFirstColumn="0" w:lastRowLastColumn="0"/>
              <w:rPr>
                <w:rFonts w:ascii="Cambria" w:hAnsi="Cambria" w:cs="Arial"/>
                <w:sz w:val="22"/>
                <w:szCs w:val="22"/>
                <w:lang w:eastAsia="sr-Latn-RS"/>
              </w:rPr>
            </w:pPr>
            <w:bookmarkStart w:id="16" w:name="_Hlk204092704"/>
            <w:r>
              <w:rPr>
                <w:rFonts w:eastAsia="Times New Roman" w:cs="Times New Roman" w:ascii="Cambria" w:hAnsi="Cambria" w:cstheme="minorHAnsi"/>
                <w:bCs/>
                <w:kern w:val="0"/>
                <w:sz w:val="22"/>
                <w:szCs w:val="22"/>
                <w:lang w:eastAsia="en-US" w:bidi="ar-SA"/>
              </w:rPr>
              <w:t>14</w:t>
            </w:r>
            <w:bookmarkEnd w:id="16"/>
          </w:p>
        </w:tc>
      </w:tr>
    </w:tbl>
    <w:p>
      <w:pPr>
        <w:pStyle w:val="Normal"/>
        <w:spacing w:lineRule="auto" w:line="240" w:before="0" w:after="60"/>
        <w:jc w:val="both"/>
        <w:rPr>
          <w:rFonts w:ascii="Cambria" w:hAnsi="Cambria" w:cs="Arial"/>
          <w:b/>
          <w:bCs/>
          <w:i/>
          <w:i/>
          <w:sz w:val="22"/>
          <w:szCs w:val="22"/>
        </w:rPr>
      </w:pPr>
      <w:r>
        <w:rPr>
          <w:rStyle w:val="Strong"/>
          <w:rFonts w:ascii="Cambria" w:hAnsi="Cambria"/>
        </w:rPr>
        <w:t xml:space="preserve">     </w:t>
      </w:r>
      <w:r>
        <w:rPr>
          <w:rFonts w:cs="Arial" w:ascii="Cambria" w:hAnsi="Cambria"/>
          <w:bCs/>
          <w:i/>
          <w:sz w:val="22"/>
          <w:szCs w:val="22"/>
        </w:rPr>
        <w:t>Извор: Упитник за прикупљање података за потребе израде ЛАП-а за социјалну инклузију Рома и Ромкиња</w:t>
      </w:r>
    </w:p>
    <w:p>
      <w:pPr>
        <w:pStyle w:val="Normal"/>
        <w:spacing w:lineRule="auto" w:line="240" w:before="0" w:after="200"/>
        <w:jc w:val="both"/>
        <w:rPr>
          <w:rStyle w:val="Strong"/>
          <w:rFonts w:ascii="Cambria" w:hAnsi="Cambria"/>
        </w:rPr>
      </w:pPr>
      <w:r>
        <w:rPr>
          <w:rFonts w:ascii="Cambria" w:hAnsi="Cambria"/>
        </w:rPr>
      </w:r>
    </w:p>
    <w:p>
      <w:pPr>
        <w:pStyle w:val="Normal"/>
        <w:spacing w:lineRule="auto" w:line="240" w:before="0" w:after="200"/>
        <w:jc w:val="both"/>
        <w:rPr>
          <w:rFonts w:ascii="Cambria" w:hAnsi="Cambria"/>
        </w:rPr>
      </w:pPr>
      <w:r>
        <w:rPr>
          <w:rStyle w:val="Strong"/>
          <w:rFonts w:ascii="Cambria" w:hAnsi="Cambria"/>
        </w:rPr>
        <w:t xml:space="preserve">        </w:t>
      </w:r>
      <w:r>
        <w:rPr>
          <w:rStyle w:val="Strong"/>
          <w:rFonts w:ascii="Cambria" w:hAnsi="Cambria"/>
        </w:rPr>
        <w:t>Учешће ромске деце у узрасту 0–3 године</w:t>
      </w:r>
      <w:r>
        <w:rPr>
          <w:rFonts w:ascii="Cambria" w:hAnsi="Cambria"/>
        </w:rPr>
        <w:t xml:space="preserve"> </w:t>
      </w:r>
      <w:r>
        <w:rPr>
          <w:rFonts w:ascii="Cambria" w:hAnsi="Cambria"/>
          <w:b/>
          <w:bCs/>
        </w:rPr>
        <w:t>у вртићима износи 13% (7), што указује на солидан обухват у најранијем узрасту</w:t>
      </w:r>
      <w:r>
        <w:rPr>
          <w:rFonts w:ascii="Cambria" w:hAnsi="Cambria"/>
        </w:rPr>
        <w:t xml:space="preserve"> уколико га упоредимо са подацима из других локалних самоуправа у којима најчешће изостаје укључивање ромске деце у  овом узрасту. У вртићкој групи од 3–5,5 година учешће деце ромске националности износи само 8,5% ромске деце (19). Када упоредимо ову бројку са укупним бројем деце ромске националности која су прошле године похађала ПУ (47), закључује се 40,4% деце ромске националности узраста од 3-5,5 година похађа  ПУ, док истовремено 55,3% остале деце у овом узрасту похађа вртић (55,3%). Ово је узраст у којем се деца најчешће интензивније укључују у ПВО, па је нижа заступљеност ромске деце у овом сегменту важан сигнал за даљу додатну подршку. </w:t>
      </w:r>
    </w:p>
    <w:p>
      <w:pPr>
        <w:pStyle w:val="Normal"/>
        <w:spacing w:lineRule="auto" w:line="240" w:before="0" w:after="200"/>
        <w:jc w:val="both"/>
        <w:rPr>
          <w:rFonts w:ascii="Cambria" w:hAnsi="Cambria"/>
        </w:rPr>
      </w:pPr>
      <w:r>
        <w:rPr>
          <w:rFonts w:ascii="Cambria" w:hAnsi="Cambria"/>
        </w:rPr>
        <w:t xml:space="preserve">     </w:t>
      </w:r>
      <w:r>
        <w:rPr>
          <w:rFonts w:ascii="Cambria" w:hAnsi="Cambria"/>
        </w:rPr>
        <w:t>Обавезни ППП је прошле школске године похађало 21 дете ромске националности (16,5%), међу којима је било 7 дечака и 14 девојчица. Према расположим подацима, потпун је обухват (100%) деце ромске националности обавезни</w:t>
      </w:r>
      <w:r>
        <w:rPr>
          <w:rFonts w:ascii="Cambria" w:hAnsi="Cambria"/>
          <w:color w:val="000000"/>
          <w:shd w:fill="FFFFFF" w:val="clear"/>
        </w:rPr>
        <w:t xml:space="preserve">м ППП и не дешава се да деца уписују основну школу без похађања ППП. </w:t>
      </w:r>
      <w:r>
        <w:rPr>
          <w:rFonts w:ascii="Cambria" w:hAnsi="Cambria"/>
          <w:b/>
          <w:bCs/>
          <w:color w:val="000000"/>
          <w:shd w:fill="FFFFFF" w:val="clear"/>
        </w:rPr>
        <w:t xml:space="preserve">Када говоримо о родној структури деце која су обухваћена ПВО, у свим узрастима је мање девојчица ромске </w:t>
      </w:r>
      <w:r>
        <w:rPr>
          <w:rFonts w:ascii="Cambria" w:hAnsi="Cambria"/>
          <w:b/>
          <w:bCs/>
        </w:rPr>
        <w:t>националности него дечака</w:t>
      </w:r>
      <w:r>
        <w:rPr>
          <w:rFonts w:ascii="Cambria" w:hAnsi="Cambria"/>
        </w:rPr>
        <w:t xml:space="preserve">, а најочигледији је родни диспаритет у похађању ППП који је у 2023/24. год. похађало 33,3% девојчица и 66,7% дечака ромске националности. </w:t>
      </w:r>
    </w:p>
    <w:p>
      <w:pPr>
        <w:pStyle w:val="Normal"/>
        <w:spacing w:lineRule="auto" w:line="240" w:before="0" w:after="200"/>
        <w:jc w:val="both"/>
        <w:rPr>
          <w:rFonts w:ascii="Cambria" w:hAnsi="Cambria"/>
        </w:rPr>
      </w:pPr>
      <w:r>
        <w:rPr>
          <w:rFonts w:ascii="Cambria" w:hAnsi="Cambria"/>
        </w:rPr>
      </w:r>
    </w:p>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t>3.3.2 Основно образовање</w:t>
      </w:r>
    </w:p>
    <w:p>
      <w:pPr>
        <w:pStyle w:val="Normal"/>
        <w:spacing w:lineRule="auto" w:line="240" w:before="0" w:after="200"/>
        <w:jc w:val="both"/>
        <w:rPr>
          <w:rFonts w:ascii="Cambria" w:hAnsi="Cambria"/>
          <w:color w:themeColor="text1" w:val="000000"/>
        </w:rPr>
      </w:pPr>
      <w:r>
        <w:rPr>
          <w:rFonts w:ascii="Cambria" w:hAnsi="Cambria"/>
          <w:color w:themeColor="text1" w:val="000000"/>
        </w:rPr>
        <w:t xml:space="preserve">      </w:t>
      </w:r>
      <w:r>
        <w:rPr>
          <w:rFonts w:ascii="Cambria" w:hAnsi="Cambria"/>
          <w:color w:themeColor="text1" w:val="000000"/>
        </w:rPr>
        <w:t xml:space="preserve">На територији Беочина постоје две матичне основне школе са 6 истурених одељења  – ОШ „Јован Грчић Миленко“ Беочин и ОШ „Јован Поповић“ Сусек које је у школској 2023/24. години похађало 1.006 ученика, </w:t>
      </w:r>
      <w:r>
        <w:rPr>
          <w:rFonts w:ascii="Cambria" w:hAnsi="Cambria"/>
          <w:b/>
          <w:bCs/>
          <w:color w:themeColor="text1" w:val="000000"/>
        </w:rPr>
        <w:t>међу којима је било 228 ученика ромске националности (22,7%).  Од овог броја je било 106 девојчицa (46,5%) и 122 дечака ромске националности (53,5%).</w:t>
      </w:r>
      <w:r>
        <w:rPr>
          <w:rFonts w:ascii="Cambria" w:hAnsi="Cambria"/>
          <w:color w:themeColor="text1" w:val="000000"/>
        </w:rPr>
        <w:t xml:space="preserve"> Највише деце ромске националности похађа ОШ „Јован Грчић Миленко“ Беочин (у 2023/24. години је било 213 ромских ученика), те је сваки четврти ученик ове школе Ром  (25,2%). </w:t>
      </w:r>
      <w:r>
        <w:rPr>
          <w:rFonts w:ascii="Cambria" w:hAnsi="Cambria"/>
          <w:b/>
          <w:bCs/>
          <w:color w:themeColor="text1" w:val="000000"/>
        </w:rPr>
        <w:t>Лако се закључује да је ангажовање само једног педагошког асистента у овој школи недовољно</w:t>
      </w:r>
      <w:r>
        <w:rPr>
          <w:rFonts w:ascii="Cambria" w:hAnsi="Cambria"/>
          <w:color w:themeColor="text1" w:val="000000"/>
        </w:rPr>
        <w:t xml:space="preserve"> за ефикасну подршку тако великом броју ромских ученика.  Школу у Сусеку је похађало само 15 ромских ученика, што чини 9,3% ученика ове школе. </w:t>
      </w:r>
    </w:p>
    <w:p>
      <w:pPr>
        <w:pStyle w:val="Normal"/>
        <w:spacing w:lineRule="atLeast" w:line="20" w:beforeAutospacing="1" w:afterAutospacing="1"/>
        <w:contextualSpacing/>
        <w:rPr>
          <w:rFonts w:ascii="Cambria" w:hAnsi="Cambria" w:cs="Arial"/>
          <w:b/>
          <w:bCs/>
          <w:sz w:val="22"/>
          <w:szCs w:val="22"/>
          <w:lang w:eastAsia="sr-Latn-CS"/>
        </w:rPr>
      </w:pPr>
      <w:r>
        <w:rPr>
          <w:rFonts w:cs="Arial" w:ascii="Cambria" w:hAnsi="Cambria"/>
          <w:bCs/>
          <w:i/>
          <w:iCs/>
          <w:sz w:val="22"/>
          <w:szCs w:val="22"/>
          <w:lang w:eastAsia="en-GB"/>
        </w:rPr>
        <w:t>Табела 3: Укупан број ученика  ромске националности у основним школама у школској 2023/24. години у Беочину</w:t>
      </w:r>
    </w:p>
    <w:tbl>
      <w:tblPr>
        <w:tblStyle w:val="PlainTable1"/>
        <w:tblW w:w="1079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809"/>
        <w:gridCol w:w="1206"/>
        <w:gridCol w:w="1389"/>
        <w:gridCol w:w="1385"/>
      </w:tblGrid>
      <w:tr>
        <w:trPr>
          <w:cnfStyle w:val="100000000000" w:firstRow="1" w:lastRow="0" w:firstColumn="0" w:lastColumn="0" w:oddVBand="0" w:evenVBand="0" w:oddHBand="0" w:evenHBand="0" w:firstRowFirstColumn="0" w:firstRowLastColumn="0" w:lastRowFirstColumn="0" w:lastRowLastColumn="0"/>
        </w:trPr>
        <w:tc>
          <w:tcPr>
            <w:tcW w:w="6809" w:type="dxa"/>
            <w:cnfStyle w:val="001000000000" w:firstRow="0" w:lastRow="0" w:firstColumn="1" w:lastColumn="0" w:oddVBand="0" w:evenVBand="0" w:oddHBand="0" w:evenHBand="0" w:firstRowFirstColumn="0" w:firstRowLastColumn="0" w:lastRowFirstColumn="0" w:lastRowLastColumn="0"/>
            <w:tcBorders/>
            <w:shd w:color="auto" w:fill="0070C0" w:val="clear"/>
          </w:tcPr>
          <w:p>
            <w:pPr>
              <w:pStyle w:val="Normal"/>
              <w:widowControl/>
              <w:suppressAutoHyphens w:val="true"/>
              <w:spacing w:lineRule="auto" w:line="240" w:before="0" w:after="0"/>
              <w:ind w:firstLine="360"/>
              <w:jc w:val="center"/>
              <w:rPr>
                <w:rFonts w:ascii="Cambria" w:hAnsi="Cambria" w:cs="Arial"/>
                <w:b w:val="false"/>
                <w:bCs w:val="false"/>
                <w:color w:val="FFFFFF"/>
                <w:sz w:val="22"/>
                <w:szCs w:val="22"/>
                <w:lang w:eastAsia="sr-Latn-RS"/>
              </w:rPr>
            </w:pPr>
            <w:r>
              <w:rPr>
                <w:rFonts w:eastAsia="Times New Roman" w:cs="Arial" w:ascii="Cambria" w:hAnsi="Cambria"/>
                <w:b/>
                <w:bCs/>
                <w:color w:val="FFFFFF"/>
                <w:kern w:val="0"/>
                <w:sz w:val="22"/>
                <w:szCs w:val="22"/>
                <w:lang w:eastAsia="sr-Latn-RS" w:bidi="ar-SA"/>
              </w:rPr>
              <w:t>Назив индикатора</w:t>
            </w:r>
          </w:p>
        </w:tc>
        <w:tc>
          <w:tcPr>
            <w:tcW w:w="1206" w:type="dxa"/>
            <w:tcBorders/>
            <w:shd w:color="auto" w:fill="0070C0" w:val="clear"/>
          </w:tcPr>
          <w:p>
            <w:pPr>
              <w:pStyle w:val="Normal"/>
              <w:widowControl/>
              <w:suppressAutoHyphens w:val="true"/>
              <w:spacing w:lineRule="auto" w:line="240" w:before="0" w:after="0"/>
              <w:jc w:val="center"/>
              <w:cnfStyle w:val="100000000000" w:firstRow="1" w:lastRow="0" w:firstColumn="0" w:lastColumn="0" w:oddVBand="0" w:evenVBand="0" w:oddHBand="0" w:evenHBand="0" w:firstRowFirstColumn="0" w:firstRowLastColumn="0" w:lastRowFirstColumn="0" w:lastRowLastColumn="0"/>
              <w:rPr>
                <w:rFonts w:ascii="Cambria" w:hAnsi="Cambria" w:cs="Arial"/>
                <w:b w:val="false"/>
                <w:bCs w:val="false"/>
                <w:color w:val="FFFFFF"/>
                <w:sz w:val="22"/>
                <w:szCs w:val="22"/>
                <w:lang w:eastAsia="sr-Latn-RS"/>
              </w:rPr>
            </w:pPr>
            <w:r>
              <w:rPr>
                <w:rFonts w:eastAsia="Times New Roman" w:cs="Arial" w:ascii="Cambria" w:hAnsi="Cambria"/>
                <w:b/>
                <w:bCs/>
                <w:color w:val="FFFFFF"/>
                <w:kern w:val="0"/>
                <w:sz w:val="22"/>
                <w:szCs w:val="22"/>
                <w:lang w:eastAsia="sr-Latn-RS" w:bidi="ar-SA"/>
              </w:rPr>
              <w:t>Укупан број ученика</w:t>
            </w:r>
          </w:p>
        </w:tc>
        <w:tc>
          <w:tcPr>
            <w:tcW w:w="1389" w:type="dxa"/>
            <w:tcBorders/>
            <w:shd w:color="auto" w:fill="0070C0" w:val="clear"/>
          </w:tcPr>
          <w:p>
            <w:pPr>
              <w:pStyle w:val="Normal"/>
              <w:widowControl/>
              <w:suppressAutoHyphens w:val="true"/>
              <w:spacing w:lineRule="auto" w:line="240" w:before="0" w:after="0"/>
              <w:jc w:val="center"/>
              <w:cnfStyle w:val="100000000000" w:firstRow="1" w:lastRow="0" w:firstColumn="0" w:lastColumn="0" w:oddVBand="0" w:evenVBand="0" w:oddHBand="0" w:evenHBand="0" w:firstRowFirstColumn="0" w:firstRowLastColumn="0" w:lastRowFirstColumn="0" w:lastRowLastColumn="0"/>
              <w:rPr>
                <w:rFonts w:ascii="Cambria" w:hAnsi="Cambria" w:cs="Arial"/>
                <w:b w:val="false"/>
                <w:bCs w:val="false"/>
                <w:color w:val="FFFFFF"/>
                <w:sz w:val="22"/>
                <w:szCs w:val="22"/>
                <w:lang w:eastAsia="sr-Latn-RS"/>
              </w:rPr>
            </w:pPr>
            <w:r>
              <w:rPr>
                <w:rFonts w:eastAsia="Times New Roman" w:cs="Arial" w:ascii="Cambria" w:hAnsi="Cambria"/>
                <w:b/>
                <w:bCs/>
                <w:color w:val="FFFFFF"/>
                <w:kern w:val="0"/>
                <w:sz w:val="22"/>
                <w:szCs w:val="22"/>
                <w:lang w:eastAsia="sr-Latn-RS" w:bidi="ar-SA"/>
              </w:rPr>
              <w:t>Број девојчица</w:t>
            </w:r>
          </w:p>
        </w:tc>
        <w:tc>
          <w:tcPr>
            <w:tcW w:w="1385" w:type="dxa"/>
            <w:tcBorders/>
            <w:shd w:color="auto" w:fill="0070C0" w:val="clear"/>
          </w:tcPr>
          <w:p>
            <w:pPr>
              <w:pStyle w:val="Normal"/>
              <w:widowControl/>
              <w:suppressAutoHyphens w:val="true"/>
              <w:spacing w:lineRule="auto" w:line="240" w:before="0" w:after="0"/>
              <w:jc w:val="center"/>
              <w:cnfStyle w:val="100000000000" w:firstRow="1" w:lastRow="0" w:firstColumn="0" w:lastColumn="0" w:oddVBand="0" w:evenVBand="0" w:oddHBand="0" w:evenHBand="0" w:firstRowFirstColumn="0" w:firstRowLastColumn="0" w:lastRowFirstColumn="0" w:lastRowLastColumn="0"/>
              <w:rPr>
                <w:rFonts w:ascii="Cambria" w:hAnsi="Cambria" w:cs="Arial"/>
                <w:b w:val="false"/>
                <w:bCs w:val="false"/>
                <w:color w:val="FFFFFF"/>
                <w:sz w:val="22"/>
                <w:szCs w:val="22"/>
                <w:lang w:eastAsia="sr-Latn-RS"/>
              </w:rPr>
            </w:pPr>
            <w:r>
              <w:rPr>
                <w:rFonts w:eastAsia="Times New Roman" w:cs="Arial" w:ascii="Cambria" w:hAnsi="Cambria"/>
                <w:b/>
                <w:bCs/>
                <w:color w:val="FFFFFF"/>
                <w:kern w:val="0"/>
                <w:sz w:val="22"/>
                <w:szCs w:val="22"/>
                <w:lang w:eastAsia="sr-Latn-RS" w:bidi="ar-SA"/>
              </w:rPr>
              <w:t>Број дечака</w:t>
            </w:r>
          </w:p>
        </w:tc>
      </w:tr>
      <w:tr>
        <w:trPr>
          <w:cnfStyle w:val="000000100000" w:firstRow="0" w:lastRow="0" w:firstColumn="0" w:lastColumn="0" w:oddVBand="0" w:evenVBand="0" w:oddHBand="1" w:evenHBand="0" w:firstRowFirstColumn="0" w:firstRowLastColumn="0" w:lastRowFirstColumn="0" w:lastRowLastColumn="0"/>
        </w:trPr>
        <w:tc>
          <w:tcPr>
            <w:tcW w:w="6809" w:type="dxa"/>
            <w:cnfStyle w:val="001000000000" w:firstRow="0" w:lastRow="0" w:firstColumn="1" w:lastColumn="0" w:oddVBand="0" w:evenVBand="0" w:oddHBand="0" w:evenHBand="0" w:firstRowFirstColumn="0" w:firstRowLastColumn="0" w:lastRowFirstColumn="0" w:lastRowLastColumn="0"/>
            <w:tcBorders/>
            <w:shd w:color="auto" w:fill="F2F2F2" w:themeFill="background1" w:themeFillShade="f2" w:val="clear"/>
          </w:tcPr>
          <w:p>
            <w:pPr>
              <w:pStyle w:val="Normal"/>
              <w:widowControl/>
              <w:suppressAutoHyphens w:val="true"/>
              <w:spacing w:lineRule="auto" w:line="240" w:before="60" w:after="60"/>
              <w:jc w:val="left"/>
              <w:rPr>
                <w:rFonts w:ascii="Cambria" w:hAnsi="Cambria" w:cs="Arial"/>
                <w:b w:val="false"/>
                <w:bCs w:val="false"/>
                <w:sz w:val="22"/>
                <w:szCs w:val="22"/>
                <w:lang w:eastAsia="sr-Latn-RS"/>
              </w:rPr>
            </w:pPr>
            <w:r>
              <w:rPr>
                <w:rFonts w:eastAsia="Times New Roman" w:cs="Arial" w:ascii="Cambria" w:hAnsi="Cambria"/>
                <w:b w:val="false"/>
                <w:bCs w:val="false"/>
                <w:color w:val="000000"/>
                <w:kern w:val="0"/>
                <w:sz w:val="22"/>
                <w:szCs w:val="22"/>
                <w:lang w:eastAsia="sr-Latn-RS" w:bidi="ar-SA"/>
              </w:rPr>
              <w:t>Број деце обухваћене основним образовањем </w:t>
            </w:r>
          </w:p>
        </w:tc>
        <w:tc>
          <w:tcPr>
            <w:tcW w:w="1206" w:type="dxa"/>
            <w:tcBorders/>
            <w:shd w:color="auto" w:fill="F2F2F2" w:themeFill="background1" w:themeFillShade="f2" w:val="clear"/>
          </w:tcPr>
          <w:p>
            <w:pPr>
              <w:pStyle w:val="Normal"/>
              <w:widowControl/>
              <w:suppressAutoHyphens w:val="true"/>
              <w:spacing w:lineRule="auto" w:line="240" w:before="60" w:after="60"/>
              <w:jc w:val="center"/>
              <w:cnfStyle w:val="000000100000" w:firstRow="0" w:lastRow="0" w:firstColumn="0" w:lastColumn="0" w:oddVBand="0" w:evenVBand="0" w:oddHBand="1" w:evenHBand="0" w:firstRowFirstColumn="0" w:firstRowLastColumn="0" w:lastRowFirstColumn="0" w:lastRowLastColumn="0"/>
              <w:rPr>
                <w:rFonts w:ascii="Cambria" w:hAnsi="Cambria" w:cs="Arial"/>
                <w:bCs/>
                <w:sz w:val="22"/>
                <w:szCs w:val="22"/>
                <w:lang w:eastAsia="sr-Latn-RS"/>
              </w:rPr>
            </w:pPr>
            <w:r>
              <w:rPr>
                <w:rFonts w:eastAsia="Times New Roman" w:cs="Arial" w:ascii="Cambria" w:hAnsi="Cambria"/>
                <w:bCs/>
                <w:kern w:val="0"/>
                <w:sz w:val="22"/>
                <w:szCs w:val="22"/>
                <w:lang w:eastAsia="sr-Latn-RS" w:bidi="ar-SA"/>
              </w:rPr>
              <w:t>1.006</w:t>
            </w:r>
          </w:p>
        </w:tc>
        <w:tc>
          <w:tcPr>
            <w:tcW w:w="1389" w:type="dxa"/>
            <w:tcBorders/>
            <w:shd w:color="auto" w:fill="F2F2F2" w:themeFill="background1" w:themeFillShade="f2" w:val="clear"/>
          </w:tcPr>
          <w:p>
            <w:pPr>
              <w:pStyle w:val="Normal"/>
              <w:widowControl/>
              <w:suppressAutoHyphens w:val="true"/>
              <w:spacing w:lineRule="auto" w:line="240" w:before="60" w:after="60"/>
              <w:jc w:val="center"/>
              <w:cnfStyle w:val="000000100000" w:firstRow="0" w:lastRow="0" w:firstColumn="0" w:lastColumn="0" w:oddVBand="0" w:evenVBand="0" w:oddHBand="1" w:evenHBand="0" w:firstRowFirstColumn="0" w:firstRowLastColumn="0" w:lastRowFirstColumn="0" w:lastRowLastColumn="0"/>
              <w:rPr>
                <w:rFonts w:ascii="Cambria" w:hAnsi="Cambria" w:cs="Arial"/>
                <w:bCs/>
                <w:sz w:val="22"/>
                <w:szCs w:val="22"/>
                <w:lang w:eastAsia="sr-Latn-RS"/>
              </w:rPr>
            </w:pPr>
            <w:r>
              <w:rPr>
                <w:rFonts w:eastAsia="Times New Roman" w:cs="Arial" w:ascii="Cambria" w:hAnsi="Cambria"/>
                <w:bCs/>
                <w:kern w:val="0"/>
                <w:sz w:val="22"/>
                <w:szCs w:val="22"/>
                <w:lang w:eastAsia="sr-Latn-RS" w:bidi="ar-SA"/>
              </w:rPr>
              <w:t>518</w:t>
            </w:r>
          </w:p>
        </w:tc>
        <w:tc>
          <w:tcPr>
            <w:tcW w:w="1385" w:type="dxa"/>
            <w:tcBorders/>
            <w:shd w:color="auto" w:fill="F2F2F2" w:themeFill="background1" w:themeFillShade="f2" w:val="clear"/>
          </w:tcPr>
          <w:p>
            <w:pPr>
              <w:pStyle w:val="Normal"/>
              <w:widowControl/>
              <w:suppressAutoHyphens w:val="true"/>
              <w:spacing w:lineRule="auto" w:line="240" w:before="60" w:after="60"/>
              <w:ind w:firstLine="360"/>
              <w:jc w:val="left"/>
              <w:cnfStyle w:val="000000100000" w:firstRow="0" w:lastRow="0" w:firstColumn="0" w:lastColumn="0" w:oddVBand="0" w:evenVBand="0" w:oddHBand="1" w:evenHBand="0" w:firstRowFirstColumn="0" w:firstRowLastColumn="0" w:lastRowFirstColumn="0" w:lastRowLastColumn="0"/>
              <w:rPr>
                <w:rFonts w:ascii="Cambria" w:hAnsi="Cambria" w:cs="Arial"/>
                <w:bCs/>
                <w:sz w:val="22"/>
                <w:szCs w:val="22"/>
                <w:lang w:eastAsia="sr-Latn-RS"/>
              </w:rPr>
            </w:pPr>
            <w:r>
              <w:rPr>
                <w:rFonts w:eastAsia="Times New Roman" w:cs="Arial" w:ascii="Cambria" w:hAnsi="Cambria"/>
                <w:bCs/>
                <w:kern w:val="0"/>
                <w:sz w:val="22"/>
                <w:szCs w:val="22"/>
                <w:lang w:eastAsia="sr-Latn-RS" w:bidi="ar-SA"/>
              </w:rPr>
              <w:t>488</w:t>
            </w:r>
          </w:p>
        </w:tc>
      </w:tr>
      <w:tr>
        <w:trPr/>
        <w:tc>
          <w:tcPr>
            <w:tcW w:w="6809" w:type="dxa"/>
            <w:cnfStyle w:val="001000000000" w:firstRow="0" w:lastRow="0" w:firstColumn="1" w:lastColumn="0" w:oddVBand="0" w:evenVBand="0" w:oddHBand="0" w:evenHBand="0" w:firstRowFirstColumn="0" w:firstRowLastColumn="0" w:lastRowFirstColumn="0" w:lastRowLastColumn="0"/>
            <w:tcBorders/>
          </w:tcPr>
          <w:p>
            <w:pPr>
              <w:pStyle w:val="Normal"/>
              <w:widowControl/>
              <w:suppressAutoHyphens w:val="true"/>
              <w:spacing w:lineRule="auto" w:line="240" w:before="60" w:after="60"/>
              <w:jc w:val="left"/>
              <w:rPr>
                <w:rFonts w:ascii="Cambria" w:hAnsi="Cambria" w:cs="Arial"/>
                <w:b w:val="false"/>
                <w:bCs w:val="false"/>
                <w:sz w:val="22"/>
                <w:szCs w:val="22"/>
                <w:lang w:eastAsia="sr-Latn-RS"/>
              </w:rPr>
            </w:pPr>
            <w:r>
              <w:rPr>
                <w:rFonts w:eastAsia="Times New Roman" w:cs="Arial" w:ascii="Cambria" w:hAnsi="Cambria"/>
                <w:b w:val="false"/>
                <w:bCs w:val="false"/>
                <w:color w:val="000000"/>
                <w:kern w:val="0"/>
                <w:sz w:val="22"/>
                <w:szCs w:val="22"/>
                <w:lang w:eastAsia="sr-Latn-RS" w:bidi="ar-SA"/>
              </w:rPr>
              <w:t>Број деце ромске националности која су обухваћена основним образовањем </w:t>
            </w:r>
          </w:p>
        </w:tc>
        <w:tc>
          <w:tcPr>
            <w:tcW w:w="1206" w:type="dxa"/>
            <w:tcBorders/>
          </w:tcPr>
          <w:p>
            <w:pPr>
              <w:pStyle w:val="Normal"/>
              <w:widowControl/>
              <w:suppressAutoHyphens w:val="true"/>
              <w:spacing w:lineRule="auto" w:line="240" w:before="60" w:after="60"/>
              <w:jc w:val="center"/>
              <w:cnfStyle w:val="000000000000" w:firstRow="0" w:lastRow="0" w:firstColumn="0" w:lastColumn="0" w:oddVBand="0" w:evenVBand="0" w:oddHBand="0" w:evenHBand="0" w:firstRowFirstColumn="0" w:firstRowLastColumn="0" w:lastRowFirstColumn="0" w:lastRowLastColumn="0"/>
              <w:rPr>
                <w:rFonts w:ascii="Cambria" w:hAnsi="Cambria" w:cs="Arial"/>
                <w:bCs/>
                <w:sz w:val="22"/>
                <w:szCs w:val="22"/>
                <w:lang w:eastAsia="sr-Latn-RS"/>
              </w:rPr>
            </w:pPr>
            <w:r>
              <w:rPr>
                <w:rFonts w:eastAsia="Times New Roman" w:cs="Arial" w:ascii="Cambria" w:hAnsi="Cambria"/>
                <w:bCs/>
                <w:kern w:val="0"/>
                <w:sz w:val="22"/>
                <w:szCs w:val="22"/>
                <w:lang w:eastAsia="sr-Latn-RS" w:bidi="ar-SA"/>
              </w:rPr>
              <w:t>228</w:t>
            </w:r>
          </w:p>
        </w:tc>
        <w:tc>
          <w:tcPr>
            <w:tcW w:w="1389" w:type="dxa"/>
            <w:tcBorders/>
          </w:tcPr>
          <w:p>
            <w:pPr>
              <w:pStyle w:val="Normal"/>
              <w:widowControl/>
              <w:suppressAutoHyphens w:val="true"/>
              <w:spacing w:lineRule="auto" w:line="240" w:before="60" w:after="60"/>
              <w:ind w:firstLine="360"/>
              <w:jc w:val="left"/>
              <w:cnfStyle w:val="000000000000" w:firstRow="0" w:lastRow="0" w:firstColumn="0" w:lastColumn="0" w:oddVBand="0" w:evenVBand="0" w:oddHBand="0" w:evenHBand="0" w:firstRowFirstColumn="0" w:firstRowLastColumn="0" w:lastRowFirstColumn="0" w:lastRowLastColumn="0"/>
              <w:rPr>
                <w:rFonts w:ascii="Cambria" w:hAnsi="Cambria" w:cs="Arial"/>
                <w:bCs/>
                <w:sz w:val="22"/>
                <w:szCs w:val="22"/>
                <w:lang w:eastAsia="sr-Latn-RS"/>
              </w:rPr>
            </w:pPr>
            <w:r>
              <w:rPr>
                <w:rFonts w:eastAsia="Times New Roman" w:cs="Arial" w:ascii="Cambria" w:hAnsi="Cambria"/>
                <w:bCs/>
                <w:kern w:val="0"/>
                <w:sz w:val="22"/>
                <w:szCs w:val="22"/>
                <w:lang w:eastAsia="sr-Latn-RS" w:bidi="ar-SA"/>
              </w:rPr>
              <w:t>106</w:t>
            </w:r>
          </w:p>
        </w:tc>
        <w:tc>
          <w:tcPr>
            <w:tcW w:w="1385" w:type="dxa"/>
            <w:tcBorders/>
          </w:tcPr>
          <w:p>
            <w:pPr>
              <w:pStyle w:val="Normal"/>
              <w:widowControl/>
              <w:suppressAutoHyphens w:val="true"/>
              <w:spacing w:lineRule="auto" w:line="240" w:before="60" w:after="60"/>
              <w:ind w:firstLine="360"/>
              <w:jc w:val="left"/>
              <w:cnfStyle w:val="000000000000" w:firstRow="0" w:lastRow="0" w:firstColumn="0" w:lastColumn="0" w:oddVBand="0" w:evenVBand="0" w:oddHBand="0" w:evenHBand="0" w:firstRowFirstColumn="0" w:firstRowLastColumn="0" w:lastRowFirstColumn="0" w:lastRowLastColumn="0"/>
              <w:rPr>
                <w:rFonts w:ascii="Cambria" w:hAnsi="Cambria" w:cs="Arial"/>
                <w:bCs/>
                <w:sz w:val="22"/>
                <w:szCs w:val="22"/>
                <w:lang w:eastAsia="sr-Latn-RS"/>
              </w:rPr>
            </w:pPr>
            <w:r>
              <w:rPr>
                <w:rFonts w:eastAsia="Times New Roman" w:cs="Arial" w:ascii="Cambria" w:hAnsi="Cambria"/>
                <w:bCs/>
                <w:kern w:val="0"/>
                <w:sz w:val="22"/>
                <w:szCs w:val="22"/>
                <w:lang w:eastAsia="sr-Latn-RS" w:bidi="ar-SA"/>
              </w:rPr>
              <w:t>122</w:t>
            </w:r>
          </w:p>
        </w:tc>
      </w:tr>
    </w:tbl>
    <w:p>
      <w:pPr>
        <w:pStyle w:val="Normal"/>
        <w:spacing w:lineRule="auto" w:line="240" w:before="0" w:after="200"/>
        <w:jc w:val="both"/>
        <w:rPr>
          <w:rFonts w:ascii="Cambria" w:hAnsi="Cambria"/>
          <w:color w:themeColor="text1" w:val="000000"/>
          <w:shd w:fill="FFFFFF" w:val="clear"/>
        </w:rPr>
      </w:pPr>
      <w:r>
        <w:rPr>
          <w:rFonts w:ascii="Cambria" w:hAnsi="Cambria"/>
          <w:color w:themeColor="text1" w:val="000000"/>
          <w:sz w:val="22"/>
          <w:szCs w:val="22"/>
        </w:rPr>
        <w:t xml:space="preserve">       </w:t>
      </w:r>
      <w:r>
        <w:rPr>
          <w:rFonts w:ascii="Cambria" w:hAnsi="Cambria"/>
          <w:color w:themeColor="text1" w:val="000000"/>
        </w:rPr>
        <w:t xml:space="preserve">Даље, анализа показује да је у последње три школске године 13 ромских ученика престало да похађа ОШ „Јован Грчић Миленко“ Беочин, док у истом периоду није било осипања ученика у школи у Сусеку. </w:t>
      </w:r>
      <w:r>
        <w:rPr>
          <w:rFonts w:ascii="Cambria" w:hAnsi="Cambria"/>
          <w:b/>
          <w:bCs/>
          <w:color w:themeColor="text1" w:val="000000"/>
        </w:rPr>
        <w:t>Забрињавајућа је чињеница да школу напуштају превасходно девојчице, чак 11 у посматраном периоду (84,6%),</w:t>
      </w:r>
      <w:r>
        <w:rPr>
          <w:rFonts w:ascii="Cambria" w:hAnsi="Cambria"/>
          <w:color w:themeColor="text1" w:val="000000"/>
        </w:rPr>
        <w:t xml:space="preserve"> и то најчешће у VII и VIII разреду. Ово јасно указује на потребу оснаживања девојчица и рада са примарним породицама како би се оне задржале у образовном систему.  </w:t>
      </w:r>
      <w:r>
        <w:rPr>
          <w:rFonts w:ascii="Cambria" w:hAnsi="Cambria"/>
          <w:color w:themeColor="text1" w:val="000000"/>
          <w:u w:val="single"/>
        </w:rPr>
        <w:t xml:space="preserve">Међу главним </w:t>
      </w:r>
      <w:r>
        <w:rPr>
          <w:rFonts w:ascii="Cambria" w:hAnsi="Cambria"/>
          <w:color w:themeColor="text1" w:val="000000"/>
          <w:u w:val="single"/>
          <w:shd w:fill="FFFFFF" w:val="clear"/>
        </w:rPr>
        <w:t>разлозима напуштања школе су</w:t>
      </w:r>
      <w:r>
        <w:rPr>
          <w:rFonts w:ascii="Cambria" w:hAnsi="Cambria"/>
          <w:color w:themeColor="text1" w:val="000000"/>
          <w:shd w:fill="FFFFFF" w:val="clear"/>
        </w:rPr>
        <w:t>: нередовност похађања и велики број изостанака, немотивисаност ученика за наставак школовања због немогућности да прате школско градиво, незаинтересованост родитеља за образовање деце, неразумевање одређеног дела наставног кадра за инклузивно образовање и рад са децом из осетљивих група. У Беочину није заступљена пракса малолетничких бракова и то није један од разлога напуштања школе.</w:t>
      </w:r>
    </w:p>
    <w:p>
      <w:pPr>
        <w:pStyle w:val="Normal"/>
        <w:spacing w:lineRule="auto" w:line="240" w:before="0" w:after="200"/>
        <w:jc w:val="both"/>
        <w:rPr>
          <w:rFonts w:ascii="Cambria" w:hAnsi="Cambria"/>
          <w:color w:themeColor="text1" w:val="000000"/>
          <w:sz w:val="22"/>
          <w:szCs w:val="22"/>
          <w:highlight w:val="yellow"/>
        </w:rPr>
      </w:pPr>
      <w:r>
        <w:rPr>
          <w:rFonts w:cs="Arial" w:ascii="Cambria" w:hAnsi="Cambria"/>
          <w:bCs/>
          <w:i/>
          <w:iCs/>
          <w:sz w:val="20"/>
          <w:szCs w:val="20"/>
          <w:lang w:eastAsia="en-GB"/>
        </w:rPr>
        <w:t xml:space="preserve">           </w:t>
      </w:r>
      <w:r>
        <w:rPr>
          <w:rFonts w:cs="Arial" w:ascii="Cambria" w:hAnsi="Cambria"/>
          <w:bCs/>
          <w:i/>
          <w:iCs/>
          <w:sz w:val="22"/>
          <w:szCs w:val="22"/>
          <w:lang w:eastAsia="en-GB"/>
        </w:rPr>
        <w:t>Табела 4: Број ученика ромске националности који су напустили ОШ у периоду 2021 – 2024. у Беочину</w:t>
      </w:r>
    </w:p>
    <w:tbl>
      <w:tblPr>
        <w:tblStyle w:val="TableGrid"/>
        <w:tblW w:w="935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2128"/>
        <w:gridCol w:w="2554"/>
        <w:gridCol w:w="2427"/>
        <w:gridCol w:w="2245"/>
      </w:tblGrid>
      <w:tr>
        <w:trPr/>
        <w:tc>
          <w:tcPr>
            <w:tcW w:w="2128" w:type="dxa"/>
            <w:tcBorders/>
            <w:shd w:color="auto" w:fill="0070C0" w:val="clear"/>
          </w:tcPr>
          <w:p>
            <w:pPr>
              <w:pStyle w:val="Default"/>
              <w:widowControl w:val="false"/>
              <w:suppressAutoHyphens w:val="true"/>
              <w:spacing w:before="60" w:after="60"/>
              <w:jc w:val="both"/>
              <w:rPr>
                <w:rFonts w:ascii="Cambria" w:hAnsi="Cambria" w:cs="Times New Roman" w:cstheme="minorHAnsi"/>
                <w:b/>
                <w:color w:themeColor="background1" w:val="FFFFFF"/>
                <w:sz w:val="22"/>
                <w:szCs w:val="22"/>
                <w:lang w:val="sr-RS"/>
              </w:rPr>
            </w:pPr>
            <w:r>
              <w:rPr>
                <w:rFonts w:eastAsia="Times New Roman" w:cs="Times New Roman" w:ascii="Cambria" w:hAnsi="Cambria" w:cstheme="minorHAnsi"/>
                <w:b/>
                <w:color w:themeColor="background1" w:val="FFFFFF"/>
                <w:kern w:val="0"/>
                <w:sz w:val="22"/>
                <w:szCs w:val="22"/>
                <w:lang w:val="sr-RS" w:eastAsia="en-US" w:bidi="ar-SA"/>
              </w:rPr>
              <w:t>Школска година</w:t>
            </w:r>
          </w:p>
        </w:tc>
        <w:tc>
          <w:tcPr>
            <w:tcW w:w="2554" w:type="dxa"/>
            <w:tcBorders/>
            <w:shd w:color="auto" w:fill="0070C0" w:val="clear"/>
          </w:tcPr>
          <w:p>
            <w:pPr>
              <w:pStyle w:val="Default"/>
              <w:widowControl w:val="false"/>
              <w:suppressAutoHyphens w:val="true"/>
              <w:spacing w:before="60" w:after="60"/>
              <w:jc w:val="center"/>
              <w:rPr>
                <w:rFonts w:ascii="Cambria" w:hAnsi="Cambria" w:cs="Times New Roman" w:cstheme="minorHAnsi"/>
                <w:b/>
                <w:color w:themeColor="background1" w:val="FFFFFF"/>
                <w:sz w:val="22"/>
                <w:szCs w:val="22"/>
                <w:lang w:val="sr-RS"/>
              </w:rPr>
            </w:pPr>
            <w:r>
              <w:rPr>
                <w:rFonts w:eastAsia="Times New Roman" w:cs="Times New Roman" w:ascii="Cambria" w:hAnsi="Cambria" w:cstheme="minorHAnsi"/>
                <w:b/>
                <w:color w:themeColor="background1" w:val="FFFFFF"/>
                <w:kern w:val="0"/>
                <w:sz w:val="22"/>
                <w:szCs w:val="22"/>
                <w:lang w:val="sr-RS" w:eastAsia="en-US" w:bidi="ar-SA"/>
              </w:rPr>
              <w:t xml:space="preserve">Укупно </w:t>
            </w:r>
          </w:p>
        </w:tc>
        <w:tc>
          <w:tcPr>
            <w:tcW w:w="2427" w:type="dxa"/>
            <w:tcBorders/>
            <w:shd w:color="auto" w:fill="0070C0" w:val="clear"/>
          </w:tcPr>
          <w:p>
            <w:pPr>
              <w:pStyle w:val="Default"/>
              <w:widowControl w:val="false"/>
              <w:suppressAutoHyphens w:val="true"/>
              <w:spacing w:before="60" w:after="60"/>
              <w:jc w:val="center"/>
              <w:rPr>
                <w:rFonts w:ascii="Cambria" w:hAnsi="Cambria" w:cs="Times New Roman" w:cstheme="minorHAnsi"/>
                <w:b/>
                <w:color w:themeColor="background1" w:val="FFFFFF"/>
                <w:sz w:val="22"/>
                <w:szCs w:val="22"/>
                <w:lang w:val="sr-RS"/>
              </w:rPr>
            </w:pPr>
            <w:r>
              <w:rPr>
                <w:rFonts w:eastAsia="Times New Roman" w:cs="Times New Roman" w:ascii="Cambria" w:hAnsi="Cambria" w:cstheme="minorHAnsi"/>
                <w:b/>
                <w:color w:themeColor="background1" w:val="FFFFFF"/>
                <w:kern w:val="0"/>
                <w:sz w:val="22"/>
                <w:szCs w:val="22"/>
                <w:lang w:val="sr-RS" w:eastAsia="en-US" w:bidi="ar-SA"/>
              </w:rPr>
              <w:t xml:space="preserve"> </w:t>
            </w:r>
            <w:r>
              <w:rPr>
                <w:rFonts w:eastAsia="Times New Roman" w:cs="Times New Roman" w:ascii="Cambria" w:hAnsi="Cambria" w:cstheme="minorHAnsi"/>
                <w:b/>
                <w:color w:themeColor="background1" w:val="FFFFFF"/>
                <w:kern w:val="0"/>
                <w:sz w:val="22"/>
                <w:szCs w:val="22"/>
                <w:lang w:val="sr-RS" w:eastAsia="en-US" w:bidi="ar-SA"/>
              </w:rPr>
              <w:t>Девојчице</w:t>
            </w:r>
          </w:p>
        </w:tc>
        <w:tc>
          <w:tcPr>
            <w:tcW w:w="2245" w:type="dxa"/>
            <w:tcBorders/>
            <w:shd w:color="auto" w:fill="0070C0" w:val="clear"/>
          </w:tcPr>
          <w:p>
            <w:pPr>
              <w:pStyle w:val="Default"/>
              <w:widowControl w:val="false"/>
              <w:suppressAutoHyphens w:val="true"/>
              <w:spacing w:before="60" w:after="60"/>
              <w:jc w:val="center"/>
              <w:rPr>
                <w:rFonts w:ascii="Cambria" w:hAnsi="Cambria" w:cs="Times New Roman" w:cstheme="minorHAnsi"/>
                <w:b/>
                <w:color w:themeColor="background1" w:val="FFFFFF"/>
                <w:sz w:val="22"/>
                <w:szCs w:val="22"/>
                <w:lang w:val="sr-RS"/>
              </w:rPr>
            </w:pPr>
            <w:r>
              <w:rPr>
                <w:rFonts w:eastAsia="Times New Roman" w:cs="Times New Roman" w:ascii="Cambria" w:hAnsi="Cambria" w:cstheme="minorHAnsi"/>
                <w:b/>
                <w:color w:themeColor="background1" w:val="FFFFFF"/>
                <w:kern w:val="0"/>
                <w:sz w:val="22"/>
                <w:szCs w:val="22"/>
                <w:lang w:val="sr-RS" w:eastAsia="en-US" w:bidi="ar-SA"/>
              </w:rPr>
              <w:t>Дечаци</w:t>
            </w:r>
          </w:p>
        </w:tc>
      </w:tr>
      <w:tr>
        <w:trPr/>
        <w:tc>
          <w:tcPr>
            <w:tcW w:w="2128"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2021/2022.</w:t>
            </w:r>
          </w:p>
        </w:tc>
        <w:tc>
          <w:tcPr>
            <w:tcW w:w="2554"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2</w:t>
            </w:r>
          </w:p>
        </w:tc>
        <w:tc>
          <w:tcPr>
            <w:tcW w:w="2427"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2</w:t>
            </w:r>
          </w:p>
        </w:tc>
        <w:tc>
          <w:tcPr>
            <w:tcW w:w="2245"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0</w:t>
            </w:r>
          </w:p>
        </w:tc>
      </w:tr>
      <w:tr>
        <w:trPr/>
        <w:tc>
          <w:tcPr>
            <w:tcW w:w="2128"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2022/2023.</w:t>
            </w:r>
          </w:p>
        </w:tc>
        <w:tc>
          <w:tcPr>
            <w:tcW w:w="2554"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6</w:t>
            </w:r>
          </w:p>
        </w:tc>
        <w:tc>
          <w:tcPr>
            <w:tcW w:w="2427"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6</w:t>
            </w:r>
          </w:p>
        </w:tc>
        <w:tc>
          <w:tcPr>
            <w:tcW w:w="2245"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0</w:t>
            </w:r>
          </w:p>
        </w:tc>
      </w:tr>
      <w:tr>
        <w:trPr/>
        <w:tc>
          <w:tcPr>
            <w:tcW w:w="2128"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2023/2024.</w:t>
            </w:r>
          </w:p>
        </w:tc>
        <w:tc>
          <w:tcPr>
            <w:tcW w:w="2554"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5</w:t>
            </w:r>
          </w:p>
        </w:tc>
        <w:tc>
          <w:tcPr>
            <w:tcW w:w="2427"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3</w:t>
            </w:r>
          </w:p>
        </w:tc>
        <w:tc>
          <w:tcPr>
            <w:tcW w:w="2245"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2</w:t>
            </w:r>
          </w:p>
        </w:tc>
      </w:tr>
      <w:tr>
        <w:trPr/>
        <w:tc>
          <w:tcPr>
            <w:tcW w:w="2128" w:type="dxa"/>
            <w:tcBorders/>
            <w:shd w:color="auto" w:fill="855D5D" w:themeFill="accent6" w:val="clear"/>
          </w:tcPr>
          <w:p>
            <w:pPr>
              <w:pStyle w:val="Default"/>
              <w:widowControl w:val="false"/>
              <w:suppressAutoHyphens w:val="true"/>
              <w:spacing w:before="60" w:after="60"/>
              <w:jc w:val="right"/>
              <w:rPr>
                <w:rFonts w:ascii="Cambria" w:hAnsi="Cambria" w:cs="Times New Roman" w:cstheme="minorHAnsi"/>
                <w:b/>
                <w:color w:themeColor="background1" w:val="FFFFFF"/>
                <w:sz w:val="22"/>
                <w:szCs w:val="22"/>
                <w:lang w:val="sr-RS"/>
              </w:rPr>
            </w:pPr>
            <w:r>
              <w:rPr>
                <w:rFonts w:eastAsia="Times New Roman" w:cs="Times New Roman" w:ascii="Cambria" w:hAnsi="Cambria" w:cstheme="minorHAnsi"/>
                <w:b/>
                <w:color w:themeColor="background1" w:val="FFFFFF"/>
                <w:kern w:val="0"/>
                <w:sz w:val="22"/>
                <w:szCs w:val="22"/>
                <w:lang w:val="sr-RS" w:eastAsia="en-US" w:bidi="ar-SA"/>
              </w:rPr>
              <w:t>УКУПНО:</w:t>
            </w:r>
          </w:p>
        </w:tc>
        <w:tc>
          <w:tcPr>
            <w:tcW w:w="2554" w:type="dxa"/>
            <w:tcBorders/>
            <w:shd w:color="auto" w:fill="855D5D" w:themeFill="accent6" w:val="clear"/>
          </w:tcPr>
          <w:p>
            <w:pPr>
              <w:pStyle w:val="Default"/>
              <w:widowControl w:val="false"/>
              <w:suppressAutoHyphens w:val="true"/>
              <w:spacing w:before="60" w:after="60"/>
              <w:jc w:val="center"/>
              <w:rPr>
                <w:rFonts w:ascii="Cambria" w:hAnsi="Cambria" w:cs="Times New Roman" w:cstheme="minorHAnsi"/>
                <w:b/>
                <w:color w:themeColor="background1" w:val="FFFFFF"/>
                <w:sz w:val="22"/>
                <w:szCs w:val="22"/>
                <w:lang w:val="sr-RS"/>
              </w:rPr>
            </w:pPr>
            <w:r>
              <w:rPr>
                <w:rFonts w:eastAsia="Times New Roman" w:cs="Times New Roman" w:ascii="Cambria" w:hAnsi="Cambria" w:cstheme="minorHAnsi"/>
                <w:b/>
                <w:color w:themeColor="background1" w:val="FFFFFF"/>
                <w:kern w:val="0"/>
                <w:sz w:val="22"/>
                <w:szCs w:val="22"/>
                <w:lang w:val="sr-RS" w:eastAsia="en-US" w:bidi="ar-SA"/>
              </w:rPr>
              <w:t>13</w:t>
            </w:r>
          </w:p>
        </w:tc>
        <w:tc>
          <w:tcPr>
            <w:tcW w:w="2427" w:type="dxa"/>
            <w:tcBorders/>
            <w:shd w:color="auto" w:fill="855D5D" w:themeFill="accent6" w:val="clear"/>
          </w:tcPr>
          <w:p>
            <w:pPr>
              <w:pStyle w:val="Default"/>
              <w:widowControl w:val="false"/>
              <w:suppressAutoHyphens w:val="true"/>
              <w:spacing w:before="60" w:after="60"/>
              <w:jc w:val="center"/>
              <w:rPr>
                <w:rFonts w:ascii="Cambria" w:hAnsi="Cambria" w:cs="Times New Roman" w:cstheme="minorHAnsi"/>
                <w:b/>
                <w:color w:val="auto"/>
                <w:sz w:val="22"/>
                <w:szCs w:val="22"/>
                <w:lang w:val="sr-RS"/>
              </w:rPr>
            </w:pPr>
            <w:r>
              <w:rPr>
                <w:rFonts w:eastAsia="Times New Roman" w:cs="Times New Roman" w:ascii="Cambria" w:hAnsi="Cambria" w:cstheme="minorHAnsi"/>
                <w:b/>
                <w:color w:themeColor="background1" w:val="FFFFFF"/>
                <w:kern w:val="0"/>
                <w:sz w:val="22"/>
                <w:szCs w:val="22"/>
                <w:lang w:val="sr-RS" w:eastAsia="en-US" w:bidi="ar-SA"/>
              </w:rPr>
              <w:t>11</w:t>
            </w:r>
          </w:p>
        </w:tc>
        <w:tc>
          <w:tcPr>
            <w:tcW w:w="2245" w:type="dxa"/>
            <w:tcBorders/>
            <w:shd w:color="auto" w:fill="855D5D" w:themeFill="accent6" w:val="clear"/>
          </w:tcPr>
          <w:p>
            <w:pPr>
              <w:pStyle w:val="Default"/>
              <w:widowControl w:val="false"/>
              <w:suppressAutoHyphens w:val="true"/>
              <w:spacing w:before="60" w:after="60"/>
              <w:jc w:val="center"/>
              <w:rPr>
                <w:rFonts w:ascii="Cambria" w:hAnsi="Cambria" w:cs="Times New Roman" w:cstheme="minorHAnsi"/>
                <w:b/>
                <w:color w:val="auto"/>
                <w:sz w:val="22"/>
                <w:szCs w:val="22"/>
                <w:lang w:val="sr-RS"/>
              </w:rPr>
            </w:pPr>
            <w:r>
              <w:rPr>
                <w:rFonts w:eastAsia="Times New Roman" w:cs="Times New Roman" w:ascii="Cambria" w:hAnsi="Cambria" w:cstheme="minorHAnsi"/>
                <w:b/>
                <w:color w:themeColor="background1" w:val="FFFFFF"/>
                <w:kern w:val="0"/>
                <w:sz w:val="22"/>
                <w:szCs w:val="22"/>
                <w:lang w:val="sr-RS" w:eastAsia="en-US" w:bidi="ar-SA"/>
              </w:rPr>
              <w:t>2</w:t>
            </w:r>
          </w:p>
        </w:tc>
      </w:tr>
    </w:tbl>
    <w:p>
      <w:pPr>
        <w:pStyle w:val="Normal"/>
        <w:spacing w:lineRule="auto" w:line="240" w:before="0" w:after="200"/>
        <w:jc w:val="both"/>
        <w:rPr>
          <w:rFonts w:ascii="Cambria" w:hAnsi="Cambria"/>
          <w:color w:themeColor="text1" w:val="000000"/>
          <w:sz w:val="22"/>
          <w:szCs w:val="22"/>
          <w:highlight w:val="yellow"/>
        </w:rPr>
      </w:pPr>
      <w:r>
        <w:rPr>
          <w:rFonts w:ascii="Cambria" w:hAnsi="Cambria"/>
          <w:color w:themeColor="text1" w:val="000000"/>
          <w:sz w:val="22"/>
          <w:szCs w:val="22"/>
          <w:highlight w:val="yellow"/>
        </w:rPr>
      </w:r>
    </w:p>
    <w:p>
      <w:pPr>
        <w:pStyle w:val="Normal"/>
        <w:spacing w:lineRule="auto" w:line="240" w:before="0" w:after="200"/>
        <w:jc w:val="both"/>
        <w:rPr>
          <w:rFonts w:ascii="Cambria" w:hAnsi="Cambria"/>
          <w:color w:themeColor="text1" w:val="000000"/>
        </w:rPr>
      </w:pPr>
      <w:r>
        <w:rPr>
          <w:rFonts w:ascii="Cambria" w:hAnsi="Cambria"/>
          <w:color w:themeColor="text1" w:val="000000"/>
        </w:rPr>
        <w:t xml:space="preserve">      </w:t>
      </w:r>
      <w:r>
        <w:rPr>
          <w:rFonts w:cs="Arial" w:ascii="Cambria" w:hAnsi="Cambria"/>
          <w:b/>
        </w:rPr>
        <w:t xml:space="preserve">Ни у једној школи се не реализује изборни предмет Ромски језик са елементима националне културе, али постоји један наставник који поседују сертификат за извођење овог предмета. </w:t>
      </w:r>
      <w:r>
        <w:rPr>
          <w:rFonts w:cs="Arial" w:ascii="Cambria" w:hAnsi="Cambria"/>
          <w:bCs/>
        </w:rPr>
        <w:t xml:space="preserve">Од 2023. ОШ </w:t>
      </w:r>
      <w:r>
        <w:rPr>
          <w:rFonts w:ascii="Cambria" w:hAnsi="Cambria"/>
          <w:color w:themeColor="text1" w:val="000000"/>
        </w:rPr>
        <w:t>„Јован Грчић Миленко“ Беочин је учесница пројекта „Социјална инклузија за достојанствен живот Рома и других осетљивих особа у Србији 2023-2026“ који реализује Екуменска хуманитарна организација из Новог Сада, а захваљујући коме су формирани Клуб девојчица и група вршњачких едукатора против дискриминације.</w:t>
      </w:r>
    </w:p>
    <w:p>
      <w:pPr>
        <w:pStyle w:val="Normal"/>
        <w:spacing w:lineRule="auto" w:line="240" w:before="0" w:after="200"/>
        <w:jc w:val="both"/>
        <w:rPr>
          <w:rFonts w:ascii="Cambria" w:hAnsi="Cambria"/>
          <w:color w:themeColor="text1" w:val="000000"/>
        </w:rPr>
      </w:pPr>
      <w:r>
        <w:rPr>
          <w:rFonts w:ascii="Cambria" w:hAnsi="Cambria"/>
          <w:color w:themeColor="text1" w:val="000000"/>
        </w:rPr>
        <w:t xml:space="preserve">        </w:t>
      </w:r>
      <w:r>
        <w:rPr>
          <w:rFonts w:ascii="Cambria" w:hAnsi="Cambria"/>
          <w:color w:themeColor="text1" w:val="000000"/>
        </w:rPr>
        <w:t>Функционално основно образовање одраслих се не спроводи на територији општине, али филијала НСЗ Нови Сад која покрива и општину Беочин сарађује са Школом за основно образовање одраслих „Свети Сава“ Нови Сад  у коју се упућују лица без завршене основне школе са територије општине Беочин.  У периоду 2023 – 2024. није било Рома са територије општине Беочин који су похађали програм ФООО „Друга шанса“.</w:t>
      </w:r>
    </w:p>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t>3.3.3 Средње, више и високо образовање</w:t>
      </w:r>
    </w:p>
    <w:p>
      <w:pPr>
        <w:pStyle w:val="Normal"/>
        <w:spacing w:lineRule="auto" w:line="240" w:before="0" w:after="200"/>
        <w:jc w:val="both"/>
        <w:rPr>
          <w:rFonts w:ascii="Cambria" w:hAnsi="Cambria"/>
        </w:rPr>
      </w:pPr>
      <w:bookmarkStart w:id="17" w:name="_Hlk199166740"/>
      <w:r>
        <w:rPr>
          <w:rFonts w:ascii="Cambria" w:hAnsi="Cambria"/>
          <w:b/>
          <w:bCs/>
          <w:color w:themeColor="accent4" w:val="956251"/>
        </w:rPr>
        <w:t xml:space="preserve">     </w:t>
      </w:r>
      <w:r>
        <w:rPr>
          <w:rFonts w:ascii="Cambria" w:hAnsi="Cambria"/>
        </w:rPr>
        <w:t xml:space="preserve">У општини Беочин не постоје средње школе, па ученици након завршене основне школе своје образовање углавном настављају у Новом Саду, који се налази на 18 км удаљености од Беочина и са којим је добро повезан линијама јавног саобраћаја. </w:t>
      </w:r>
      <w:r>
        <w:rPr>
          <w:rFonts w:ascii="Cambria" w:hAnsi="Cambria"/>
          <w:b/>
          <w:bCs/>
        </w:rPr>
        <w:t xml:space="preserve">Број младих обухваћених средњошколским образовањем у школској 2023/24. год. је износио 326 ученика, међу којима су била 72 ученика ромске националности (22,1%) што је далеко изнад националног просека. </w:t>
      </w:r>
      <w:r>
        <w:rPr>
          <w:rFonts w:ascii="Cambria" w:hAnsi="Cambria"/>
        </w:rPr>
        <w:t xml:space="preserve"> Међу ученицима средњих школа су 43 девојчице и 29 дечака ромске националности. Највећа заинтересованост ромских средњошколаца је за похађање следећих школа: Саобраћајна школа „Пинки“ Нови Сад, Средња машинска школа Нови Сад, Техничка школа „Павле Савић“ Нови Сад,  Медицинска школа „7. април“ у Новом Саду.</w:t>
      </w:r>
    </w:p>
    <w:p>
      <w:pPr>
        <w:pStyle w:val="Normal"/>
        <w:spacing w:lineRule="atLeast" w:line="20" w:beforeAutospacing="1" w:afterAutospacing="1"/>
        <w:contextualSpacing/>
        <w:rPr>
          <w:rFonts w:ascii="Cambria" w:hAnsi="Cambria" w:cs="Arial"/>
          <w:b/>
          <w:bCs/>
          <w:sz w:val="22"/>
          <w:szCs w:val="22"/>
          <w:lang w:eastAsia="sr-Latn-CS"/>
        </w:rPr>
      </w:pPr>
      <w:r>
        <w:rPr>
          <w:rFonts w:cs="Arial" w:ascii="Cambria" w:hAnsi="Cambria"/>
          <w:bCs/>
          <w:i/>
          <w:iCs/>
          <w:sz w:val="22"/>
          <w:szCs w:val="22"/>
          <w:lang w:eastAsia="en-GB"/>
        </w:rPr>
        <w:t>Табела 5: Број младих ромске националности обухваћених средњошколским образовањем у школској 2023/24. години у Беочину</w:t>
      </w:r>
    </w:p>
    <w:tbl>
      <w:tblPr>
        <w:tblStyle w:val="TableGridLight"/>
        <w:tblW w:w="1079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860"/>
        <w:gridCol w:w="1205"/>
        <w:gridCol w:w="1390"/>
        <w:gridCol w:w="1334"/>
      </w:tblGrid>
      <w:tr>
        <w:trPr>
          <w:trHeight w:val="725" w:hRule="atLeast"/>
        </w:trPr>
        <w:tc>
          <w:tcPr>
            <w:tcW w:w="6860" w:type="dxa"/>
            <w:tcBorders/>
            <w:shd w:color="auto" w:fill="0070C0" w:val="clear"/>
          </w:tcPr>
          <w:p>
            <w:pPr>
              <w:pStyle w:val="Normal"/>
              <w:widowControl/>
              <w:suppressAutoHyphens w:val="true"/>
              <w:spacing w:lineRule="auto" w:line="240" w:before="0" w:after="0"/>
              <w:ind w:firstLine="360"/>
              <w:jc w:val="center"/>
              <w:rPr>
                <w:rFonts w:ascii="Cambria" w:hAnsi="Cambria" w:cs="Arial"/>
                <w:b/>
                <w:color w:themeColor="background1" w:val="FFFFFF"/>
                <w:sz w:val="22"/>
                <w:szCs w:val="22"/>
                <w:lang w:eastAsia="sr-Latn-RS"/>
              </w:rPr>
            </w:pPr>
            <w:r>
              <w:rPr>
                <w:rFonts w:eastAsia="Times New Roman" w:cs="Arial" w:ascii="Cambria" w:hAnsi="Cambria"/>
                <w:b/>
                <w:color w:themeColor="background1" w:val="FFFFFF"/>
                <w:kern w:val="0"/>
                <w:sz w:val="22"/>
                <w:szCs w:val="22"/>
                <w:lang w:eastAsia="sr-Latn-RS" w:bidi="ar-SA"/>
              </w:rPr>
              <w:t>Назив индикатора</w:t>
            </w:r>
          </w:p>
        </w:tc>
        <w:tc>
          <w:tcPr>
            <w:tcW w:w="1205" w:type="dxa"/>
            <w:tcBorders/>
            <w:shd w:color="auto" w:fill="0070C0" w:val="clear"/>
          </w:tcPr>
          <w:p>
            <w:pPr>
              <w:pStyle w:val="Normal"/>
              <w:widowControl/>
              <w:suppressAutoHyphens w:val="true"/>
              <w:spacing w:lineRule="auto" w:line="240" w:before="0" w:after="0"/>
              <w:jc w:val="center"/>
              <w:rPr>
                <w:rFonts w:ascii="Cambria" w:hAnsi="Cambria" w:cs="Arial"/>
                <w:b/>
                <w:color w:themeColor="background1" w:val="FFFFFF"/>
                <w:sz w:val="22"/>
                <w:szCs w:val="22"/>
                <w:lang w:eastAsia="sr-Latn-RS"/>
              </w:rPr>
            </w:pPr>
            <w:r>
              <w:rPr>
                <w:rFonts w:eastAsia="Times New Roman" w:cs="Arial" w:ascii="Cambria" w:hAnsi="Cambria"/>
                <w:b/>
                <w:color w:themeColor="background1" w:val="FFFFFF"/>
                <w:kern w:val="0"/>
                <w:sz w:val="22"/>
                <w:szCs w:val="22"/>
                <w:lang w:eastAsia="sr-Latn-RS" w:bidi="ar-SA"/>
              </w:rPr>
              <w:t>Укупан број ученика</w:t>
            </w:r>
          </w:p>
        </w:tc>
        <w:tc>
          <w:tcPr>
            <w:tcW w:w="1390" w:type="dxa"/>
            <w:tcBorders/>
            <w:shd w:color="auto" w:fill="0070C0" w:val="clear"/>
          </w:tcPr>
          <w:p>
            <w:pPr>
              <w:pStyle w:val="Normal"/>
              <w:widowControl/>
              <w:suppressAutoHyphens w:val="true"/>
              <w:spacing w:lineRule="auto" w:line="240" w:before="0" w:after="0"/>
              <w:jc w:val="center"/>
              <w:rPr>
                <w:rFonts w:ascii="Cambria" w:hAnsi="Cambria" w:cs="Arial"/>
                <w:b/>
                <w:color w:themeColor="background1" w:val="FFFFFF"/>
                <w:sz w:val="22"/>
                <w:szCs w:val="22"/>
                <w:lang w:eastAsia="sr-Latn-RS"/>
              </w:rPr>
            </w:pPr>
            <w:r>
              <w:rPr>
                <w:rFonts w:eastAsia="Times New Roman" w:cs="Arial" w:ascii="Cambria" w:hAnsi="Cambria"/>
                <w:b/>
                <w:color w:themeColor="background1" w:val="FFFFFF"/>
                <w:kern w:val="0"/>
                <w:sz w:val="22"/>
                <w:szCs w:val="22"/>
                <w:lang w:eastAsia="sr-Latn-RS" w:bidi="ar-SA"/>
              </w:rPr>
              <w:t>Број девојчица</w:t>
            </w:r>
          </w:p>
        </w:tc>
        <w:tc>
          <w:tcPr>
            <w:tcW w:w="1334" w:type="dxa"/>
            <w:tcBorders/>
            <w:shd w:color="auto" w:fill="0070C0" w:val="clear"/>
          </w:tcPr>
          <w:p>
            <w:pPr>
              <w:pStyle w:val="Normal"/>
              <w:widowControl/>
              <w:suppressAutoHyphens w:val="true"/>
              <w:spacing w:lineRule="auto" w:line="240" w:before="0" w:after="0"/>
              <w:jc w:val="center"/>
              <w:rPr>
                <w:rFonts w:ascii="Cambria" w:hAnsi="Cambria" w:cs="Arial"/>
                <w:b/>
                <w:color w:themeColor="background1" w:val="FFFFFF"/>
                <w:sz w:val="22"/>
                <w:szCs w:val="22"/>
                <w:lang w:eastAsia="sr-Latn-RS"/>
              </w:rPr>
            </w:pPr>
            <w:r>
              <w:rPr>
                <w:rFonts w:eastAsia="Times New Roman" w:cs="Arial" w:ascii="Cambria" w:hAnsi="Cambria"/>
                <w:b/>
                <w:color w:themeColor="background1" w:val="FFFFFF"/>
                <w:kern w:val="0"/>
                <w:sz w:val="22"/>
                <w:szCs w:val="22"/>
                <w:lang w:eastAsia="sr-Latn-RS" w:bidi="ar-SA"/>
              </w:rPr>
              <w:t>Број дечака</w:t>
            </w:r>
          </w:p>
        </w:tc>
      </w:tr>
      <w:tr>
        <w:trPr/>
        <w:tc>
          <w:tcPr>
            <w:tcW w:w="6860" w:type="dxa"/>
            <w:tcBorders/>
          </w:tcPr>
          <w:p>
            <w:pPr>
              <w:pStyle w:val="Normal"/>
              <w:widowControl/>
              <w:suppressAutoHyphens w:val="true"/>
              <w:spacing w:lineRule="auto" w:line="240" w:before="60" w:after="60"/>
              <w:jc w:val="left"/>
              <w:rPr>
                <w:rFonts w:ascii="Cambria" w:hAnsi="Cambria" w:cs="Arial"/>
                <w:b/>
                <w:bCs/>
                <w:sz w:val="22"/>
                <w:szCs w:val="22"/>
                <w:lang w:eastAsia="sr-Latn-RS"/>
              </w:rPr>
            </w:pPr>
            <w:r>
              <w:rPr>
                <w:rFonts w:eastAsia="Times New Roman" w:cs="Arial" w:ascii="Cambria" w:hAnsi="Cambria"/>
                <w:bCs/>
                <w:kern w:val="0"/>
                <w:sz w:val="22"/>
                <w:szCs w:val="22"/>
                <w:lang w:eastAsia="sr-Latn-RS" w:bidi="ar-SA"/>
              </w:rPr>
              <w:t>Број деце обухваћене средњошколским  образовањем </w:t>
            </w:r>
          </w:p>
        </w:tc>
        <w:tc>
          <w:tcPr>
            <w:tcW w:w="1205" w:type="dxa"/>
            <w:tcBorders/>
          </w:tcPr>
          <w:p>
            <w:pPr>
              <w:pStyle w:val="Normal"/>
              <w:widowControl/>
              <w:suppressAutoHyphens w:val="true"/>
              <w:spacing w:lineRule="auto" w:line="240" w:before="60" w:after="60"/>
              <w:jc w:val="center"/>
              <w:rPr>
                <w:rFonts w:ascii="Cambria" w:hAnsi="Cambria" w:cs="Times New Roman" w:cstheme="majorHAnsi"/>
                <w:bCs/>
                <w:sz w:val="22"/>
                <w:szCs w:val="22"/>
                <w:lang w:eastAsia="sr-Latn-RS"/>
              </w:rPr>
            </w:pPr>
            <w:r>
              <w:rPr>
                <w:rFonts w:eastAsia="Times New Roman" w:cs="Times New Roman" w:ascii="Cambria" w:hAnsi="Cambria" w:cstheme="majorHAnsi"/>
                <w:bCs/>
                <w:kern w:val="0"/>
                <w:sz w:val="22"/>
                <w:szCs w:val="22"/>
                <w:lang w:eastAsia="sr-Latn-RS" w:bidi="ar-SA"/>
              </w:rPr>
              <w:t>326</w:t>
            </w:r>
          </w:p>
        </w:tc>
        <w:tc>
          <w:tcPr>
            <w:tcW w:w="1390" w:type="dxa"/>
            <w:tcBorders/>
          </w:tcPr>
          <w:p>
            <w:pPr>
              <w:pStyle w:val="Normal"/>
              <w:widowControl/>
              <w:suppressAutoHyphens w:val="true"/>
              <w:spacing w:lineRule="auto" w:line="240" w:before="60" w:after="60"/>
              <w:jc w:val="center"/>
              <w:rPr>
                <w:rFonts w:ascii="Cambria" w:hAnsi="Cambria" w:cs="Times New Roman" w:cstheme="majorHAnsi"/>
                <w:bCs/>
                <w:sz w:val="22"/>
                <w:szCs w:val="22"/>
                <w:lang w:eastAsia="sr-Latn-RS"/>
              </w:rPr>
            </w:pPr>
            <w:r>
              <w:rPr>
                <w:rFonts w:eastAsia="Times New Roman" w:cs="Times New Roman" w:ascii="Cambria" w:hAnsi="Cambria" w:cstheme="majorHAnsi"/>
                <w:bCs/>
                <w:kern w:val="0"/>
                <w:sz w:val="22"/>
                <w:szCs w:val="22"/>
                <w:lang w:eastAsia="sr-Latn-RS" w:bidi="ar-SA"/>
              </w:rPr>
              <w:t>174</w:t>
            </w:r>
          </w:p>
        </w:tc>
        <w:tc>
          <w:tcPr>
            <w:tcW w:w="1334" w:type="dxa"/>
            <w:tcBorders/>
          </w:tcPr>
          <w:p>
            <w:pPr>
              <w:pStyle w:val="Normal"/>
              <w:widowControl/>
              <w:suppressAutoHyphens w:val="true"/>
              <w:spacing w:lineRule="auto" w:line="240" w:before="60" w:after="60"/>
              <w:ind w:firstLine="360"/>
              <w:jc w:val="left"/>
              <w:rPr>
                <w:rFonts w:ascii="Cambria" w:hAnsi="Cambria" w:cs="Times New Roman" w:cstheme="majorHAnsi"/>
                <w:bCs/>
                <w:sz w:val="22"/>
                <w:szCs w:val="22"/>
                <w:lang w:eastAsia="sr-Latn-RS"/>
              </w:rPr>
            </w:pPr>
            <w:r>
              <w:rPr>
                <w:rFonts w:eastAsia="Times New Roman" w:cs="Times New Roman" w:ascii="Cambria" w:hAnsi="Cambria" w:cstheme="majorHAnsi"/>
                <w:bCs/>
                <w:kern w:val="0"/>
                <w:sz w:val="22"/>
                <w:szCs w:val="22"/>
                <w:lang w:eastAsia="sr-Latn-RS" w:bidi="ar-SA"/>
              </w:rPr>
              <w:t xml:space="preserve">  </w:t>
            </w:r>
            <w:r>
              <w:rPr>
                <w:rFonts w:eastAsia="Times New Roman" w:cs="Times New Roman" w:ascii="Cambria" w:hAnsi="Cambria" w:cstheme="majorHAnsi"/>
                <w:bCs/>
                <w:kern w:val="0"/>
                <w:sz w:val="22"/>
                <w:szCs w:val="22"/>
                <w:lang w:eastAsia="sr-Latn-RS" w:bidi="ar-SA"/>
              </w:rPr>
              <w:t>152</w:t>
            </w:r>
          </w:p>
        </w:tc>
      </w:tr>
      <w:tr>
        <w:trPr/>
        <w:tc>
          <w:tcPr>
            <w:tcW w:w="6860" w:type="dxa"/>
            <w:tcBorders>
              <w:bottom w:val="single" w:sz="4" w:space="0" w:color="000000"/>
            </w:tcBorders>
          </w:tcPr>
          <w:p>
            <w:pPr>
              <w:pStyle w:val="Normal"/>
              <w:widowControl/>
              <w:suppressAutoHyphens w:val="true"/>
              <w:spacing w:lineRule="auto" w:line="240" w:before="60" w:after="60"/>
              <w:jc w:val="left"/>
              <w:rPr>
                <w:rFonts w:ascii="Cambria" w:hAnsi="Cambria" w:cs="Arial"/>
                <w:b/>
                <w:bCs/>
                <w:sz w:val="22"/>
                <w:szCs w:val="22"/>
                <w:lang w:eastAsia="sr-Latn-RS"/>
              </w:rPr>
            </w:pPr>
            <w:r>
              <w:rPr>
                <w:rFonts w:eastAsia="Times New Roman" w:cs="Arial" w:ascii="Cambria" w:hAnsi="Cambria"/>
                <w:bCs/>
                <w:kern w:val="0"/>
                <w:sz w:val="22"/>
                <w:szCs w:val="22"/>
                <w:lang w:eastAsia="sr-Latn-RS" w:bidi="ar-SA"/>
              </w:rPr>
              <w:t>Број деце ромске националности која су обухваћена средњошколским образовањем </w:t>
            </w:r>
          </w:p>
        </w:tc>
        <w:tc>
          <w:tcPr>
            <w:tcW w:w="1205" w:type="dxa"/>
            <w:tcBorders>
              <w:bottom w:val="single" w:sz="4" w:space="0" w:color="000000"/>
            </w:tcBorders>
          </w:tcPr>
          <w:p>
            <w:pPr>
              <w:pStyle w:val="Normal"/>
              <w:widowControl/>
              <w:suppressAutoHyphens w:val="true"/>
              <w:spacing w:lineRule="auto" w:line="240" w:before="60" w:after="60"/>
              <w:jc w:val="center"/>
              <w:rPr>
                <w:rFonts w:ascii="Cambria" w:hAnsi="Cambria" w:cs="Times New Roman" w:cstheme="majorHAnsi"/>
                <w:bCs/>
                <w:sz w:val="22"/>
                <w:szCs w:val="22"/>
                <w:lang w:eastAsia="sr-Latn-RS"/>
              </w:rPr>
            </w:pPr>
            <w:r>
              <w:rPr>
                <w:rFonts w:eastAsia="Times New Roman" w:cs="Times New Roman" w:ascii="Cambria" w:hAnsi="Cambria" w:cstheme="majorHAnsi"/>
                <w:bCs/>
                <w:kern w:val="0"/>
                <w:sz w:val="22"/>
                <w:szCs w:val="22"/>
                <w:lang w:eastAsia="sr-Latn-RS" w:bidi="ar-SA"/>
              </w:rPr>
              <w:t>72</w:t>
            </w:r>
          </w:p>
        </w:tc>
        <w:tc>
          <w:tcPr>
            <w:tcW w:w="1390" w:type="dxa"/>
            <w:tcBorders>
              <w:bottom w:val="single" w:sz="4" w:space="0" w:color="000000"/>
            </w:tcBorders>
          </w:tcPr>
          <w:p>
            <w:pPr>
              <w:pStyle w:val="Normal"/>
              <w:widowControl/>
              <w:suppressAutoHyphens w:val="true"/>
              <w:spacing w:lineRule="auto" w:line="240" w:before="60" w:after="60"/>
              <w:ind w:firstLine="360"/>
              <w:jc w:val="left"/>
              <w:rPr>
                <w:rFonts w:ascii="Cambria" w:hAnsi="Cambria" w:cs="Times New Roman" w:cstheme="majorHAnsi"/>
                <w:bCs/>
                <w:sz w:val="22"/>
                <w:szCs w:val="22"/>
                <w:lang w:eastAsia="sr-Latn-RS"/>
              </w:rPr>
            </w:pPr>
            <w:r>
              <w:rPr>
                <w:rFonts w:eastAsia="Times New Roman" w:cs="Times New Roman" w:ascii="Cambria" w:hAnsi="Cambria" w:cstheme="majorHAnsi"/>
                <w:bCs/>
                <w:kern w:val="0"/>
                <w:sz w:val="22"/>
                <w:szCs w:val="22"/>
                <w:lang w:eastAsia="en-US" w:bidi="ar-SA"/>
              </w:rPr>
              <w:t xml:space="preserve">  </w:t>
            </w:r>
            <w:r>
              <w:rPr>
                <w:rFonts w:eastAsia="Times New Roman" w:cs="Times New Roman" w:ascii="Cambria" w:hAnsi="Cambria" w:cstheme="majorHAnsi"/>
                <w:bCs/>
                <w:kern w:val="0"/>
                <w:sz w:val="22"/>
                <w:szCs w:val="22"/>
                <w:lang w:eastAsia="en-US" w:bidi="ar-SA"/>
              </w:rPr>
              <w:t>43</w:t>
            </w:r>
          </w:p>
        </w:tc>
        <w:tc>
          <w:tcPr>
            <w:tcW w:w="1334" w:type="dxa"/>
            <w:tcBorders>
              <w:bottom w:val="single" w:sz="4" w:space="0" w:color="000000"/>
            </w:tcBorders>
          </w:tcPr>
          <w:p>
            <w:pPr>
              <w:pStyle w:val="Normal"/>
              <w:widowControl/>
              <w:suppressAutoHyphens w:val="true"/>
              <w:spacing w:lineRule="auto" w:line="240" w:before="60" w:after="60"/>
              <w:ind w:firstLine="360"/>
              <w:jc w:val="left"/>
              <w:rPr>
                <w:rFonts w:ascii="Cambria" w:hAnsi="Cambria" w:cs="Times New Roman" w:cstheme="majorHAnsi"/>
                <w:bCs/>
                <w:sz w:val="22"/>
                <w:szCs w:val="22"/>
                <w:lang w:eastAsia="sr-Latn-RS"/>
              </w:rPr>
            </w:pPr>
            <w:r>
              <w:rPr>
                <w:rFonts w:eastAsia="Times New Roman" w:cs="Times New Roman" w:ascii="Cambria" w:hAnsi="Cambria" w:cstheme="majorHAnsi"/>
                <w:bCs/>
                <w:kern w:val="0"/>
                <w:sz w:val="22"/>
                <w:szCs w:val="22"/>
                <w:lang w:eastAsia="en-US" w:bidi="ar-SA"/>
              </w:rPr>
              <w:t xml:space="preserve"> </w:t>
            </w:r>
            <w:r>
              <w:rPr>
                <w:rFonts w:eastAsia="Times New Roman" w:cs="Times New Roman" w:ascii="Cambria" w:hAnsi="Cambria" w:cstheme="majorHAnsi"/>
                <w:bCs/>
                <w:kern w:val="0"/>
                <w:sz w:val="22"/>
                <w:szCs w:val="22"/>
                <w:lang w:eastAsia="en-US" w:bidi="ar-SA"/>
              </w:rPr>
              <w:t>29</w:t>
            </w:r>
          </w:p>
        </w:tc>
      </w:tr>
    </w:tbl>
    <w:p>
      <w:pPr>
        <w:pStyle w:val="Normal"/>
        <w:spacing w:lineRule="auto" w:line="240" w:before="0" w:after="60"/>
        <w:jc w:val="both"/>
        <w:rPr>
          <w:rFonts w:ascii="Cambria" w:hAnsi="Cambria" w:cs="Arial"/>
          <w:b/>
          <w:bCs/>
          <w:i/>
          <w:i/>
          <w:sz w:val="22"/>
          <w:szCs w:val="22"/>
        </w:rPr>
      </w:pPr>
      <w:r>
        <w:rPr>
          <w:rFonts w:cs="Arial" w:ascii="Cambria" w:hAnsi="Cambria"/>
          <w:bCs/>
          <w:i/>
          <w:sz w:val="22"/>
          <w:szCs w:val="22"/>
        </w:rPr>
        <w:t>Извор: Упитник за прикупљање података за потребе израде ЛАП-а за социјалну инклузију Рома и Ромкиња</w:t>
      </w:r>
    </w:p>
    <w:p>
      <w:pPr>
        <w:pStyle w:val="Normal"/>
        <w:spacing w:lineRule="auto" w:line="240" w:before="0" w:after="200"/>
        <w:jc w:val="both"/>
        <w:rPr>
          <w:rFonts w:ascii="Cambria" w:hAnsi="Cambria"/>
          <w:sz w:val="22"/>
          <w:szCs w:val="22"/>
        </w:rPr>
      </w:pPr>
      <w:r>
        <w:rPr>
          <w:rFonts w:ascii="Cambria" w:hAnsi="Cambria"/>
          <w:sz w:val="22"/>
          <w:szCs w:val="22"/>
        </w:rPr>
        <w:t xml:space="preserve">     </w:t>
      </w:r>
    </w:p>
    <w:p>
      <w:pPr>
        <w:pStyle w:val="Normal"/>
        <w:spacing w:lineRule="auto" w:line="240" w:before="0" w:after="200"/>
        <w:jc w:val="both"/>
        <w:rPr>
          <w:rFonts w:ascii="Cambria" w:hAnsi="Cambria"/>
        </w:rPr>
      </w:pPr>
      <w:r>
        <w:rPr>
          <w:rFonts w:ascii="Cambria" w:hAnsi="Cambria"/>
        </w:rPr>
        <w:t xml:space="preserve">        </w:t>
      </w:r>
      <w:r>
        <w:rPr>
          <w:rFonts w:ascii="Cambria" w:hAnsi="Cambria"/>
        </w:rPr>
        <w:t xml:space="preserve">Висока стопа наставка образовања и уписавања средњих школа је омогућена и захваљујући примени афирамтивних мера приликом уписа у средње школе. </w:t>
      </w:r>
      <w:r>
        <w:rPr>
          <w:rFonts w:ascii="Cambria" w:hAnsi="Cambria"/>
          <w:b/>
          <w:bCs/>
        </w:rPr>
        <w:t xml:space="preserve">Анализа показује да готово сви ромски ученици средњу школу уписују применом афирмативних мера, </w:t>
      </w:r>
      <w:r>
        <w:rPr>
          <w:rFonts w:ascii="Cambria" w:hAnsi="Cambria"/>
        </w:rPr>
        <w:t>па је тако у последње три школске године укупно 80 младих из Беочина уписало средње школе захваљујући овим мерама.</w:t>
      </w:r>
    </w:p>
    <w:p>
      <w:pPr>
        <w:pStyle w:val="Normal"/>
        <w:spacing w:lineRule="auto" w:line="240" w:before="0" w:after="200"/>
        <w:jc w:val="both"/>
        <w:rPr>
          <w:rFonts w:ascii="Cambria" w:hAnsi="Cambria"/>
          <w:color w:themeColor="text1" w:val="000000"/>
          <w:sz w:val="22"/>
          <w:szCs w:val="22"/>
          <w:highlight w:val="yellow"/>
        </w:rPr>
      </w:pPr>
      <w:r>
        <w:rPr>
          <w:rFonts w:cs="Arial" w:ascii="Cambria" w:hAnsi="Cambria"/>
          <w:bCs/>
          <w:i/>
          <w:iCs/>
          <w:sz w:val="22"/>
          <w:szCs w:val="22"/>
          <w:lang w:eastAsia="en-GB"/>
        </w:rPr>
        <w:t xml:space="preserve">Табела 6: Број ученика ромске националности из Беочина који су уписали средњу школу применом афирмативних мера  у последње три школске године </w:t>
      </w:r>
    </w:p>
    <w:tbl>
      <w:tblPr>
        <w:tblStyle w:val="TableGrid"/>
        <w:tblW w:w="9776"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2128"/>
        <w:gridCol w:w="2971"/>
        <w:gridCol w:w="2012"/>
        <w:gridCol w:w="2664"/>
      </w:tblGrid>
      <w:tr>
        <w:trPr/>
        <w:tc>
          <w:tcPr>
            <w:tcW w:w="2128" w:type="dxa"/>
            <w:tcBorders/>
            <w:shd w:color="auto" w:fill="0070C0" w:val="clear"/>
          </w:tcPr>
          <w:p>
            <w:pPr>
              <w:pStyle w:val="Default"/>
              <w:widowControl w:val="false"/>
              <w:suppressAutoHyphens w:val="true"/>
              <w:spacing w:before="60" w:after="60"/>
              <w:jc w:val="both"/>
              <w:rPr>
                <w:rFonts w:ascii="Cambria" w:hAnsi="Cambria" w:cs="Times New Roman" w:cstheme="minorHAnsi"/>
                <w:b/>
                <w:color w:themeColor="background1" w:val="FFFFFF"/>
                <w:sz w:val="22"/>
                <w:szCs w:val="22"/>
                <w:lang w:val="sr-RS"/>
              </w:rPr>
            </w:pPr>
            <w:r>
              <w:rPr>
                <w:rFonts w:eastAsia="Times New Roman" w:cs="Times New Roman" w:ascii="Cambria" w:hAnsi="Cambria" w:cstheme="minorHAnsi"/>
                <w:b/>
                <w:color w:themeColor="background1" w:val="FFFFFF"/>
                <w:kern w:val="0"/>
                <w:sz w:val="22"/>
                <w:szCs w:val="22"/>
                <w:lang w:val="sr-RS" w:eastAsia="en-US" w:bidi="ar-SA"/>
              </w:rPr>
              <w:t>Школска година</w:t>
            </w:r>
          </w:p>
        </w:tc>
        <w:tc>
          <w:tcPr>
            <w:tcW w:w="2971" w:type="dxa"/>
            <w:tcBorders/>
            <w:shd w:color="auto" w:fill="0070C0" w:val="clear"/>
          </w:tcPr>
          <w:p>
            <w:pPr>
              <w:pStyle w:val="Default"/>
              <w:widowControl w:val="false"/>
              <w:suppressAutoHyphens w:val="true"/>
              <w:spacing w:before="60" w:after="60"/>
              <w:jc w:val="center"/>
              <w:rPr>
                <w:rFonts w:ascii="Cambria" w:hAnsi="Cambria" w:cs="Times New Roman" w:cstheme="minorHAnsi"/>
                <w:b/>
                <w:color w:themeColor="background1" w:val="FFFFFF"/>
                <w:sz w:val="22"/>
                <w:szCs w:val="22"/>
                <w:lang w:val="sr-RS"/>
              </w:rPr>
            </w:pPr>
            <w:r>
              <w:rPr>
                <w:rFonts w:eastAsia="Times New Roman" w:cs="Times New Roman" w:ascii="Cambria" w:hAnsi="Cambria" w:cstheme="minorHAnsi"/>
                <w:b/>
                <w:color w:themeColor="background1" w:val="FFFFFF"/>
                <w:kern w:val="0"/>
                <w:sz w:val="22"/>
                <w:szCs w:val="22"/>
                <w:lang w:val="sr-RS" w:eastAsia="en-US" w:bidi="ar-SA"/>
              </w:rPr>
              <w:t xml:space="preserve">Укупно </w:t>
            </w:r>
          </w:p>
        </w:tc>
        <w:tc>
          <w:tcPr>
            <w:tcW w:w="2012" w:type="dxa"/>
            <w:tcBorders/>
            <w:shd w:color="auto" w:fill="0070C0" w:val="clear"/>
          </w:tcPr>
          <w:p>
            <w:pPr>
              <w:pStyle w:val="Default"/>
              <w:widowControl w:val="false"/>
              <w:suppressAutoHyphens w:val="true"/>
              <w:spacing w:before="60" w:after="60"/>
              <w:jc w:val="center"/>
              <w:rPr>
                <w:rFonts w:ascii="Cambria" w:hAnsi="Cambria" w:cs="Times New Roman" w:cstheme="minorHAnsi"/>
                <w:b/>
                <w:color w:themeColor="background1" w:val="FFFFFF"/>
                <w:sz w:val="22"/>
                <w:szCs w:val="22"/>
                <w:lang w:val="sr-RS"/>
              </w:rPr>
            </w:pPr>
            <w:r>
              <w:rPr>
                <w:rFonts w:eastAsia="Times New Roman" w:cs="Times New Roman" w:ascii="Cambria" w:hAnsi="Cambria" w:cstheme="minorHAnsi"/>
                <w:b/>
                <w:color w:themeColor="background1" w:val="FFFFFF"/>
                <w:kern w:val="0"/>
                <w:sz w:val="22"/>
                <w:szCs w:val="22"/>
                <w:lang w:val="sr-RS" w:eastAsia="en-US" w:bidi="ar-SA"/>
              </w:rPr>
              <w:t xml:space="preserve"> </w:t>
            </w:r>
            <w:r>
              <w:rPr>
                <w:rFonts w:eastAsia="Times New Roman" w:cs="Times New Roman" w:ascii="Cambria" w:hAnsi="Cambria" w:cstheme="minorHAnsi"/>
                <w:b/>
                <w:color w:themeColor="background1" w:val="FFFFFF"/>
                <w:kern w:val="0"/>
                <w:sz w:val="22"/>
                <w:szCs w:val="22"/>
                <w:lang w:val="sr-RS" w:eastAsia="en-US" w:bidi="ar-SA"/>
              </w:rPr>
              <w:t>Девојчице</w:t>
            </w:r>
          </w:p>
        </w:tc>
        <w:tc>
          <w:tcPr>
            <w:tcW w:w="2664" w:type="dxa"/>
            <w:tcBorders/>
            <w:shd w:color="auto" w:fill="0070C0" w:val="clear"/>
          </w:tcPr>
          <w:p>
            <w:pPr>
              <w:pStyle w:val="Default"/>
              <w:widowControl w:val="false"/>
              <w:suppressAutoHyphens w:val="true"/>
              <w:spacing w:before="60" w:after="60"/>
              <w:jc w:val="center"/>
              <w:rPr>
                <w:rFonts w:ascii="Cambria" w:hAnsi="Cambria" w:cs="Times New Roman" w:cstheme="minorHAnsi"/>
                <w:b/>
                <w:color w:themeColor="background1" w:val="FFFFFF"/>
                <w:sz w:val="22"/>
                <w:szCs w:val="22"/>
                <w:lang w:val="sr-RS"/>
              </w:rPr>
            </w:pPr>
            <w:r>
              <w:rPr>
                <w:rFonts w:eastAsia="Times New Roman" w:cs="Times New Roman" w:ascii="Cambria" w:hAnsi="Cambria" w:cstheme="minorHAnsi"/>
                <w:b/>
                <w:color w:themeColor="background1" w:val="FFFFFF"/>
                <w:kern w:val="0"/>
                <w:sz w:val="22"/>
                <w:szCs w:val="22"/>
                <w:lang w:val="sr-RS" w:eastAsia="en-US" w:bidi="ar-SA"/>
              </w:rPr>
              <w:t>Дечаци</w:t>
            </w:r>
          </w:p>
        </w:tc>
      </w:tr>
      <w:tr>
        <w:trPr/>
        <w:tc>
          <w:tcPr>
            <w:tcW w:w="2128"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2021/2022.</w:t>
            </w:r>
          </w:p>
        </w:tc>
        <w:tc>
          <w:tcPr>
            <w:tcW w:w="2971"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28</w:t>
            </w:r>
          </w:p>
        </w:tc>
        <w:tc>
          <w:tcPr>
            <w:tcW w:w="2012"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17</w:t>
            </w:r>
          </w:p>
        </w:tc>
        <w:tc>
          <w:tcPr>
            <w:tcW w:w="2664"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11</w:t>
            </w:r>
          </w:p>
        </w:tc>
      </w:tr>
      <w:tr>
        <w:trPr/>
        <w:tc>
          <w:tcPr>
            <w:tcW w:w="2128"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2022/2023.</w:t>
            </w:r>
          </w:p>
        </w:tc>
        <w:tc>
          <w:tcPr>
            <w:tcW w:w="2971"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24</w:t>
            </w:r>
          </w:p>
        </w:tc>
        <w:tc>
          <w:tcPr>
            <w:tcW w:w="2012"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13</w:t>
            </w:r>
          </w:p>
        </w:tc>
        <w:tc>
          <w:tcPr>
            <w:tcW w:w="2664"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11</w:t>
            </w:r>
          </w:p>
        </w:tc>
      </w:tr>
      <w:tr>
        <w:trPr/>
        <w:tc>
          <w:tcPr>
            <w:tcW w:w="2128"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2023/2024.</w:t>
            </w:r>
          </w:p>
        </w:tc>
        <w:tc>
          <w:tcPr>
            <w:tcW w:w="2971"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28</w:t>
            </w:r>
          </w:p>
        </w:tc>
        <w:tc>
          <w:tcPr>
            <w:tcW w:w="2012"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17</w:t>
            </w:r>
          </w:p>
        </w:tc>
        <w:tc>
          <w:tcPr>
            <w:tcW w:w="2664" w:type="dxa"/>
            <w:tcBorders/>
          </w:tcPr>
          <w:p>
            <w:pPr>
              <w:pStyle w:val="Default"/>
              <w:widowControl w:val="false"/>
              <w:suppressAutoHyphens w:val="true"/>
              <w:spacing w:before="60" w:after="60"/>
              <w:jc w:val="center"/>
              <w:rPr>
                <w:rFonts w:ascii="Cambria" w:hAnsi="Cambria" w:cs="Times New Roman" w:cstheme="minorHAnsi"/>
                <w:bCs/>
                <w:color w:val="auto"/>
                <w:sz w:val="22"/>
                <w:szCs w:val="22"/>
                <w:lang w:val="sr-RS"/>
              </w:rPr>
            </w:pPr>
            <w:r>
              <w:rPr>
                <w:rFonts w:eastAsia="Times New Roman" w:cs="Times New Roman" w:ascii="Cambria" w:hAnsi="Cambria" w:cstheme="minorHAnsi"/>
                <w:bCs/>
                <w:color w:val="auto"/>
                <w:kern w:val="0"/>
                <w:sz w:val="22"/>
                <w:szCs w:val="22"/>
                <w:lang w:val="sr-RS" w:eastAsia="en-US" w:bidi="ar-SA"/>
              </w:rPr>
              <w:t>11</w:t>
            </w:r>
          </w:p>
        </w:tc>
      </w:tr>
      <w:tr>
        <w:trPr/>
        <w:tc>
          <w:tcPr>
            <w:tcW w:w="2128" w:type="dxa"/>
            <w:tcBorders/>
            <w:shd w:color="auto" w:fill="855D5D" w:themeFill="accent6" w:val="clear"/>
          </w:tcPr>
          <w:p>
            <w:pPr>
              <w:pStyle w:val="Default"/>
              <w:widowControl w:val="false"/>
              <w:suppressAutoHyphens w:val="true"/>
              <w:spacing w:before="60" w:after="60"/>
              <w:jc w:val="right"/>
              <w:rPr>
                <w:rFonts w:ascii="Cambria" w:hAnsi="Cambria" w:cs="Times New Roman" w:cstheme="minorHAnsi"/>
                <w:b/>
                <w:color w:themeColor="background1" w:val="FFFFFF"/>
                <w:sz w:val="22"/>
                <w:szCs w:val="22"/>
                <w:lang w:val="sr-RS"/>
              </w:rPr>
            </w:pPr>
            <w:r>
              <w:rPr>
                <w:rFonts w:eastAsia="Times New Roman" w:cs="Times New Roman" w:ascii="Cambria" w:hAnsi="Cambria" w:cstheme="minorHAnsi"/>
                <w:b/>
                <w:color w:themeColor="background1" w:val="FFFFFF"/>
                <w:kern w:val="0"/>
                <w:sz w:val="22"/>
                <w:szCs w:val="22"/>
                <w:lang w:val="sr-RS" w:eastAsia="en-US" w:bidi="ar-SA"/>
              </w:rPr>
              <w:t>УКУПНО:</w:t>
            </w:r>
          </w:p>
        </w:tc>
        <w:tc>
          <w:tcPr>
            <w:tcW w:w="2971" w:type="dxa"/>
            <w:tcBorders/>
            <w:shd w:color="auto" w:fill="855D5D" w:themeFill="accent6" w:val="clear"/>
          </w:tcPr>
          <w:p>
            <w:pPr>
              <w:pStyle w:val="Default"/>
              <w:widowControl w:val="false"/>
              <w:suppressAutoHyphens w:val="true"/>
              <w:spacing w:before="60" w:after="60"/>
              <w:jc w:val="center"/>
              <w:rPr>
                <w:rFonts w:ascii="Cambria" w:hAnsi="Cambria" w:cs="Times New Roman" w:cstheme="minorHAnsi"/>
                <w:b/>
                <w:color w:themeColor="background1" w:val="FFFFFF"/>
                <w:sz w:val="22"/>
                <w:szCs w:val="22"/>
                <w:lang w:val="sr-RS"/>
              </w:rPr>
            </w:pPr>
            <w:r>
              <w:rPr>
                <w:rFonts w:eastAsia="Times New Roman" w:cs="Times New Roman" w:ascii="Cambria" w:hAnsi="Cambria" w:cstheme="minorHAnsi"/>
                <w:b/>
                <w:color w:themeColor="background1" w:val="FFFFFF"/>
                <w:kern w:val="0"/>
                <w:sz w:val="22"/>
                <w:szCs w:val="22"/>
                <w:lang w:val="sr-RS" w:eastAsia="en-US" w:bidi="ar-SA"/>
              </w:rPr>
              <w:t>80</w:t>
            </w:r>
          </w:p>
        </w:tc>
        <w:tc>
          <w:tcPr>
            <w:tcW w:w="2012" w:type="dxa"/>
            <w:tcBorders/>
            <w:shd w:color="auto" w:fill="855D5D" w:themeFill="accent6" w:val="clear"/>
          </w:tcPr>
          <w:p>
            <w:pPr>
              <w:pStyle w:val="Default"/>
              <w:widowControl w:val="false"/>
              <w:suppressAutoHyphens w:val="true"/>
              <w:spacing w:before="60" w:after="60"/>
              <w:jc w:val="center"/>
              <w:rPr>
                <w:rFonts w:ascii="Cambria" w:hAnsi="Cambria" w:cs="Times New Roman" w:cstheme="minorHAnsi"/>
                <w:b/>
                <w:color w:val="auto"/>
                <w:sz w:val="22"/>
                <w:szCs w:val="22"/>
                <w:lang w:val="sr-RS"/>
              </w:rPr>
            </w:pPr>
            <w:r>
              <w:rPr>
                <w:rFonts w:eastAsia="Times New Roman" w:cs="Times New Roman" w:ascii="Cambria" w:hAnsi="Cambria" w:cstheme="minorHAnsi"/>
                <w:b/>
                <w:color w:themeColor="background1" w:val="FFFFFF"/>
                <w:kern w:val="0"/>
                <w:sz w:val="22"/>
                <w:szCs w:val="22"/>
                <w:lang w:val="sr-RS" w:eastAsia="en-US" w:bidi="ar-SA"/>
              </w:rPr>
              <w:t>47</w:t>
            </w:r>
          </w:p>
        </w:tc>
        <w:tc>
          <w:tcPr>
            <w:tcW w:w="2664" w:type="dxa"/>
            <w:tcBorders/>
            <w:shd w:color="auto" w:fill="855D5D" w:themeFill="accent6" w:val="clear"/>
          </w:tcPr>
          <w:p>
            <w:pPr>
              <w:pStyle w:val="Default"/>
              <w:widowControl w:val="false"/>
              <w:suppressAutoHyphens w:val="true"/>
              <w:spacing w:before="60" w:after="60"/>
              <w:jc w:val="center"/>
              <w:rPr>
                <w:rFonts w:ascii="Cambria" w:hAnsi="Cambria" w:cs="Times New Roman" w:cstheme="minorHAnsi"/>
                <w:b/>
                <w:color w:val="auto"/>
                <w:sz w:val="22"/>
                <w:szCs w:val="22"/>
                <w:lang w:val="sr-RS"/>
              </w:rPr>
            </w:pPr>
            <w:r>
              <w:rPr>
                <w:rFonts w:eastAsia="Times New Roman" w:cs="Times New Roman" w:ascii="Cambria" w:hAnsi="Cambria" w:cstheme="minorHAnsi"/>
                <w:b/>
                <w:color w:themeColor="background1" w:val="FFFFFF"/>
                <w:kern w:val="0"/>
                <w:sz w:val="22"/>
                <w:szCs w:val="22"/>
                <w:lang w:val="sr-RS" w:eastAsia="en-US" w:bidi="ar-SA"/>
              </w:rPr>
              <w:t>33</w:t>
            </w:r>
          </w:p>
        </w:tc>
      </w:tr>
    </w:tbl>
    <w:p>
      <w:pPr>
        <w:pStyle w:val="Normal"/>
        <w:spacing w:lineRule="auto" w:line="240" w:before="0" w:after="60"/>
        <w:jc w:val="both"/>
        <w:rPr>
          <w:rFonts w:ascii="Cambria" w:hAnsi="Cambria" w:cs="Arial"/>
          <w:b/>
          <w:bCs/>
          <w:i/>
          <w:i/>
          <w:sz w:val="22"/>
          <w:szCs w:val="22"/>
        </w:rPr>
      </w:pPr>
      <w:r>
        <w:rPr>
          <w:rFonts w:cs="Arial" w:ascii="Cambria" w:hAnsi="Cambria"/>
          <w:bCs/>
          <w:i/>
          <w:sz w:val="22"/>
          <w:szCs w:val="22"/>
        </w:rPr>
        <w:t xml:space="preserve">      </w:t>
      </w:r>
      <w:r>
        <w:rPr>
          <w:rFonts w:cs="Arial" w:ascii="Cambria" w:hAnsi="Cambria"/>
          <w:bCs/>
          <w:i/>
          <w:sz w:val="22"/>
          <w:szCs w:val="22"/>
        </w:rPr>
        <w:t>Извор: Упитник за прикупљање података за потребе израде ЛАП-а за социјалну инклузију Рома и Ромкиња</w:t>
      </w:r>
    </w:p>
    <w:p>
      <w:pPr>
        <w:pStyle w:val="Normal"/>
        <w:spacing w:lineRule="auto" w:line="240" w:before="0" w:after="60"/>
        <w:jc w:val="both"/>
        <w:rPr>
          <w:rFonts w:ascii="Cambria" w:hAnsi="Cambria" w:cs="Arial"/>
          <w:b/>
          <w:bCs/>
          <w:i/>
          <w:i/>
          <w:sz w:val="22"/>
          <w:szCs w:val="22"/>
        </w:rPr>
      </w:pPr>
      <w:r>
        <w:rPr>
          <w:rFonts w:cs="Arial" w:ascii="Cambria" w:hAnsi="Cambria"/>
          <w:b/>
          <w:bCs/>
          <w:i/>
          <w:sz w:val="22"/>
          <w:szCs w:val="22"/>
        </w:rPr>
      </w:r>
    </w:p>
    <w:p>
      <w:pPr>
        <w:pStyle w:val="Normal"/>
        <w:spacing w:lineRule="auto" w:line="240" w:before="0" w:after="200"/>
        <w:jc w:val="both"/>
        <w:rPr>
          <w:rFonts w:ascii="Cambria" w:hAnsi="Cambria"/>
        </w:rPr>
      </w:pPr>
      <w:r>
        <w:rPr>
          <w:rFonts w:ascii="Cambria" w:hAnsi="Cambria"/>
        </w:rPr>
        <w:t xml:space="preserve">     </w:t>
      </w:r>
      <w:r>
        <w:rPr>
          <w:rFonts w:ascii="Cambria" w:hAnsi="Cambria"/>
        </w:rPr>
        <w:t xml:space="preserve">Такође, подаци показују и на </w:t>
      </w:r>
      <w:r>
        <w:rPr>
          <w:rFonts w:ascii="Cambria" w:hAnsi="Cambria"/>
          <w:b/>
          <w:bCs/>
        </w:rPr>
        <w:t>један врло охрабрујући тренд, а то је да девојчице ромске националности чешће настављају образовање и уписују средњу школу</w:t>
      </w:r>
      <w:r>
        <w:rPr>
          <w:rFonts w:ascii="Cambria" w:hAnsi="Cambria"/>
        </w:rPr>
        <w:t xml:space="preserve"> </w:t>
      </w:r>
      <w:r>
        <w:rPr>
          <w:rFonts w:ascii="Cambria" w:hAnsi="Cambria"/>
          <w:b/>
          <w:bCs/>
        </w:rPr>
        <w:t xml:space="preserve">у односу на дечаке. </w:t>
      </w:r>
      <w:r>
        <w:rPr>
          <w:rFonts w:ascii="Cambria" w:hAnsi="Cambria"/>
        </w:rPr>
        <w:t>Иако је њихово процентуално учешће у основном образовању мање у односу на обухват дечака, као и да постоји тренд њиховог осипања у вишим разредима основне школе, на крају ипак више девојчица ромске националности наставља школовање. Тако је у школској 2023/24. год. укупно 17 девојчица (60,7%)  уписало средњу школу путем афирмативних мера у односу на 11 дечака (39,3%).</w:t>
      </w:r>
    </w:p>
    <w:p>
      <w:pPr>
        <w:pStyle w:val="Normal"/>
        <w:spacing w:lineRule="auto" w:line="240" w:before="0" w:after="200"/>
        <w:jc w:val="both"/>
        <w:rPr>
          <w:rFonts w:ascii="Cambria" w:hAnsi="Cambria"/>
        </w:rPr>
      </w:pPr>
      <w:r>
        <w:rPr>
          <w:rFonts w:ascii="Cambria" w:hAnsi="Cambria"/>
        </w:rPr>
        <w:t xml:space="preserve">       </w:t>
      </w:r>
      <w:r>
        <w:rPr>
          <w:rFonts w:ascii="Cambria" w:hAnsi="Cambria"/>
          <w:u w:val="single"/>
        </w:rPr>
        <w:t>Међу проблемима који прате средњошколце ромске националности су</w:t>
      </w:r>
      <w:r>
        <w:rPr>
          <w:rFonts w:ascii="Cambria" w:hAnsi="Cambria"/>
        </w:rPr>
        <w:t xml:space="preserve">: лоша материјална ситуација породица, осипање ученика услед немогућности да прате школско градиво, неадекватна каријерна орјентација ученика, непознавање доступних образовних профила, мале шансе за формално запослење након завршетка школовања, мали број средњошколских стипендија за ромске ученике. </w:t>
      </w:r>
    </w:p>
    <w:p>
      <w:pPr>
        <w:pStyle w:val="Normal"/>
        <w:spacing w:lineRule="auto" w:line="240" w:before="0" w:after="200"/>
        <w:jc w:val="both"/>
        <w:rPr>
          <w:rFonts w:ascii="Cambria" w:hAnsi="Cambria"/>
          <w:del w:id="6" w:author="Dusan Jovanovic" w:date="2026-01-13T11:38:00Z"/>
        </w:rPr>
      </w:pPr>
      <w:r>
        <w:rPr>
          <w:rFonts w:ascii="Cambria" w:hAnsi="Cambria"/>
        </w:rPr>
        <w:t xml:space="preserve">       </w:t>
      </w:r>
      <w:r>
        <w:rPr>
          <w:rFonts w:ascii="Cambria" w:hAnsi="Cambria"/>
        </w:rPr>
        <w:t>Распо</w:t>
      </w:r>
      <w:r>
        <w:rPr>
          <w:rFonts w:ascii="Cambria" w:hAnsi="Cambria"/>
          <w:shd w:fill="FFFFFF" w:val="clear"/>
        </w:rPr>
        <w:t>ложиви подаци показују да тренутно у Беочину постоје две студенткиње ромске националности, од којих једна студира Пољопривредни факултет, а друга Медицински факултет у Новом Саду. Ниј</w:t>
      </w:r>
      <w:r>
        <w:rPr>
          <w:rFonts w:ascii="Cambria" w:hAnsi="Cambria"/>
        </w:rPr>
        <w:t xml:space="preserve">една од њих не прима студентску стипендију која се финансира из општинског буџета. </w:t>
      </w:r>
    </w:p>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t xml:space="preserve">            </w:t>
      </w:r>
      <w:r>
        <w:rPr>
          <w:rFonts w:ascii="Cambria" w:hAnsi="Cambria"/>
          <w:b/>
          <w:bCs/>
          <w:color w:themeColor="accent4" w:val="956251"/>
        </w:rPr>
        <w:t>3.3.4 Локалне политике и праксе у области образовања</w:t>
      </w:r>
      <w:bookmarkEnd w:id="17"/>
    </w:p>
    <w:p>
      <w:pPr>
        <w:pStyle w:val="Normal"/>
        <w:spacing w:lineRule="atLeast" w:line="20" w:beforeAutospacing="1" w:afterAutospacing="1"/>
        <w:ind w:firstLine="360"/>
        <w:jc w:val="both"/>
        <w:rPr>
          <w:rFonts w:ascii="Cambria" w:hAnsi="Cambria" w:cs="Arial"/>
          <w:bCs/>
          <w:color w:val="000000"/>
          <w:lang w:eastAsia="sr-Latn-RS"/>
        </w:rPr>
      </w:pPr>
      <w:r>
        <w:rPr>
          <w:rFonts w:ascii="Cambria" w:hAnsi="Cambria"/>
          <w:bCs/>
          <w:color w:val="002060"/>
          <w:lang w:eastAsia="sr-Latn-CS"/>
        </w:rPr>
        <w:t xml:space="preserve">      </w:t>
      </w:r>
      <w:r>
        <w:rPr>
          <w:rFonts w:cs="Arial" w:ascii="Cambria" w:hAnsi="Cambria"/>
          <w:bCs/>
          <w:color w:val="000000"/>
          <w:lang w:eastAsia="sr-Latn-RS"/>
        </w:rPr>
        <w:t xml:space="preserve">Из општинског буџета су у последње две школске године финансирани </w:t>
      </w:r>
      <w:r>
        <w:rPr>
          <w:rFonts w:cs="Arial" w:ascii="Cambria" w:hAnsi="Cambria"/>
          <w:b/>
          <w:color w:val="000000"/>
          <w:lang w:eastAsia="sr-Latn-RS"/>
        </w:rPr>
        <w:t>бесплатан вртић, уџбеници, школски прибор, превоз за основну и средњу школу, као и ђачке и студентске стипендије</w:t>
      </w:r>
      <w:r>
        <w:rPr>
          <w:rFonts w:cs="Arial" w:ascii="Cambria" w:hAnsi="Cambria"/>
          <w:bCs/>
          <w:color w:val="000000"/>
          <w:lang w:eastAsia="sr-Latn-RS"/>
        </w:rPr>
        <w:t>. Извршени расходи буџета по овом основу су представљени у табели испод:</w:t>
      </w:r>
    </w:p>
    <w:p>
      <w:pPr>
        <w:pStyle w:val="Normal"/>
        <w:spacing w:lineRule="auto" w:line="240" w:before="120" w:after="0"/>
        <w:jc w:val="both"/>
        <w:rPr>
          <w:rFonts w:ascii="Cambria" w:hAnsi="Cambria" w:cs="Arial"/>
          <w:b/>
          <w:bCs/>
          <w:color w:val="0070C0"/>
          <w:sz w:val="22"/>
          <w:szCs w:val="22"/>
        </w:rPr>
      </w:pPr>
      <w:r>
        <w:rPr>
          <w:rFonts w:cs="Arial" w:ascii="Cambria" w:hAnsi="Cambria"/>
          <w:bCs/>
          <w:i/>
          <w:sz w:val="22"/>
          <w:szCs w:val="22"/>
        </w:rPr>
        <w:t>Табела 7: Извршени расходи буџета општине Беочин у периоду 2023-2025. година за потребе уџбеника, ужине, превоза и стипендија у РСД</w:t>
      </w:r>
      <w:r>
        <w:rPr>
          <w:rFonts w:cs="Arial" w:ascii="Cambria" w:hAnsi="Cambria"/>
          <w:bCs/>
          <w:color w:val="323E4F"/>
          <w:sz w:val="22"/>
          <w:szCs w:val="22"/>
        </w:rPr>
        <w:t xml:space="preserve">                                                                                                                                                                                                                   </w:t>
      </w:r>
    </w:p>
    <w:tbl>
      <w:tblPr>
        <w:tblW w:w="1034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832"/>
        <w:gridCol w:w="1377"/>
        <w:gridCol w:w="1128"/>
        <w:gridCol w:w="1332"/>
        <w:gridCol w:w="1701"/>
        <w:gridCol w:w="1418"/>
        <w:gridCol w:w="1559"/>
      </w:tblGrid>
      <w:tr>
        <w:trPr>
          <w:tblHeader w:val="true"/>
          <w:trHeight w:val="316" w:hRule="atLeast"/>
        </w:trPr>
        <w:tc>
          <w:tcPr>
            <w:tcW w:w="1832" w:type="dxa"/>
            <w:vMerge w:val="restart"/>
            <w:tcBorders>
              <w:top w:val="single" w:sz="4" w:space="0" w:color="000000"/>
              <w:right w:val="single" w:sz="4" w:space="0" w:color="000000"/>
            </w:tcBorders>
            <w:shd w:color="auto" w:fill="0070C0" w:val="clear"/>
            <w:vAlign w:val="center"/>
          </w:tcPr>
          <w:p>
            <w:pPr>
              <w:pStyle w:val="Normal"/>
              <w:widowControl w:val="false"/>
              <w:spacing w:lineRule="auto" w:line="240" w:before="60" w:after="60"/>
              <w:jc w:val="center"/>
              <w:rPr>
                <w:rFonts w:ascii="Cambria" w:hAnsi="Cambria" w:cs="Arial"/>
                <w:b/>
                <w:color w:val="FFFFFF"/>
                <w:sz w:val="22"/>
                <w:szCs w:val="22"/>
                <w:lang w:eastAsia="sr-Latn-CS"/>
              </w:rPr>
            </w:pPr>
            <w:r>
              <w:rPr>
                <w:rFonts w:cs="Arial" w:ascii="Cambria" w:hAnsi="Cambria"/>
                <w:b/>
                <w:color w:val="FFFFFF"/>
                <w:sz w:val="22"/>
                <w:szCs w:val="22"/>
                <w:lang w:eastAsia="sr-Latn-CS"/>
              </w:rPr>
              <w:t>Врста права</w:t>
            </w:r>
          </w:p>
        </w:tc>
        <w:tc>
          <w:tcPr>
            <w:tcW w:w="3837" w:type="dxa"/>
            <w:gridSpan w:val="3"/>
            <w:tcBorders>
              <w:top w:val="single" w:sz="4" w:space="0" w:color="000000"/>
              <w:left w:val="single" w:sz="4" w:space="0" w:color="000000"/>
              <w:right w:val="single" w:sz="4" w:space="0" w:color="000000"/>
            </w:tcBorders>
            <w:shd w:color="auto" w:fill="855D5D" w:themeFill="accent6" w:val="clear"/>
            <w:vAlign w:val="center"/>
          </w:tcPr>
          <w:p>
            <w:pPr>
              <w:pStyle w:val="Normal"/>
              <w:widowControl w:val="false"/>
              <w:spacing w:lineRule="auto" w:line="240" w:before="60" w:after="60"/>
              <w:ind w:firstLine="360"/>
              <w:jc w:val="center"/>
              <w:rPr>
                <w:rFonts w:ascii="Cambria" w:hAnsi="Cambria" w:cs="Arial"/>
                <w:b/>
                <w:color w:val="FFFFFF"/>
                <w:sz w:val="22"/>
                <w:szCs w:val="22"/>
                <w:lang w:eastAsia="sr-Latn-CS"/>
              </w:rPr>
            </w:pPr>
            <w:r>
              <w:rPr>
                <w:rFonts w:cs="Arial" w:ascii="Cambria" w:hAnsi="Cambria"/>
                <w:b/>
                <w:color w:val="FFFFFF"/>
                <w:sz w:val="22"/>
                <w:szCs w:val="22"/>
                <w:lang w:eastAsia="sr-Latn-CS"/>
              </w:rPr>
              <w:t>Школска 2023/2024.</w:t>
            </w:r>
          </w:p>
        </w:tc>
        <w:tc>
          <w:tcPr>
            <w:tcW w:w="4678" w:type="dxa"/>
            <w:gridSpan w:val="3"/>
            <w:tcBorders>
              <w:top w:val="single" w:sz="4" w:space="0" w:color="000000"/>
              <w:left w:val="single" w:sz="4" w:space="0" w:color="000000"/>
              <w:right w:val="single" w:sz="4" w:space="0" w:color="000000"/>
            </w:tcBorders>
            <w:shd w:color="auto" w:fill="855D5D" w:themeFill="accent6" w:val="clear"/>
            <w:vAlign w:val="center"/>
          </w:tcPr>
          <w:p>
            <w:pPr>
              <w:pStyle w:val="Normal"/>
              <w:widowControl w:val="false"/>
              <w:spacing w:lineRule="auto" w:line="240" w:before="60" w:after="60"/>
              <w:ind w:firstLine="360"/>
              <w:jc w:val="center"/>
              <w:rPr>
                <w:rFonts w:ascii="Cambria" w:hAnsi="Cambria" w:cs="Arial"/>
                <w:b/>
                <w:color w:val="FFFFFF"/>
                <w:sz w:val="22"/>
                <w:szCs w:val="22"/>
                <w:lang w:eastAsia="sr-Latn-CS"/>
              </w:rPr>
            </w:pPr>
            <w:r>
              <w:rPr>
                <w:rFonts w:cs="Arial" w:ascii="Cambria" w:hAnsi="Cambria"/>
                <w:b/>
                <w:color w:val="FFFFFF"/>
                <w:sz w:val="22"/>
                <w:szCs w:val="22"/>
                <w:lang w:eastAsia="sr-Latn-CS"/>
              </w:rPr>
              <w:t>Школска 2024/2025.</w:t>
            </w:r>
          </w:p>
        </w:tc>
      </w:tr>
      <w:tr>
        <w:trPr>
          <w:tblHeader w:val="true"/>
          <w:trHeight w:val="778" w:hRule="atLeast"/>
        </w:trPr>
        <w:tc>
          <w:tcPr>
            <w:tcW w:w="1832" w:type="dxa"/>
            <w:vMerge w:val="continue"/>
            <w:tcBorders>
              <w:right w:val="single" w:sz="4" w:space="0" w:color="000000"/>
            </w:tcBorders>
            <w:shd w:color="auto" w:fill="0070C0" w:val="clear"/>
            <w:vAlign w:val="center"/>
          </w:tcPr>
          <w:p>
            <w:pPr>
              <w:pStyle w:val="Normal"/>
              <w:widowControl w:val="false"/>
              <w:spacing w:lineRule="auto" w:line="240" w:before="60" w:after="60"/>
              <w:ind w:firstLine="360"/>
              <w:jc w:val="center"/>
              <w:rPr>
                <w:rFonts w:ascii="Cambria" w:hAnsi="Cambria" w:cs="Arial"/>
                <w:b/>
                <w:color w:val="FFFFFF"/>
                <w:sz w:val="22"/>
                <w:szCs w:val="22"/>
                <w:lang w:eastAsia="sr-Latn-CS"/>
              </w:rPr>
            </w:pPr>
            <w:r>
              <w:rPr>
                <w:rFonts w:cs="Arial" w:ascii="Cambria" w:hAnsi="Cambria"/>
                <w:b/>
                <w:color w:val="FFFFFF"/>
                <w:sz w:val="22"/>
                <w:szCs w:val="22"/>
                <w:lang w:eastAsia="sr-Latn-CS"/>
              </w:rPr>
            </w:r>
          </w:p>
        </w:tc>
        <w:tc>
          <w:tcPr>
            <w:tcW w:w="1377" w:type="dxa"/>
            <w:tcBorders>
              <w:left w:val="single" w:sz="4" w:space="0" w:color="000000"/>
            </w:tcBorders>
            <w:shd w:color="auto" w:fill="0070C0" w:val="clear"/>
            <w:vAlign w:val="center"/>
          </w:tcPr>
          <w:p>
            <w:pPr>
              <w:pStyle w:val="Normal"/>
              <w:widowControl w:val="false"/>
              <w:spacing w:lineRule="auto" w:line="240" w:before="60" w:after="60"/>
              <w:jc w:val="center"/>
              <w:rPr>
                <w:rFonts w:ascii="Cambria" w:hAnsi="Cambria" w:cs="Arial"/>
                <w:b/>
                <w:color w:val="FFFFFF"/>
                <w:sz w:val="22"/>
                <w:szCs w:val="22"/>
                <w:lang w:eastAsia="sr-Latn-CS"/>
              </w:rPr>
            </w:pPr>
            <w:r>
              <w:rPr>
                <w:rFonts w:cs="Arial" w:ascii="Cambria" w:hAnsi="Cambria"/>
                <w:b/>
                <w:color w:val="FFFFFF"/>
                <w:sz w:val="22"/>
                <w:szCs w:val="22"/>
                <w:lang w:eastAsia="sr-Latn-CS"/>
              </w:rPr>
              <w:t>Укупно у динарима</w:t>
            </w:r>
          </w:p>
        </w:tc>
        <w:tc>
          <w:tcPr>
            <w:tcW w:w="1128" w:type="dxa"/>
            <w:tcBorders/>
            <w:shd w:color="auto" w:fill="0070C0" w:val="clear"/>
            <w:vAlign w:val="center"/>
          </w:tcPr>
          <w:p>
            <w:pPr>
              <w:pStyle w:val="Normal"/>
              <w:widowControl w:val="false"/>
              <w:spacing w:lineRule="auto" w:line="240" w:before="60" w:after="60"/>
              <w:jc w:val="center"/>
              <w:rPr>
                <w:rFonts w:ascii="Cambria" w:hAnsi="Cambria" w:cs="Arial"/>
                <w:b/>
                <w:color w:val="FFFFFF"/>
                <w:sz w:val="22"/>
                <w:szCs w:val="22"/>
                <w:lang w:eastAsia="sr-Latn-CS"/>
              </w:rPr>
            </w:pPr>
            <w:r>
              <w:rPr>
                <w:rFonts w:cs="Arial" w:ascii="Cambria" w:hAnsi="Cambria"/>
                <w:b/>
                <w:color w:val="FFFFFF"/>
                <w:sz w:val="22"/>
                <w:szCs w:val="22"/>
                <w:lang w:eastAsia="sr-Latn-CS"/>
              </w:rPr>
              <w:t>Број деце корисника права</w:t>
            </w:r>
          </w:p>
        </w:tc>
        <w:tc>
          <w:tcPr>
            <w:tcW w:w="1332" w:type="dxa"/>
            <w:tcBorders>
              <w:right w:val="single" w:sz="4" w:space="0" w:color="000000"/>
            </w:tcBorders>
            <w:shd w:color="auto" w:fill="0070C0" w:val="clear"/>
            <w:vAlign w:val="center"/>
          </w:tcPr>
          <w:p>
            <w:pPr>
              <w:pStyle w:val="Normal"/>
              <w:widowControl w:val="false"/>
              <w:spacing w:lineRule="auto" w:line="240" w:before="60" w:after="60"/>
              <w:jc w:val="center"/>
              <w:rPr>
                <w:rFonts w:ascii="Cambria" w:hAnsi="Cambria" w:cs="Arial"/>
                <w:b/>
                <w:color w:val="FFFFFF"/>
                <w:sz w:val="22"/>
                <w:szCs w:val="22"/>
                <w:lang w:eastAsia="sr-Latn-CS"/>
              </w:rPr>
            </w:pPr>
            <w:r>
              <w:rPr>
                <w:rFonts w:cs="Arial" w:ascii="Cambria" w:hAnsi="Cambria"/>
                <w:b/>
                <w:color w:val="FFFFFF"/>
                <w:sz w:val="22"/>
                <w:szCs w:val="22"/>
                <w:lang w:eastAsia="sr-Latn-CS"/>
              </w:rPr>
              <w:t>Број деце ромске национал.</w:t>
            </w:r>
          </w:p>
        </w:tc>
        <w:tc>
          <w:tcPr>
            <w:tcW w:w="1701" w:type="dxa"/>
            <w:tcBorders>
              <w:left w:val="single" w:sz="4" w:space="0" w:color="000000"/>
            </w:tcBorders>
            <w:shd w:color="auto" w:fill="0070C0" w:val="clear"/>
            <w:vAlign w:val="center"/>
          </w:tcPr>
          <w:p>
            <w:pPr>
              <w:pStyle w:val="Normal"/>
              <w:widowControl w:val="false"/>
              <w:spacing w:lineRule="auto" w:line="240" w:before="60" w:after="60"/>
              <w:jc w:val="center"/>
              <w:rPr>
                <w:rFonts w:ascii="Cambria" w:hAnsi="Cambria" w:cs="Arial"/>
                <w:b/>
                <w:color w:val="FFFFFF"/>
                <w:sz w:val="22"/>
                <w:szCs w:val="22"/>
                <w:lang w:eastAsia="sr-Latn-CS"/>
              </w:rPr>
            </w:pPr>
            <w:r>
              <w:rPr>
                <w:rFonts w:cs="Arial" w:ascii="Cambria" w:hAnsi="Cambria"/>
                <w:b/>
                <w:color w:val="FFFFFF"/>
                <w:sz w:val="22"/>
                <w:szCs w:val="22"/>
                <w:lang w:eastAsia="sr-Latn-CS"/>
              </w:rPr>
              <w:t>Укупно у динарима</w:t>
            </w:r>
          </w:p>
        </w:tc>
        <w:tc>
          <w:tcPr>
            <w:tcW w:w="1418" w:type="dxa"/>
            <w:tcBorders/>
            <w:shd w:color="auto" w:fill="0070C0" w:val="clear"/>
            <w:vAlign w:val="center"/>
          </w:tcPr>
          <w:p>
            <w:pPr>
              <w:pStyle w:val="Normal"/>
              <w:widowControl w:val="false"/>
              <w:spacing w:lineRule="auto" w:line="240" w:before="60" w:after="60"/>
              <w:jc w:val="center"/>
              <w:rPr>
                <w:rFonts w:ascii="Cambria" w:hAnsi="Cambria" w:cs="Arial"/>
                <w:b/>
                <w:color w:val="FFFFFF"/>
                <w:sz w:val="22"/>
                <w:szCs w:val="22"/>
                <w:lang w:eastAsia="sr-Latn-CS"/>
              </w:rPr>
            </w:pPr>
            <w:r>
              <w:rPr>
                <w:rFonts w:cs="Arial" w:ascii="Cambria" w:hAnsi="Cambria"/>
                <w:b/>
                <w:color w:val="FFFFFF"/>
                <w:sz w:val="22"/>
                <w:szCs w:val="22"/>
                <w:lang w:eastAsia="sr-Latn-CS"/>
              </w:rPr>
              <w:t>Број деце корисника права</w:t>
            </w:r>
          </w:p>
        </w:tc>
        <w:tc>
          <w:tcPr>
            <w:tcW w:w="1559" w:type="dxa"/>
            <w:tcBorders>
              <w:right w:val="single" w:sz="4" w:space="0" w:color="000000"/>
            </w:tcBorders>
            <w:shd w:color="auto" w:fill="0070C0" w:val="clear"/>
            <w:vAlign w:val="center"/>
          </w:tcPr>
          <w:p>
            <w:pPr>
              <w:pStyle w:val="Normal"/>
              <w:widowControl w:val="false"/>
              <w:spacing w:lineRule="auto" w:line="240" w:before="60" w:after="60"/>
              <w:jc w:val="center"/>
              <w:rPr>
                <w:rFonts w:ascii="Cambria" w:hAnsi="Cambria" w:cs="Arial"/>
                <w:b/>
                <w:color w:val="FFFFFF"/>
                <w:sz w:val="22"/>
                <w:szCs w:val="22"/>
                <w:lang w:eastAsia="sr-Latn-CS"/>
              </w:rPr>
            </w:pPr>
            <w:r>
              <w:rPr>
                <w:rFonts w:cs="Arial" w:ascii="Cambria" w:hAnsi="Cambria"/>
                <w:b/>
                <w:color w:val="FFFFFF"/>
                <w:sz w:val="22"/>
                <w:szCs w:val="22"/>
                <w:lang w:eastAsia="sr-Latn-CS"/>
              </w:rPr>
              <w:t xml:space="preserve">Број деце ромске национал. </w:t>
            </w:r>
          </w:p>
        </w:tc>
      </w:tr>
      <w:tr>
        <w:trPr>
          <w:trHeight w:val="406" w:hRule="atLeast"/>
        </w:trPr>
        <w:tc>
          <w:tcPr>
            <w:tcW w:w="1832" w:type="dxa"/>
            <w:tcBorders>
              <w:left w:val="single" w:sz="4" w:space="0" w:color="000000"/>
              <w:bottom w:val="single" w:sz="4" w:space="0" w:color="000000"/>
              <w:right w:val="single" w:sz="4" w:space="0" w:color="000000"/>
            </w:tcBorders>
            <w:shd w:color="auto" w:fill="855D5D" w:themeFill="accent6" w:val="clear"/>
            <w:vAlign w:val="center"/>
          </w:tcPr>
          <w:p>
            <w:pPr>
              <w:pStyle w:val="Normal"/>
              <w:widowControl w:val="false"/>
              <w:spacing w:lineRule="auto" w:line="240" w:before="60" w:after="60"/>
              <w:jc w:val="center"/>
              <w:rPr>
                <w:rFonts w:ascii="Cambria" w:hAnsi="Cambria" w:cs="Arial"/>
                <w:color w:themeColor="background1" w:val="FFFFFF"/>
                <w:sz w:val="22"/>
                <w:szCs w:val="22"/>
                <w:lang w:eastAsia="sr-Latn-CS"/>
              </w:rPr>
            </w:pPr>
            <w:r>
              <w:rPr>
                <w:rFonts w:cs="Arial" w:ascii="Cambria" w:hAnsi="Cambria"/>
                <w:color w:themeColor="background1" w:val="FFFFFF"/>
                <w:sz w:val="22"/>
                <w:szCs w:val="22"/>
                <w:lang w:eastAsia="sr-Latn-CS"/>
              </w:rPr>
              <w:t xml:space="preserve">Бесплатан вртић </w:t>
            </w:r>
          </w:p>
        </w:tc>
        <w:tc>
          <w:tcPr>
            <w:tcW w:w="13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bCs/>
                <w:sz w:val="22"/>
                <w:szCs w:val="22"/>
              </w:rPr>
            </w:pPr>
            <w:r>
              <w:rPr>
                <w:rFonts w:cs="Arial" w:ascii="Cambria" w:hAnsi="Cambria"/>
                <w:bCs/>
                <w:sz w:val="22"/>
                <w:szCs w:val="22"/>
              </w:rPr>
              <w:t>14.675.328</w:t>
            </w:r>
          </w:p>
        </w:tc>
        <w:tc>
          <w:tcPr>
            <w:tcW w:w="11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rPr>
                <w:rFonts w:ascii="Cambria" w:hAnsi="Cambria" w:cs="Arial"/>
                <w:bCs/>
                <w:sz w:val="22"/>
                <w:szCs w:val="22"/>
                <w:lang w:eastAsia="sr-Latn-CS"/>
              </w:rPr>
            </w:pPr>
            <w:r>
              <w:rPr>
                <w:rFonts w:cs="Arial" w:ascii="Cambria" w:hAnsi="Cambria"/>
                <w:bCs/>
                <w:sz w:val="22"/>
                <w:szCs w:val="22"/>
                <w:lang w:eastAsia="sr-Latn-CS"/>
              </w:rPr>
              <w:t xml:space="preserve">    </w:t>
            </w:r>
            <w:r>
              <w:rPr>
                <w:rFonts w:cs="Arial" w:ascii="Cambria" w:hAnsi="Cambria"/>
                <w:bCs/>
                <w:sz w:val="22"/>
                <w:szCs w:val="22"/>
                <w:lang w:eastAsia="sr-Latn-CS"/>
              </w:rPr>
              <w:t>403</w:t>
            </w:r>
          </w:p>
        </w:tc>
        <w:tc>
          <w:tcPr>
            <w:tcW w:w="1332"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47</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bCs/>
                <w:sz w:val="22"/>
                <w:szCs w:val="22"/>
              </w:rPr>
            </w:pPr>
            <w:r>
              <w:rPr>
                <w:rFonts w:cs="Arial" w:ascii="Cambria" w:hAnsi="Cambria"/>
                <w:bCs/>
                <w:sz w:val="22"/>
                <w:szCs w:val="22"/>
              </w:rPr>
              <w:t>15.409.594</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ind w:firstLine="360"/>
              <w:rPr>
                <w:rFonts w:ascii="Cambria" w:hAnsi="Cambria" w:cs="Arial"/>
                <w:bCs/>
                <w:sz w:val="22"/>
                <w:szCs w:val="22"/>
                <w:lang w:eastAsia="sr-Latn-CS"/>
              </w:rPr>
            </w:pPr>
            <w:r>
              <w:rPr>
                <w:rFonts w:cs="Arial" w:ascii="Cambria" w:hAnsi="Cambria"/>
                <w:bCs/>
                <w:sz w:val="22"/>
                <w:szCs w:val="22"/>
                <w:lang w:eastAsia="sr-Latn-CS"/>
              </w:rPr>
              <w:t xml:space="preserve">   </w:t>
            </w:r>
            <w:r>
              <w:rPr>
                <w:rFonts w:cs="Arial" w:ascii="Cambria" w:hAnsi="Cambria"/>
                <w:bCs/>
                <w:sz w:val="22"/>
                <w:szCs w:val="22"/>
                <w:lang w:eastAsia="sr-Latn-CS"/>
              </w:rPr>
              <w:t>/</w:t>
            </w:r>
          </w:p>
        </w:tc>
        <w:tc>
          <w:tcPr>
            <w:tcW w:w="1559"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Око</w:t>
            </w:r>
          </w:p>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50</w:t>
            </w:r>
          </w:p>
        </w:tc>
      </w:tr>
      <w:tr>
        <w:trPr>
          <w:trHeight w:val="406" w:hRule="atLeast"/>
        </w:trPr>
        <w:tc>
          <w:tcPr>
            <w:tcW w:w="1832" w:type="dxa"/>
            <w:tcBorders>
              <w:left w:val="single" w:sz="4" w:space="0" w:color="000000"/>
              <w:bottom w:val="single" w:sz="4" w:space="0" w:color="000000"/>
              <w:right w:val="single" w:sz="4" w:space="0" w:color="000000"/>
            </w:tcBorders>
            <w:shd w:color="auto" w:fill="855D5D" w:themeFill="accent6" w:val="clear"/>
            <w:vAlign w:val="center"/>
          </w:tcPr>
          <w:p>
            <w:pPr>
              <w:pStyle w:val="Normal"/>
              <w:widowControl w:val="false"/>
              <w:spacing w:lineRule="auto" w:line="240" w:before="60" w:after="60"/>
              <w:jc w:val="center"/>
              <w:rPr>
                <w:rFonts w:ascii="Cambria" w:hAnsi="Cambria" w:cs="Arial"/>
                <w:color w:themeColor="background1" w:val="FFFFFF"/>
                <w:sz w:val="22"/>
                <w:szCs w:val="22"/>
                <w:lang w:eastAsia="sr-Latn-CS"/>
              </w:rPr>
            </w:pPr>
            <w:r>
              <w:rPr>
                <w:rFonts w:cs="Arial" w:ascii="Cambria" w:hAnsi="Cambria"/>
                <w:color w:themeColor="background1" w:val="FFFFFF"/>
                <w:sz w:val="22"/>
                <w:szCs w:val="22"/>
                <w:lang w:eastAsia="sr-Latn-CS"/>
              </w:rPr>
              <w:t>Двочасовни предшколски инклузивни програм за децу ромске националности</w:t>
            </w:r>
          </w:p>
        </w:tc>
        <w:tc>
          <w:tcPr>
            <w:tcW w:w="13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bCs/>
                <w:sz w:val="22"/>
                <w:szCs w:val="22"/>
              </w:rPr>
            </w:pPr>
            <w:r>
              <w:rPr>
                <w:rFonts w:cs="Arial" w:ascii="Cambria" w:hAnsi="Cambria"/>
                <w:bCs/>
                <w:sz w:val="22"/>
                <w:szCs w:val="22"/>
              </w:rPr>
              <w:t>297.000</w:t>
            </w:r>
          </w:p>
        </w:tc>
        <w:tc>
          <w:tcPr>
            <w:tcW w:w="11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ind w:firstLine="360"/>
              <w:rPr>
                <w:rFonts w:ascii="Cambria" w:hAnsi="Cambria" w:cs="Arial"/>
                <w:bCs/>
                <w:sz w:val="22"/>
                <w:szCs w:val="22"/>
                <w:lang w:eastAsia="sr-Latn-CS"/>
              </w:rPr>
            </w:pPr>
            <w:r>
              <w:rPr>
                <w:rFonts w:cs="Arial" w:ascii="Cambria" w:hAnsi="Cambria"/>
                <w:bCs/>
                <w:sz w:val="22"/>
                <w:szCs w:val="22"/>
                <w:lang w:eastAsia="sr-Latn-CS"/>
              </w:rPr>
              <w:t>/</w:t>
            </w:r>
          </w:p>
        </w:tc>
        <w:tc>
          <w:tcPr>
            <w:tcW w:w="1332"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spacing w:lineRule="auto" w:line="240" w:before="60" w:after="60"/>
              <w:jc w:val="center"/>
              <w:rPr/>
            </w:pPr>
            <w:r>
              <w:rPr/>
            </w:r>
          </w:p>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Oko 15</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bCs/>
                <w:sz w:val="22"/>
                <w:szCs w:val="22"/>
              </w:rPr>
            </w:pPr>
            <w:r>
              <w:rPr>
                <w:rFonts w:cs="Arial" w:ascii="Cambria" w:hAnsi="Cambria"/>
                <w:bCs/>
                <w:sz w:val="22"/>
                <w:szCs w:val="22"/>
              </w:rPr>
              <w:t>297.000</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ind w:firstLine="360"/>
              <w:rPr>
                <w:rFonts w:ascii="Cambria" w:hAnsi="Cambria" w:cs="Arial"/>
                <w:bCs/>
                <w:sz w:val="22"/>
                <w:szCs w:val="22"/>
                <w:lang w:eastAsia="sr-Latn-CS"/>
              </w:rPr>
            </w:pPr>
            <w:r>
              <w:rPr>
                <w:rFonts w:cs="Arial" w:ascii="Cambria" w:hAnsi="Cambria"/>
                <w:bCs/>
                <w:sz w:val="22"/>
                <w:szCs w:val="22"/>
                <w:lang w:eastAsia="sr-Latn-CS"/>
              </w:rPr>
              <w:t>/</w:t>
            </w:r>
          </w:p>
        </w:tc>
        <w:tc>
          <w:tcPr>
            <w:tcW w:w="1559"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spacing w:lineRule="auto" w:line="240" w:before="60" w:after="60"/>
              <w:rPr>
                <w:rFonts w:ascii="Cambria" w:hAnsi="Cambria" w:cs="Arial"/>
                <w:bCs/>
                <w:sz w:val="22"/>
                <w:szCs w:val="22"/>
                <w:lang w:eastAsia="sr-Latn-CS"/>
              </w:rPr>
            </w:pPr>
            <w:r>
              <w:rPr>
                <w:rFonts w:cs="Arial" w:ascii="Cambria" w:hAnsi="Cambria"/>
                <w:bCs/>
                <w:sz w:val="22"/>
                <w:szCs w:val="22"/>
                <w:lang w:eastAsia="sr-Latn-CS"/>
              </w:rPr>
              <w:t xml:space="preserve">         </w:t>
            </w:r>
            <w:r>
              <w:rPr>
                <w:rFonts w:cs="Arial" w:ascii="Cambria" w:hAnsi="Cambria"/>
                <w:bCs/>
                <w:sz w:val="22"/>
                <w:szCs w:val="22"/>
                <w:lang w:eastAsia="sr-Latn-CS"/>
              </w:rPr>
              <w:t xml:space="preserve">Око </w:t>
            </w:r>
          </w:p>
          <w:p>
            <w:pPr>
              <w:pStyle w:val="Normal"/>
              <w:widowControl w:val="false"/>
              <w:spacing w:lineRule="auto" w:line="240" w:before="60" w:after="60"/>
              <w:rPr>
                <w:rFonts w:ascii="Cambria" w:hAnsi="Cambria" w:cs="Arial"/>
                <w:bCs/>
                <w:sz w:val="22"/>
                <w:szCs w:val="22"/>
                <w:lang w:eastAsia="sr-Latn-CS"/>
              </w:rPr>
            </w:pPr>
            <w:r>
              <w:rPr>
                <w:rFonts w:cs="Arial" w:ascii="Cambria" w:hAnsi="Cambria"/>
                <w:bCs/>
                <w:sz w:val="22"/>
                <w:szCs w:val="22"/>
                <w:lang w:eastAsia="sr-Latn-CS"/>
              </w:rPr>
              <w:t xml:space="preserve">           </w:t>
            </w:r>
            <w:r>
              <w:rPr>
                <w:rFonts w:cs="Arial" w:ascii="Cambria" w:hAnsi="Cambria"/>
                <w:bCs/>
                <w:sz w:val="22"/>
                <w:szCs w:val="22"/>
                <w:lang w:eastAsia="sr-Latn-CS"/>
              </w:rPr>
              <w:t>15</w:t>
            </w:r>
          </w:p>
        </w:tc>
      </w:tr>
      <w:tr>
        <w:trPr>
          <w:trHeight w:val="406" w:hRule="atLeast"/>
        </w:trPr>
        <w:tc>
          <w:tcPr>
            <w:tcW w:w="1832" w:type="dxa"/>
            <w:tcBorders>
              <w:left w:val="single" w:sz="4" w:space="0" w:color="000000"/>
              <w:bottom w:val="single" w:sz="4" w:space="0" w:color="000000"/>
              <w:right w:val="single" w:sz="4" w:space="0" w:color="000000"/>
            </w:tcBorders>
            <w:shd w:color="auto" w:fill="855D5D" w:themeFill="accent6" w:val="clear"/>
            <w:vAlign w:val="center"/>
          </w:tcPr>
          <w:p>
            <w:pPr>
              <w:pStyle w:val="Normal"/>
              <w:widowControl w:val="false"/>
              <w:spacing w:lineRule="auto" w:line="240" w:before="60" w:after="60"/>
              <w:jc w:val="center"/>
              <w:rPr>
                <w:rFonts w:ascii="Cambria" w:hAnsi="Cambria" w:cs="Arial"/>
                <w:b/>
                <w:color w:themeColor="background1" w:val="FFFFFF"/>
                <w:sz w:val="22"/>
                <w:szCs w:val="22"/>
                <w:lang w:eastAsia="sr-Latn-CS"/>
              </w:rPr>
            </w:pPr>
            <w:r>
              <w:rPr>
                <w:rFonts w:cs="Arial" w:ascii="Cambria" w:hAnsi="Cambria"/>
                <w:color w:themeColor="background1" w:val="FFFFFF"/>
                <w:sz w:val="22"/>
                <w:szCs w:val="22"/>
                <w:lang w:eastAsia="sr-Latn-CS"/>
              </w:rPr>
              <w:t xml:space="preserve">Уџбеници </w:t>
            </w:r>
          </w:p>
        </w:tc>
        <w:tc>
          <w:tcPr>
            <w:tcW w:w="13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12.870.095</w:t>
            </w:r>
          </w:p>
        </w:tc>
        <w:tc>
          <w:tcPr>
            <w:tcW w:w="11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rPr>
                <w:rFonts w:ascii="Cambria" w:hAnsi="Cambria" w:cs="Arial"/>
                <w:bCs/>
                <w:sz w:val="22"/>
                <w:szCs w:val="22"/>
                <w:lang w:eastAsia="sr-Latn-CS"/>
              </w:rPr>
            </w:pPr>
            <w:r>
              <w:rPr>
                <w:rFonts w:cs="Arial" w:ascii="Cambria" w:hAnsi="Cambria"/>
                <w:bCs/>
                <w:sz w:val="22"/>
                <w:szCs w:val="22"/>
                <w:lang w:eastAsia="sr-Latn-CS"/>
              </w:rPr>
              <w:t xml:space="preserve">   </w:t>
            </w:r>
            <w:r>
              <w:rPr>
                <w:rFonts w:cs="Arial" w:ascii="Cambria" w:hAnsi="Cambria"/>
                <w:bCs/>
                <w:sz w:val="22"/>
                <w:szCs w:val="22"/>
                <w:lang w:eastAsia="sr-Latn-CS"/>
              </w:rPr>
              <w:t>1100</w:t>
            </w:r>
          </w:p>
        </w:tc>
        <w:tc>
          <w:tcPr>
            <w:tcW w:w="1332"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spacing w:lineRule="auto" w:line="240" w:before="60" w:after="60"/>
              <w:rPr>
                <w:rFonts w:ascii="Cambria" w:hAnsi="Cambria" w:cs="Arial"/>
                <w:bCs/>
                <w:sz w:val="22"/>
                <w:szCs w:val="22"/>
                <w:lang w:eastAsia="sr-Latn-CS"/>
              </w:rPr>
            </w:pPr>
            <w:r>
              <w:rPr>
                <w:rFonts w:cs="Arial" w:ascii="Cambria" w:hAnsi="Cambria"/>
                <w:bCs/>
                <w:sz w:val="22"/>
                <w:szCs w:val="22"/>
                <w:lang w:eastAsia="sr-Latn-CS"/>
              </w:rPr>
              <w:t xml:space="preserve">       </w:t>
            </w:r>
            <w:r>
              <w:rPr>
                <w:rFonts w:cs="Arial" w:ascii="Cambria" w:hAnsi="Cambria"/>
                <w:bCs/>
                <w:sz w:val="22"/>
                <w:szCs w:val="22"/>
                <w:lang w:eastAsia="sr-Latn-CS"/>
              </w:rPr>
              <w:t>254</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14.395.811</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ind w:firstLine="360"/>
              <w:rPr>
                <w:rFonts w:ascii="Cambria" w:hAnsi="Cambria" w:cs="Arial"/>
                <w:bCs/>
                <w:sz w:val="22"/>
                <w:szCs w:val="22"/>
                <w:lang w:eastAsia="sr-Latn-CS"/>
              </w:rPr>
            </w:pPr>
            <w:r>
              <w:rPr>
                <w:rFonts w:cs="Arial" w:ascii="Cambria" w:hAnsi="Cambria"/>
                <w:bCs/>
                <w:sz w:val="22"/>
                <w:szCs w:val="22"/>
                <w:lang w:eastAsia="sr-Latn-CS"/>
              </w:rPr>
              <w:t>1120</w:t>
            </w:r>
          </w:p>
        </w:tc>
        <w:tc>
          <w:tcPr>
            <w:tcW w:w="1559"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241</w:t>
            </w:r>
          </w:p>
        </w:tc>
      </w:tr>
      <w:tr>
        <w:trPr>
          <w:trHeight w:val="406" w:hRule="atLeast"/>
        </w:trPr>
        <w:tc>
          <w:tcPr>
            <w:tcW w:w="1832" w:type="dxa"/>
            <w:tcBorders>
              <w:left w:val="single" w:sz="4" w:space="0" w:color="000000"/>
              <w:bottom w:val="single" w:sz="4" w:space="0" w:color="000000"/>
              <w:right w:val="single" w:sz="4" w:space="0" w:color="000000"/>
            </w:tcBorders>
            <w:shd w:color="auto" w:fill="855D5D" w:themeFill="accent6" w:val="clear"/>
            <w:vAlign w:val="center"/>
          </w:tcPr>
          <w:p>
            <w:pPr>
              <w:pStyle w:val="Normal"/>
              <w:widowControl w:val="false"/>
              <w:spacing w:lineRule="auto" w:line="240" w:before="60" w:after="60"/>
              <w:jc w:val="center"/>
              <w:rPr>
                <w:rFonts w:ascii="Cambria" w:hAnsi="Cambria" w:cs="Arial"/>
                <w:color w:themeColor="background1" w:val="FFFFFF"/>
                <w:sz w:val="22"/>
                <w:szCs w:val="22"/>
                <w:lang w:eastAsia="sr-Latn-CS"/>
              </w:rPr>
            </w:pPr>
            <w:r>
              <w:rPr>
                <w:rFonts w:cs="Arial" w:ascii="Cambria" w:hAnsi="Cambria"/>
                <w:color w:themeColor="background1" w:val="FFFFFF"/>
                <w:sz w:val="22"/>
                <w:szCs w:val="22"/>
                <w:lang w:eastAsia="sr-Latn-CS"/>
              </w:rPr>
              <w:t>Школски прибор</w:t>
            </w:r>
          </w:p>
        </w:tc>
        <w:tc>
          <w:tcPr>
            <w:tcW w:w="13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bCs/>
                <w:color w:themeColor="text1" w:val="000000"/>
                <w:sz w:val="22"/>
                <w:szCs w:val="22"/>
                <w:lang w:eastAsia="sr-Latn-CS"/>
              </w:rPr>
            </w:pPr>
            <w:r>
              <w:rPr>
                <w:rFonts w:cs="Times New Roman" w:ascii="Cambria" w:hAnsi="Cambria" w:cstheme="minorHAnsi"/>
                <w:bCs/>
                <w:color w:themeColor="text1" w:val="000000"/>
                <w:sz w:val="22"/>
                <w:szCs w:val="22"/>
              </w:rPr>
              <w:t>267.800,00</w:t>
            </w:r>
          </w:p>
        </w:tc>
        <w:tc>
          <w:tcPr>
            <w:tcW w:w="11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bCs/>
                <w:color w:themeColor="text1" w:val="000000"/>
                <w:sz w:val="22"/>
                <w:szCs w:val="22"/>
                <w:lang w:eastAsia="sr-Latn-CS"/>
              </w:rPr>
            </w:pPr>
            <w:r>
              <w:rPr>
                <w:rFonts w:cs="Arial" w:ascii="Cambria" w:hAnsi="Cambria"/>
                <w:bCs/>
                <w:color w:themeColor="text1" w:val="000000"/>
                <w:sz w:val="22"/>
                <w:szCs w:val="22"/>
                <w:lang w:eastAsia="sr-Latn-CS"/>
              </w:rPr>
              <w:t>/</w:t>
            </w:r>
          </w:p>
        </w:tc>
        <w:tc>
          <w:tcPr>
            <w:tcW w:w="1332"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spacing w:lineRule="auto" w:line="240" w:before="60" w:after="60"/>
              <w:jc w:val="center"/>
              <w:rPr>
                <w:rFonts w:ascii="Cambria" w:hAnsi="Cambria" w:cs="Arial"/>
                <w:bCs/>
                <w:color w:themeColor="text1" w:val="000000"/>
                <w:sz w:val="22"/>
                <w:szCs w:val="22"/>
                <w:lang w:eastAsia="sr-Latn-CS"/>
              </w:rPr>
            </w:pPr>
            <w:r>
              <w:rPr>
                <w:rFonts w:cs="Arial" w:ascii="Cambria" w:hAnsi="Cambria"/>
                <w:bCs/>
                <w:color w:themeColor="text1" w:val="000000"/>
                <w:sz w:val="22"/>
                <w:szCs w:val="22"/>
                <w:lang w:eastAsia="sr-Latn-CS"/>
              </w:rPr>
              <w:t>228</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bCs/>
                <w:color w:themeColor="text1" w:val="000000"/>
                <w:sz w:val="22"/>
                <w:szCs w:val="22"/>
                <w:lang w:eastAsia="sr-Latn-CS"/>
              </w:rPr>
            </w:pPr>
            <w:r>
              <w:rPr>
                <w:rFonts w:cs="Times New Roman" w:ascii="Cambria" w:hAnsi="Cambria" w:cstheme="minorHAnsi"/>
                <w:bCs/>
                <w:color w:themeColor="text1" w:val="000000"/>
                <w:sz w:val="22"/>
                <w:szCs w:val="22"/>
              </w:rPr>
              <w:t>259.545,00</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color w:themeColor="text1" w:val="000000"/>
                <w:sz w:val="22"/>
                <w:szCs w:val="22"/>
                <w:lang w:eastAsia="sr-Latn-CS"/>
              </w:rPr>
              <w:t>/</w:t>
            </w:r>
          </w:p>
        </w:tc>
        <w:tc>
          <w:tcPr>
            <w:tcW w:w="1559"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spacing w:lineRule="auto" w:line="240" w:before="60" w:after="60"/>
              <w:jc w:val="center"/>
              <w:rPr>
                <w:rFonts w:ascii="Cambria" w:hAnsi="Cambria" w:cs="Arial"/>
                <w:bCs/>
                <w:color w:themeColor="text1" w:val="000000"/>
                <w:sz w:val="22"/>
                <w:szCs w:val="22"/>
                <w:lang w:eastAsia="sr-Latn-CS"/>
              </w:rPr>
            </w:pPr>
            <w:r>
              <w:rPr>
                <w:rFonts w:cs="Arial" w:ascii="Cambria" w:hAnsi="Cambria"/>
                <w:bCs/>
                <w:color w:themeColor="text1" w:val="000000"/>
                <w:sz w:val="22"/>
                <w:szCs w:val="22"/>
                <w:lang w:eastAsia="sr-Latn-CS"/>
              </w:rPr>
              <w:t>око</w:t>
            </w:r>
          </w:p>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color w:themeColor="text1" w:val="000000"/>
                <w:sz w:val="22"/>
                <w:szCs w:val="22"/>
                <w:lang w:eastAsia="sr-Latn-CS"/>
              </w:rPr>
              <w:t>200</w:t>
            </w:r>
          </w:p>
        </w:tc>
      </w:tr>
      <w:tr>
        <w:trPr>
          <w:trHeight w:val="596" w:hRule="atLeast"/>
        </w:trPr>
        <w:tc>
          <w:tcPr>
            <w:tcW w:w="1832" w:type="dxa"/>
            <w:tcBorders>
              <w:top w:val="single" w:sz="4" w:space="0" w:color="000000"/>
              <w:left w:val="single" w:sz="4" w:space="0" w:color="000000"/>
              <w:bottom w:val="single" w:sz="4" w:space="0" w:color="000000"/>
              <w:right w:val="single" w:sz="4" w:space="0" w:color="000000"/>
            </w:tcBorders>
            <w:shd w:color="auto" w:fill="855D5D" w:themeFill="accent6" w:val="clear"/>
            <w:vAlign w:val="center"/>
          </w:tcPr>
          <w:p>
            <w:pPr>
              <w:pStyle w:val="Normal"/>
              <w:widowControl w:val="false"/>
              <w:spacing w:lineRule="auto" w:line="240" w:before="60" w:after="60"/>
              <w:jc w:val="center"/>
              <w:rPr>
                <w:rFonts w:ascii="Cambria" w:hAnsi="Cambria" w:cs="Arial"/>
                <w:b/>
                <w:color w:themeColor="background1" w:val="FFFFFF"/>
                <w:sz w:val="22"/>
                <w:szCs w:val="22"/>
                <w:lang w:eastAsia="sr-Latn-CS"/>
              </w:rPr>
            </w:pPr>
            <w:r>
              <w:rPr>
                <w:rFonts w:cs="Arial" w:ascii="Cambria" w:hAnsi="Cambria"/>
                <w:color w:themeColor="background1" w:val="FFFFFF"/>
                <w:sz w:val="22"/>
                <w:szCs w:val="22"/>
                <w:lang w:eastAsia="sr-Latn-CS"/>
              </w:rPr>
              <w:t>Превоз за основну школу</w:t>
            </w:r>
          </w:p>
        </w:tc>
        <w:tc>
          <w:tcPr>
            <w:tcW w:w="13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8.350.206</w:t>
            </w:r>
          </w:p>
        </w:tc>
        <w:tc>
          <w:tcPr>
            <w:tcW w:w="11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1006</w:t>
            </w:r>
          </w:p>
        </w:tc>
        <w:tc>
          <w:tcPr>
            <w:tcW w:w="1332"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228</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8.039.122</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rPr>
                <w:rFonts w:ascii="Cambria" w:hAnsi="Cambria" w:cs="Arial"/>
                <w:bCs/>
                <w:sz w:val="22"/>
                <w:szCs w:val="22"/>
                <w:lang w:eastAsia="sr-Latn-CS"/>
              </w:rPr>
            </w:pPr>
            <w:r>
              <w:rPr>
                <w:rFonts w:cs="Arial" w:ascii="Cambria" w:hAnsi="Cambria"/>
                <w:bCs/>
                <w:sz w:val="22"/>
                <w:szCs w:val="22"/>
                <w:lang w:eastAsia="sr-Latn-CS"/>
              </w:rPr>
              <w:t xml:space="preserve">    </w:t>
            </w:r>
            <w:r>
              <w:rPr>
                <w:rFonts w:cs="Arial" w:ascii="Cambria" w:hAnsi="Cambria"/>
                <w:bCs/>
                <w:sz w:val="22"/>
                <w:szCs w:val="22"/>
                <w:lang w:eastAsia="sr-Latn-CS"/>
              </w:rPr>
              <w:t>1120</w:t>
            </w:r>
          </w:p>
        </w:tc>
        <w:tc>
          <w:tcPr>
            <w:tcW w:w="1559"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spacing w:lineRule="auto" w:line="240" w:before="60" w:after="60"/>
              <w:jc w:val="center"/>
              <w:rPr>
                <w:rFonts w:ascii="Cambria" w:hAnsi="Cambria" w:cs="Arial"/>
                <w:bCs/>
                <w:color w:themeColor="text1" w:val="000000"/>
                <w:sz w:val="22"/>
                <w:szCs w:val="22"/>
                <w:lang w:eastAsia="sr-Latn-CS"/>
              </w:rPr>
            </w:pPr>
            <w:r>
              <w:rPr>
                <w:rFonts w:cs="Arial" w:ascii="Cambria" w:hAnsi="Cambria"/>
                <w:bCs/>
                <w:color w:themeColor="text1" w:val="000000"/>
                <w:sz w:val="22"/>
                <w:szCs w:val="22"/>
                <w:lang w:eastAsia="sr-Latn-CS"/>
              </w:rPr>
              <w:t>око</w:t>
            </w:r>
          </w:p>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color w:themeColor="text1" w:val="000000"/>
                <w:sz w:val="22"/>
                <w:szCs w:val="22"/>
                <w:lang w:eastAsia="sr-Latn-CS"/>
              </w:rPr>
              <w:t>200</w:t>
            </w:r>
          </w:p>
        </w:tc>
      </w:tr>
      <w:tr>
        <w:trPr>
          <w:trHeight w:val="475" w:hRule="atLeast"/>
        </w:trPr>
        <w:tc>
          <w:tcPr>
            <w:tcW w:w="1832" w:type="dxa"/>
            <w:tcBorders>
              <w:top w:val="single" w:sz="4" w:space="0" w:color="000000"/>
              <w:left w:val="single" w:sz="4" w:space="0" w:color="000000"/>
              <w:bottom w:val="single" w:sz="4" w:space="0" w:color="000000"/>
              <w:right w:val="single" w:sz="4" w:space="0" w:color="000000"/>
            </w:tcBorders>
            <w:shd w:color="auto" w:fill="855D5D" w:themeFill="accent6" w:val="clear"/>
            <w:vAlign w:val="center"/>
          </w:tcPr>
          <w:p>
            <w:pPr>
              <w:pStyle w:val="Normal"/>
              <w:widowControl w:val="false"/>
              <w:spacing w:lineRule="auto" w:line="240" w:before="60" w:after="60"/>
              <w:jc w:val="center"/>
              <w:rPr>
                <w:rFonts w:ascii="Cambria" w:hAnsi="Cambria" w:cs="Arial"/>
                <w:b/>
                <w:color w:themeColor="background1" w:val="FFFFFF"/>
                <w:sz w:val="22"/>
                <w:szCs w:val="22"/>
                <w:lang w:eastAsia="sr-Latn-CS"/>
              </w:rPr>
            </w:pPr>
            <w:r>
              <w:rPr>
                <w:rFonts w:cs="Arial" w:ascii="Cambria" w:hAnsi="Cambria"/>
                <w:color w:themeColor="background1" w:val="FFFFFF"/>
                <w:sz w:val="22"/>
                <w:szCs w:val="22"/>
                <w:lang w:eastAsia="sr-Latn-CS"/>
              </w:rPr>
              <w:t>Превоз за средњу школу</w:t>
            </w:r>
          </w:p>
        </w:tc>
        <w:tc>
          <w:tcPr>
            <w:tcW w:w="13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8.300.400</w:t>
            </w:r>
          </w:p>
        </w:tc>
        <w:tc>
          <w:tcPr>
            <w:tcW w:w="11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326</w:t>
            </w:r>
          </w:p>
        </w:tc>
        <w:tc>
          <w:tcPr>
            <w:tcW w:w="1332"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72</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bCs/>
                <w:sz w:val="22"/>
                <w:szCs w:val="22"/>
                <w:highlight w:val="yellow"/>
                <w:lang w:eastAsia="sr-Latn-CS"/>
              </w:rPr>
            </w:pPr>
            <w:r>
              <w:rPr>
                <w:rFonts w:cs="Arial" w:ascii="Cambria" w:hAnsi="Cambria"/>
                <w:bCs/>
                <w:sz w:val="22"/>
                <w:szCs w:val="22"/>
                <w:lang w:eastAsia="sr-Latn-CS"/>
              </w:rPr>
              <w:t>7.020.100</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ind w:firstLine="360"/>
              <w:rPr>
                <w:rFonts w:ascii="Cambria" w:hAnsi="Cambria" w:cs="Arial"/>
                <w:bCs/>
                <w:sz w:val="22"/>
                <w:szCs w:val="22"/>
                <w:lang w:eastAsia="sr-Latn-CS"/>
              </w:rPr>
            </w:pPr>
            <w:r>
              <w:rPr>
                <w:rFonts w:cs="Arial" w:ascii="Cambria" w:hAnsi="Cambria"/>
                <w:bCs/>
                <w:sz w:val="22"/>
                <w:szCs w:val="22"/>
                <w:lang w:eastAsia="sr-Latn-CS"/>
              </w:rPr>
              <w:t xml:space="preserve">   </w:t>
            </w:r>
            <w:r>
              <w:rPr>
                <w:rFonts w:cs="Arial" w:ascii="Cambria" w:hAnsi="Cambria"/>
                <w:bCs/>
                <w:sz w:val="22"/>
                <w:szCs w:val="22"/>
                <w:lang w:eastAsia="sr-Latn-CS"/>
              </w:rPr>
              <w:t>/</w:t>
            </w:r>
          </w:p>
        </w:tc>
        <w:tc>
          <w:tcPr>
            <w:tcW w:w="1559"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око</w:t>
            </w:r>
          </w:p>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75</w:t>
            </w:r>
          </w:p>
        </w:tc>
      </w:tr>
      <w:tr>
        <w:trPr>
          <w:trHeight w:val="566" w:hRule="atLeast"/>
        </w:trPr>
        <w:tc>
          <w:tcPr>
            <w:tcW w:w="1832" w:type="dxa"/>
            <w:tcBorders>
              <w:top w:val="single" w:sz="4" w:space="0" w:color="000000"/>
              <w:left w:val="single" w:sz="4" w:space="0" w:color="000000"/>
              <w:bottom w:val="single" w:sz="4" w:space="0" w:color="000000"/>
              <w:right w:val="single" w:sz="4" w:space="0" w:color="000000"/>
            </w:tcBorders>
            <w:shd w:color="auto" w:fill="855D5D" w:themeFill="accent6" w:val="clear"/>
            <w:vAlign w:val="center"/>
          </w:tcPr>
          <w:p>
            <w:pPr>
              <w:pStyle w:val="Normal"/>
              <w:widowControl w:val="false"/>
              <w:spacing w:lineRule="auto" w:line="240" w:before="60" w:after="60"/>
              <w:jc w:val="center"/>
              <w:rPr>
                <w:rFonts w:ascii="Cambria" w:hAnsi="Cambria" w:cs="Arial"/>
                <w:b/>
                <w:color w:themeColor="background1" w:val="FFFFFF"/>
                <w:sz w:val="22"/>
                <w:szCs w:val="22"/>
                <w:highlight w:val="yellow"/>
                <w:lang w:eastAsia="sr-Latn-CS"/>
              </w:rPr>
            </w:pPr>
            <w:r>
              <w:rPr>
                <w:rFonts w:cs="Arial" w:ascii="Cambria" w:hAnsi="Cambria"/>
                <w:color w:themeColor="background1" w:val="FFFFFF"/>
                <w:sz w:val="22"/>
                <w:szCs w:val="22"/>
                <w:lang w:eastAsia="sr-Latn-CS"/>
              </w:rPr>
              <w:t>Стипендије за средњошколце</w:t>
            </w:r>
          </w:p>
        </w:tc>
        <w:tc>
          <w:tcPr>
            <w:tcW w:w="13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3.064.000</w:t>
            </w:r>
          </w:p>
        </w:tc>
        <w:tc>
          <w:tcPr>
            <w:tcW w:w="11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ind w:firstLine="360"/>
              <w:rPr>
                <w:rFonts w:ascii="Cambria" w:hAnsi="Cambria" w:cs="Arial"/>
                <w:bCs/>
                <w:sz w:val="22"/>
                <w:szCs w:val="22"/>
                <w:lang w:eastAsia="sr-Latn-CS"/>
              </w:rPr>
            </w:pPr>
            <w:r>
              <w:rPr>
                <w:rFonts w:cs="Arial" w:ascii="Cambria" w:hAnsi="Cambria"/>
                <w:bCs/>
                <w:sz w:val="22"/>
                <w:szCs w:val="22"/>
                <w:lang w:eastAsia="sr-Latn-CS"/>
              </w:rPr>
              <w:t>39</w:t>
            </w:r>
          </w:p>
        </w:tc>
        <w:tc>
          <w:tcPr>
            <w:tcW w:w="1332"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0</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2.400.000</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ind w:firstLine="360"/>
              <w:rPr>
                <w:rFonts w:ascii="Cambria" w:hAnsi="Cambria" w:cs="Arial"/>
                <w:bCs/>
                <w:sz w:val="22"/>
                <w:szCs w:val="22"/>
                <w:lang w:eastAsia="sr-Latn-CS"/>
              </w:rPr>
            </w:pPr>
            <w:r>
              <w:rPr>
                <w:rFonts w:cs="Arial" w:ascii="Cambria" w:hAnsi="Cambria"/>
                <w:bCs/>
                <w:sz w:val="22"/>
                <w:szCs w:val="22"/>
                <w:lang w:eastAsia="sr-Latn-CS"/>
              </w:rPr>
              <w:t>29</w:t>
            </w:r>
          </w:p>
        </w:tc>
        <w:tc>
          <w:tcPr>
            <w:tcW w:w="1559"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1</w:t>
            </w:r>
          </w:p>
        </w:tc>
      </w:tr>
      <w:tr>
        <w:trPr>
          <w:trHeight w:val="467" w:hRule="atLeast"/>
        </w:trPr>
        <w:tc>
          <w:tcPr>
            <w:tcW w:w="1832" w:type="dxa"/>
            <w:tcBorders>
              <w:top w:val="single" w:sz="4" w:space="0" w:color="000000"/>
              <w:left w:val="single" w:sz="4" w:space="0" w:color="000000"/>
              <w:bottom w:val="single" w:sz="4" w:space="0" w:color="000000"/>
              <w:right w:val="single" w:sz="4" w:space="0" w:color="000000"/>
            </w:tcBorders>
            <w:shd w:color="auto" w:fill="855D5D" w:themeFill="accent6" w:val="clear"/>
            <w:vAlign w:val="center"/>
          </w:tcPr>
          <w:p>
            <w:pPr>
              <w:pStyle w:val="Normal"/>
              <w:widowControl w:val="false"/>
              <w:spacing w:lineRule="auto" w:line="240" w:before="60" w:after="60"/>
              <w:jc w:val="center"/>
              <w:rPr>
                <w:rFonts w:ascii="Cambria" w:hAnsi="Cambria" w:cs="Arial"/>
                <w:b/>
                <w:color w:themeColor="background1" w:val="FFFFFF"/>
                <w:sz w:val="22"/>
                <w:szCs w:val="22"/>
                <w:lang w:eastAsia="sr-Latn-CS"/>
              </w:rPr>
            </w:pPr>
            <w:r>
              <w:rPr>
                <w:rFonts w:cs="Arial" w:ascii="Cambria" w:hAnsi="Cambria"/>
                <w:color w:themeColor="background1" w:val="FFFFFF"/>
                <w:sz w:val="22"/>
                <w:szCs w:val="22"/>
                <w:lang w:eastAsia="sr-Latn-CS"/>
              </w:rPr>
              <w:t>Стипендије за студенте</w:t>
            </w:r>
          </w:p>
        </w:tc>
        <w:tc>
          <w:tcPr>
            <w:tcW w:w="13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1.236.000</w:t>
            </w:r>
          </w:p>
        </w:tc>
        <w:tc>
          <w:tcPr>
            <w:tcW w:w="11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ind w:firstLine="360"/>
              <w:rPr>
                <w:rFonts w:ascii="Cambria" w:hAnsi="Cambria" w:cs="Arial"/>
                <w:bCs/>
                <w:sz w:val="22"/>
                <w:szCs w:val="22"/>
                <w:lang w:eastAsia="sr-Latn-CS"/>
              </w:rPr>
            </w:pPr>
            <w:r>
              <w:rPr>
                <w:rFonts w:cs="Arial" w:ascii="Cambria" w:hAnsi="Cambria"/>
                <w:bCs/>
                <w:sz w:val="22"/>
                <w:szCs w:val="22"/>
                <w:lang w:eastAsia="sr-Latn-CS"/>
              </w:rPr>
              <w:t>13</w:t>
            </w:r>
          </w:p>
        </w:tc>
        <w:tc>
          <w:tcPr>
            <w:tcW w:w="1332"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0</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2.088.000</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ind w:firstLine="360"/>
              <w:rPr>
                <w:rFonts w:ascii="Cambria" w:hAnsi="Cambria" w:cs="Arial"/>
                <w:bCs/>
                <w:sz w:val="22"/>
                <w:szCs w:val="22"/>
                <w:lang w:eastAsia="sr-Latn-CS"/>
              </w:rPr>
            </w:pPr>
            <w:r>
              <w:rPr>
                <w:rFonts w:cs="Arial" w:ascii="Cambria" w:hAnsi="Cambria"/>
                <w:bCs/>
                <w:sz w:val="22"/>
                <w:szCs w:val="22"/>
                <w:lang w:eastAsia="sr-Latn-CS"/>
              </w:rPr>
              <w:t>18</w:t>
            </w:r>
          </w:p>
        </w:tc>
        <w:tc>
          <w:tcPr>
            <w:tcW w:w="1559"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spacing w:lineRule="auto" w:line="240" w:before="60" w:after="60"/>
              <w:jc w:val="center"/>
              <w:rPr>
                <w:rFonts w:ascii="Cambria" w:hAnsi="Cambria" w:cs="Arial"/>
                <w:bCs/>
                <w:sz w:val="22"/>
                <w:szCs w:val="22"/>
                <w:lang w:eastAsia="sr-Latn-CS"/>
              </w:rPr>
            </w:pPr>
            <w:r>
              <w:rPr>
                <w:rFonts w:cs="Arial" w:ascii="Cambria" w:hAnsi="Cambria"/>
                <w:bCs/>
                <w:sz w:val="22"/>
                <w:szCs w:val="22"/>
                <w:lang w:eastAsia="sr-Latn-CS"/>
              </w:rPr>
              <w:t>0</w:t>
            </w:r>
          </w:p>
        </w:tc>
      </w:tr>
    </w:tbl>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t xml:space="preserve">      </w:t>
      </w:r>
    </w:p>
    <w:p>
      <w:pPr>
        <w:pStyle w:val="Normal"/>
        <w:spacing w:lineRule="auto" w:line="240" w:before="0" w:after="200"/>
        <w:jc w:val="both"/>
        <w:rPr>
          <w:rFonts w:ascii="Cambria" w:hAnsi="Cambria"/>
        </w:rPr>
      </w:pPr>
      <w:r>
        <w:rPr>
          <w:rFonts w:ascii="Cambria" w:hAnsi="Cambria"/>
          <w:b/>
          <w:bCs/>
          <w:color w:themeColor="accent4" w:val="956251"/>
        </w:rPr>
        <w:t xml:space="preserve">        </w:t>
      </w:r>
      <w:r>
        <w:rPr>
          <w:rFonts w:ascii="Cambria" w:hAnsi="Cambria"/>
        </w:rPr>
        <w:t>Како је већ поменуто у Беочину постоји бесплатан вртић за сву децу, па захваљујући овој мери око 50 деце ромске националности похађа ПВО</w:t>
      </w:r>
      <w:r>
        <w:rPr/>
        <w:t xml:space="preserve"> </w:t>
      </w:r>
      <w:r>
        <w:rPr>
          <w:rFonts w:ascii="Cambria" w:hAnsi="Cambria"/>
        </w:rPr>
        <w:t xml:space="preserve">на годишњем нивоу, што је далеко изнад националног просека. Додатно, општина више од деценије финансира двочасовни инклузивни програм за учење српског језика намењен деци ромске националности узраста од 4 до 5,5 година, који просечно похађа око 15 деце. Такође, општина финансира и бесплатне уџбенике за све ђаке прваке, као и бесплатан школски прибор за све ромске ученике од II до VIII разреда којих је просечно између 200 и 225 сваке школске године. Такође, превоз за основце је бесплатан, док се износ месечне карте за средњошколце рефундира у износу од 50% за све ученике, међу којима је просечно око 75 ромских средњошколаца. Из општинског буџета се финансирају и ученичке и студентске стипендије, а међу корисницима ових стипендија је и један средњошколац ромске националности. </w:t>
      </w:r>
    </w:p>
    <w:p>
      <w:pPr>
        <w:pStyle w:val="Normal"/>
        <w:spacing w:lineRule="auto" w:line="240" w:before="0" w:after="200"/>
        <w:jc w:val="both"/>
        <w:rPr>
          <w:rFonts w:ascii="Cambria" w:hAnsi="Cambria"/>
        </w:rPr>
      </w:pPr>
      <w:r>
        <w:rPr>
          <w:rFonts w:ascii="Cambria" w:hAnsi="Cambria"/>
        </w:rPr>
        <w:t xml:space="preserve">       </w:t>
      </w:r>
      <w:r>
        <w:rPr>
          <w:rFonts w:ascii="Cambria" w:hAnsi="Cambria"/>
          <w:b/>
          <w:bCs/>
          <w:u w:val="single"/>
        </w:rPr>
        <w:t>На фокус групи са представницима ромске заједице</w:t>
      </w:r>
      <w:r>
        <w:rPr>
          <w:rFonts w:ascii="Cambria" w:hAnsi="Cambria"/>
          <w:b/>
          <w:bCs/>
        </w:rPr>
        <w:t xml:space="preserve">  </w:t>
      </w:r>
      <w:r>
        <w:rPr>
          <w:rFonts w:ascii="Cambria" w:hAnsi="Cambria"/>
        </w:rPr>
        <w:t>је истакнутна потреба за ангажовањем већег броја педагошких асистената, јер је њихова улога кључна у процесу инклузије и напретка ромских ученика, као и да је потребно решити њихов радно-правни статус. Указано је на то да је мотивисност родитеља и ученика за образовање значајно унапређена последњих година, да се препознаје значај завршетка школе, али да је и даље потребна континуирана подршка на том плану. Учесници фокус групе су ставили акценат на увођење континуиране подршке учењу и изради домаћих задатака, као и на обезбеђивању већег броја стипендија за ученике и студенте из ромске популације, што подразумева и прилагођавање критеријума да би стипеније биле доступне ромским студентима. Такође, учесници су навели да је потребно континуирано усавршавање наставног кадра у области инклузивног образовања, како би се омогућила квалитетнија подршка ученицима ромске националности.</w:t>
      </w:r>
    </w:p>
    <w:p>
      <w:pPr>
        <w:pStyle w:val="Normal"/>
        <w:spacing w:lineRule="auto" w:line="240" w:before="0" w:after="200"/>
        <w:jc w:val="both"/>
        <w:rPr>
          <w:rFonts w:ascii="Cambria" w:hAnsi="Cambria"/>
        </w:rPr>
      </w:pPr>
      <w:r>
        <w:rPr>
          <w:rFonts w:ascii="Cambria" w:hAnsi="Cambria"/>
        </w:rPr>
      </w:r>
    </w:p>
    <w:p>
      <w:pPr>
        <w:pStyle w:val="Normal"/>
        <w:spacing w:lineRule="auto" w:line="240" w:before="0" w:after="200"/>
        <w:jc w:val="both"/>
        <w:rPr>
          <w:rFonts w:ascii="Cambria" w:hAnsi="Cambria"/>
          <w:b/>
          <w:bCs/>
          <w:color w:themeColor="accent4" w:val="956251"/>
        </w:rPr>
      </w:pPr>
      <w:bookmarkStart w:id="18" w:name="_Hlk199166785"/>
      <w:r>
        <w:rPr>
          <w:rFonts w:ascii="Cambria" w:hAnsi="Cambria"/>
          <w:b/>
          <w:bCs/>
          <w:color w:themeColor="accent4" w:val="956251"/>
        </w:rPr>
        <w:t xml:space="preserve">3.3.5 SWOT анализа у области </w:t>
      </w:r>
      <w:bookmarkEnd w:id="18"/>
      <w:r>
        <w:rPr>
          <w:rFonts w:ascii="Cambria" w:hAnsi="Cambria"/>
          <w:b/>
          <w:bCs/>
          <w:color w:themeColor="accent4" w:val="956251"/>
        </w:rPr>
        <w:t>образовања</w:t>
      </w:r>
    </w:p>
    <w:tbl>
      <w:tblPr>
        <w:tblStyle w:val="TableGrid"/>
        <w:tblW w:w="9672"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390"/>
        <w:gridCol w:w="5281"/>
      </w:tblGrid>
      <w:tr>
        <w:trPr>
          <w:trHeight w:val="440" w:hRule="atLeast"/>
        </w:trPr>
        <w:tc>
          <w:tcPr>
            <w:tcW w:w="4390" w:type="dxa"/>
            <w:tcBorders/>
            <w:shd w:color="auto" w:fill="0070C0" w:val="clear"/>
          </w:tcPr>
          <w:p>
            <w:pPr>
              <w:pStyle w:val="Normal"/>
              <w:widowControl/>
              <w:suppressAutoHyphens w:val="true"/>
              <w:spacing w:before="0" w:after="0"/>
              <w:jc w:val="center"/>
              <w:rPr>
                <w:rFonts w:ascii="Arial" w:hAnsi="Arial" w:cs="Arial"/>
                <w:b/>
                <w:bCs/>
                <w:color w:themeColor="background1" w:val="FFFFFF"/>
                <w:sz w:val="20"/>
                <w:szCs w:val="20"/>
              </w:rPr>
            </w:pPr>
            <w:r>
              <w:rPr>
                <w:rFonts w:eastAsia="Times New Roman" w:cs="Arial" w:ascii="Arial" w:hAnsi="Arial"/>
                <w:b/>
                <w:bCs/>
                <w:color w:themeColor="background1" w:val="FFFFFF"/>
                <w:kern w:val="0"/>
                <w:sz w:val="20"/>
                <w:szCs w:val="20"/>
                <w:lang w:eastAsia="en-US" w:bidi="ar-SA"/>
              </w:rPr>
              <w:t>СНАГЕ</w:t>
            </w:r>
          </w:p>
        </w:tc>
        <w:tc>
          <w:tcPr>
            <w:tcW w:w="5281" w:type="dxa"/>
            <w:tcBorders/>
            <w:shd w:color="auto" w:fill="0070C0" w:val="clear"/>
          </w:tcPr>
          <w:p>
            <w:pPr>
              <w:pStyle w:val="Normal"/>
              <w:widowControl/>
              <w:suppressAutoHyphens w:val="true"/>
              <w:spacing w:before="0" w:after="0"/>
              <w:jc w:val="center"/>
              <w:rPr>
                <w:rFonts w:ascii="Arial" w:hAnsi="Arial" w:cs="Arial"/>
                <w:b/>
                <w:bCs/>
                <w:color w:themeColor="background1" w:val="FFFFFF"/>
                <w:sz w:val="20"/>
                <w:szCs w:val="20"/>
              </w:rPr>
            </w:pPr>
            <w:r>
              <w:rPr>
                <w:rFonts w:eastAsia="Times New Roman" w:cs="Arial" w:ascii="Arial" w:hAnsi="Arial"/>
                <w:b/>
                <w:bCs/>
                <w:color w:themeColor="background1" w:val="FFFFFF"/>
                <w:kern w:val="0"/>
                <w:sz w:val="20"/>
                <w:szCs w:val="20"/>
                <w:lang w:eastAsia="en-US" w:bidi="ar-SA"/>
              </w:rPr>
              <w:t>СЛАБОСТИ</w:t>
            </w:r>
          </w:p>
        </w:tc>
      </w:tr>
      <w:tr>
        <w:trPr>
          <w:trHeight w:val="3007" w:hRule="atLeast"/>
        </w:trPr>
        <w:tc>
          <w:tcPr>
            <w:tcW w:w="4390" w:type="dxa"/>
            <w:tcBorders/>
          </w:tcPr>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Два педагошка асистента – по један у ПУ и ОШ „Јован Грчић Миленко“</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Бесплатан вртић за сву децу</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ascii="Cambria" w:hAnsi="Cambria"/>
                <w:kern w:val="0"/>
                <w:sz w:val="20"/>
                <w:szCs w:val="20"/>
                <w:lang w:eastAsia="en-US" w:bidi="ar-SA"/>
              </w:rPr>
              <w:t>Двочасовни боравак у ПУ за учење српског језика</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Већи обухват ромске деце програмима раног развија него у другим ЈЛС</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Бесплатни уџбеници и школски прибор</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Средњошколска стипендија за најбољег ученика из ромске популације</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Већи обухват ромских ученика средњошколским образовањем у односу на друге ЈЛС</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Бесплатан превоз за основну и субвенционисани превоз (50%) за средњу школу</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Велики број деце говори српски језик пре поласка у школу</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Два студента ромске националности</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Добра сарадња координатора за ромска питања са ромским удружењима</w:t>
            </w:r>
          </w:p>
          <w:p>
            <w:pPr>
              <w:pStyle w:val="TableContents"/>
              <w:suppressAutoHyphens w:val="true"/>
              <w:spacing w:lineRule="auto" w:line="240" w:before="0" w:after="0"/>
              <w:ind w:left="720"/>
              <w:jc w:val="left"/>
              <w:rPr>
                <w:rFonts w:ascii="Cambria" w:hAnsi="Cambria" w:cs="Times New Roman"/>
                <w:sz w:val="20"/>
                <w:szCs w:val="20"/>
              </w:rPr>
            </w:pPr>
            <w:r>
              <w:rPr>
                <w:rFonts w:cs="Times New Roman" w:ascii="Cambria" w:hAnsi="Cambria"/>
                <w:kern w:val="0"/>
                <w:sz w:val="20"/>
                <w:szCs w:val="20"/>
                <w:lang w:eastAsia="en-US" w:bidi="ar-SA"/>
              </w:rPr>
            </w:r>
          </w:p>
        </w:tc>
        <w:tc>
          <w:tcPr>
            <w:tcW w:w="5281" w:type="dxa"/>
            <w:tcBorders/>
          </w:tcPr>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 xml:space="preserve">Мали број ПА у односу на број ромских ученика </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Осипање девојчица из ОШ у VII и VIII разреду</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Нередовност похађања школе и велики број изостанака</w:t>
            </w:r>
          </w:p>
          <w:p>
            <w:pPr>
              <w:pStyle w:val="TableContents"/>
              <w:numPr>
                <w:ilvl w:val="0"/>
                <w:numId w:val="12"/>
              </w:numPr>
              <w:suppressAutoHyphens w:val="true"/>
              <w:spacing w:lineRule="auto" w:line="240" w:before="0" w:after="0"/>
              <w:jc w:val="left"/>
              <w:rPr>
                <w:rFonts w:ascii="Cambria" w:hAnsi="Cambria" w:cs="Times New Roman"/>
                <w:color w:val="111111"/>
                <w:sz w:val="20"/>
                <w:szCs w:val="20"/>
              </w:rPr>
            </w:pPr>
            <w:r>
              <w:rPr>
                <w:rFonts w:cs="Times New Roman" w:ascii="Cambria" w:hAnsi="Cambria"/>
                <w:color w:val="111111"/>
                <w:kern w:val="0"/>
                <w:sz w:val="20"/>
                <w:szCs w:val="20"/>
                <w:lang w:eastAsia="en-US" w:bidi="ar-SA"/>
              </w:rPr>
              <w:t xml:space="preserve">Немотивисаност ученика за наставак образовања </w:t>
            </w:r>
          </w:p>
          <w:p>
            <w:pPr>
              <w:pStyle w:val="TableContents"/>
              <w:numPr>
                <w:ilvl w:val="0"/>
                <w:numId w:val="12"/>
              </w:numPr>
              <w:suppressAutoHyphens w:val="true"/>
              <w:spacing w:lineRule="auto" w:line="240" w:before="0" w:after="0"/>
              <w:jc w:val="left"/>
              <w:rPr>
                <w:rFonts w:ascii="Cambria" w:hAnsi="Cambria" w:cs="Times New Roman"/>
                <w:color w:val="111111"/>
                <w:sz w:val="20"/>
                <w:szCs w:val="20"/>
              </w:rPr>
            </w:pPr>
            <w:r>
              <w:rPr>
                <w:rFonts w:cs="Times New Roman" w:ascii="Cambria" w:hAnsi="Cambria"/>
                <w:color w:val="111111"/>
                <w:kern w:val="0"/>
                <w:sz w:val="20"/>
                <w:szCs w:val="20"/>
                <w:lang w:eastAsia="en-US" w:bidi="ar-SA"/>
              </w:rPr>
              <w:t>Незаинтересованост родитеља за образовање деце</w:t>
            </w:r>
          </w:p>
          <w:p>
            <w:pPr>
              <w:pStyle w:val="TableContents"/>
              <w:numPr>
                <w:ilvl w:val="0"/>
                <w:numId w:val="12"/>
              </w:numPr>
              <w:suppressAutoHyphens w:val="true"/>
              <w:spacing w:lineRule="auto" w:line="240" w:before="0" w:after="0"/>
              <w:jc w:val="left"/>
              <w:rPr>
                <w:rFonts w:ascii="Cambria" w:hAnsi="Cambria" w:cs="Times New Roman"/>
                <w:color w:val="111111"/>
                <w:sz w:val="20"/>
                <w:szCs w:val="20"/>
              </w:rPr>
            </w:pPr>
            <w:r>
              <w:rPr>
                <w:rFonts w:cs="Times New Roman" w:ascii="Cambria" w:hAnsi="Cambria"/>
                <w:color w:val="111111"/>
                <w:kern w:val="0"/>
                <w:sz w:val="20"/>
                <w:szCs w:val="20"/>
                <w:lang w:eastAsia="en-US" w:bidi="ar-SA"/>
              </w:rPr>
              <w:t>Непостојање додатне подршке ученицима за писање домаћих задатака и учење</w:t>
            </w:r>
          </w:p>
          <w:p>
            <w:pPr>
              <w:pStyle w:val="TableContents"/>
              <w:numPr>
                <w:ilvl w:val="0"/>
                <w:numId w:val="12"/>
              </w:numPr>
              <w:suppressAutoHyphens w:val="true"/>
              <w:spacing w:lineRule="auto" w:line="240" w:before="0" w:after="0"/>
              <w:jc w:val="left"/>
              <w:rPr>
                <w:rFonts w:ascii="Cambria" w:hAnsi="Cambria" w:cs="Times New Roman"/>
                <w:color w:val="111111"/>
                <w:sz w:val="20"/>
                <w:szCs w:val="20"/>
              </w:rPr>
            </w:pPr>
            <w:r>
              <w:rPr>
                <w:rFonts w:cs="Times New Roman" w:ascii="Cambria" w:hAnsi="Cambria"/>
                <w:color w:val="111111"/>
                <w:kern w:val="0"/>
                <w:sz w:val="20"/>
                <w:szCs w:val="20"/>
                <w:lang w:eastAsia="en-US" w:bidi="ar-SA"/>
              </w:rPr>
              <w:t>Мали број ученичких и студентских стипендија намењених Ромима</w:t>
            </w:r>
          </w:p>
          <w:p>
            <w:pPr>
              <w:pStyle w:val="TableContents"/>
              <w:numPr>
                <w:ilvl w:val="0"/>
                <w:numId w:val="12"/>
              </w:numPr>
              <w:suppressAutoHyphens w:val="true"/>
              <w:spacing w:lineRule="auto" w:line="240" w:before="0" w:after="0"/>
              <w:jc w:val="left"/>
              <w:rPr>
                <w:rFonts w:ascii="Cambria" w:hAnsi="Cambria" w:cs="Times New Roman"/>
                <w:color w:val="111111"/>
                <w:sz w:val="20"/>
                <w:szCs w:val="20"/>
              </w:rPr>
            </w:pPr>
            <w:r>
              <w:rPr>
                <w:rFonts w:cs="Times New Roman" w:ascii="Cambria" w:hAnsi="Cambria"/>
                <w:color w:val="111111"/>
                <w:kern w:val="0"/>
                <w:sz w:val="20"/>
                <w:szCs w:val="20"/>
                <w:lang w:eastAsia="en-US" w:bidi="ar-SA"/>
              </w:rPr>
              <w:t>Високи критеријуми за добијање општинске студентске стипендије</w:t>
            </w:r>
          </w:p>
          <w:p>
            <w:pPr>
              <w:pStyle w:val="TableContents"/>
              <w:numPr>
                <w:ilvl w:val="0"/>
                <w:numId w:val="12"/>
              </w:numPr>
              <w:suppressAutoHyphens w:val="true"/>
              <w:spacing w:lineRule="auto" w:line="240" w:before="0" w:after="0"/>
              <w:jc w:val="left"/>
              <w:rPr>
                <w:rFonts w:ascii="Cambria" w:hAnsi="Cambria" w:cs="Times New Roman"/>
                <w:color w:val="111111"/>
                <w:sz w:val="20"/>
                <w:szCs w:val="20"/>
              </w:rPr>
            </w:pPr>
            <w:r>
              <w:rPr>
                <w:rFonts w:cs="Arial" w:ascii="Cambria" w:hAnsi="Cambria"/>
                <w:kern w:val="0"/>
                <w:sz w:val="20"/>
                <w:szCs w:val="20"/>
                <w:lang w:eastAsia="en-US" w:bidi="ar-SA"/>
              </w:rPr>
              <w:t>Неразумевање одређеног дела наставног кадра за инклузивно образовање и рад са децом из осетљивих група</w:t>
            </w:r>
          </w:p>
          <w:p>
            <w:pPr>
              <w:pStyle w:val="TableContents"/>
              <w:numPr>
                <w:ilvl w:val="0"/>
                <w:numId w:val="12"/>
              </w:numPr>
              <w:suppressAutoHyphens w:val="true"/>
              <w:spacing w:lineRule="auto" w:line="240" w:before="0" w:after="0"/>
              <w:jc w:val="left"/>
              <w:rPr>
                <w:rFonts w:ascii="Cambria" w:hAnsi="Cambria" w:cs="Times New Roman"/>
                <w:color w:val="111111"/>
                <w:sz w:val="20"/>
                <w:szCs w:val="20"/>
              </w:rPr>
            </w:pPr>
            <w:r>
              <w:rPr>
                <w:rFonts w:cs="Times New Roman" w:ascii="Cambria" w:hAnsi="Cambria"/>
                <w:color w:val="111111"/>
                <w:kern w:val="0"/>
                <w:sz w:val="20"/>
                <w:szCs w:val="20"/>
                <w:lang w:eastAsia="en-US" w:bidi="ar-SA"/>
              </w:rPr>
              <w:t>У ОШ се не реализује изборни предмет Ромски језик са елементима националне културе</w:t>
            </w:r>
          </w:p>
          <w:p>
            <w:pPr>
              <w:pStyle w:val="TableContents"/>
              <w:numPr>
                <w:ilvl w:val="0"/>
                <w:numId w:val="12"/>
              </w:numPr>
              <w:suppressAutoHyphens w:val="true"/>
              <w:spacing w:lineRule="auto" w:line="240" w:before="0" w:after="0"/>
              <w:jc w:val="left"/>
              <w:rPr>
                <w:rFonts w:ascii="Cambria" w:hAnsi="Cambria" w:cs="Times New Roman"/>
                <w:color w:val="111111"/>
                <w:sz w:val="20"/>
                <w:szCs w:val="20"/>
              </w:rPr>
            </w:pPr>
            <w:r>
              <w:rPr>
                <w:rFonts w:cs="Times New Roman" w:ascii="Cambria" w:hAnsi="Cambria"/>
                <w:color w:val="111111"/>
                <w:kern w:val="0"/>
                <w:sz w:val="20"/>
                <w:szCs w:val="20"/>
                <w:lang w:eastAsia="en-US" w:bidi="ar-SA"/>
              </w:rPr>
              <w:t>Ниједна школа не спроводи програм ФООО „Друга шанса“</w:t>
            </w:r>
          </w:p>
          <w:p>
            <w:pPr>
              <w:pStyle w:val="TableContents"/>
              <w:numPr>
                <w:ilvl w:val="0"/>
                <w:numId w:val="12"/>
              </w:numPr>
              <w:suppressAutoHyphens w:val="true"/>
              <w:spacing w:lineRule="auto" w:line="240" w:before="0" w:after="0"/>
              <w:jc w:val="left"/>
              <w:rPr>
                <w:rFonts w:ascii="Cambria" w:hAnsi="Cambria" w:cs="Times New Roman"/>
                <w:color w:val="111111"/>
                <w:sz w:val="20"/>
                <w:szCs w:val="20"/>
              </w:rPr>
            </w:pPr>
            <w:r>
              <w:rPr>
                <w:rFonts w:cs="Times New Roman" w:ascii="Cambria" w:hAnsi="Cambria"/>
                <w:color w:val="111111"/>
                <w:kern w:val="0"/>
                <w:sz w:val="20"/>
                <w:szCs w:val="20"/>
                <w:lang w:eastAsia="en-US" w:bidi="ar-SA"/>
              </w:rPr>
              <w:t>Неадекватна каријерна орјентација ученика приликом избора средње школе</w:t>
            </w:r>
          </w:p>
          <w:p>
            <w:pPr>
              <w:pStyle w:val="TableContents"/>
              <w:suppressAutoHyphens w:val="true"/>
              <w:spacing w:lineRule="auto" w:line="240" w:before="0" w:after="0"/>
              <w:ind w:left="720"/>
              <w:jc w:val="left"/>
              <w:rPr>
                <w:rFonts w:ascii="Cambria" w:hAnsi="Cambria" w:cs="Times New Roman"/>
                <w:color w:val="111111"/>
                <w:sz w:val="20"/>
                <w:szCs w:val="20"/>
              </w:rPr>
            </w:pPr>
            <w:r>
              <w:rPr>
                <w:rFonts w:cs="Times New Roman" w:ascii="Cambria" w:hAnsi="Cambria"/>
                <w:color w:val="111111"/>
                <w:kern w:val="0"/>
                <w:sz w:val="20"/>
                <w:szCs w:val="20"/>
                <w:lang w:eastAsia="en-US" w:bidi="ar-SA"/>
              </w:rPr>
            </w:r>
          </w:p>
          <w:p>
            <w:pPr>
              <w:pStyle w:val="TableContents"/>
              <w:suppressAutoHyphens w:val="true"/>
              <w:spacing w:lineRule="auto" w:line="240" w:before="0" w:after="0"/>
              <w:ind w:left="720"/>
              <w:jc w:val="left"/>
              <w:rPr>
                <w:rFonts w:ascii="Cambria" w:hAnsi="Cambria" w:cs="Times New Roman"/>
                <w:color w:val="111111"/>
                <w:sz w:val="20"/>
                <w:szCs w:val="20"/>
              </w:rPr>
            </w:pPr>
            <w:r>
              <w:rPr>
                <w:rFonts w:cs="Times New Roman" w:ascii="Cambria" w:hAnsi="Cambria"/>
                <w:color w:val="111111"/>
                <w:kern w:val="0"/>
                <w:sz w:val="20"/>
                <w:szCs w:val="20"/>
                <w:lang w:eastAsia="en-US" w:bidi="ar-SA"/>
              </w:rPr>
            </w:r>
          </w:p>
          <w:p>
            <w:pPr>
              <w:pStyle w:val="TableContents"/>
              <w:suppressAutoHyphens w:val="true"/>
              <w:spacing w:lineRule="auto" w:line="240" w:before="0" w:after="0"/>
              <w:ind w:left="720"/>
              <w:jc w:val="left"/>
              <w:rPr>
                <w:rFonts w:ascii="Cambria" w:hAnsi="Cambria" w:cs="Times New Roman"/>
                <w:color w:val="111111"/>
                <w:sz w:val="20"/>
                <w:szCs w:val="20"/>
              </w:rPr>
            </w:pPr>
            <w:r>
              <w:rPr>
                <w:rFonts w:cs="Times New Roman" w:ascii="Cambria" w:hAnsi="Cambria"/>
                <w:color w:val="111111"/>
                <w:kern w:val="0"/>
                <w:sz w:val="20"/>
                <w:szCs w:val="20"/>
                <w:lang w:eastAsia="en-US" w:bidi="ar-SA"/>
              </w:rPr>
            </w:r>
          </w:p>
          <w:p>
            <w:pPr>
              <w:pStyle w:val="TableContents"/>
              <w:suppressAutoHyphens w:val="true"/>
              <w:spacing w:lineRule="auto" w:line="240" w:before="0" w:after="0"/>
              <w:ind w:left="720"/>
              <w:jc w:val="left"/>
              <w:rPr>
                <w:rFonts w:ascii="Cambria" w:hAnsi="Cambria" w:cs="Times New Roman"/>
                <w:color w:val="111111"/>
                <w:sz w:val="20"/>
                <w:szCs w:val="20"/>
              </w:rPr>
            </w:pPr>
            <w:r>
              <w:rPr>
                <w:rFonts w:cs="Times New Roman" w:ascii="Cambria" w:hAnsi="Cambria"/>
                <w:color w:val="111111"/>
                <w:kern w:val="0"/>
                <w:sz w:val="20"/>
                <w:szCs w:val="20"/>
                <w:lang w:eastAsia="en-US" w:bidi="ar-SA"/>
              </w:rPr>
            </w:r>
          </w:p>
        </w:tc>
      </w:tr>
      <w:tr>
        <w:trPr>
          <w:trHeight w:val="440" w:hRule="atLeast"/>
        </w:trPr>
        <w:tc>
          <w:tcPr>
            <w:tcW w:w="4390" w:type="dxa"/>
            <w:tcBorders/>
            <w:shd w:color="auto" w:fill="0070C0" w:val="clear"/>
          </w:tcPr>
          <w:p>
            <w:pPr>
              <w:pStyle w:val="Normal"/>
              <w:widowControl/>
              <w:suppressAutoHyphens w:val="true"/>
              <w:spacing w:before="0" w:after="0"/>
              <w:jc w:val="center"/>
              <w:rPr>
                <w:rFonts w:ascii="Arial" w:hAnsi="Arial" w:cs="Arial"/>
                <w:b/>
                <w:bCs/>
                <w:color w:themeColor="background1" w:val="FFFFFF"/>
                <w:sz w:val="20"/>
                <w:szCs w:val="20"/>
              </w:rPr>
            </w:pPr>
            <w:r>
              <w:rPr>
                <w:rFonts w:eastAsia="Times New Roman" w:cs="Arial" w:ascii="Arial" w:hAnsi="Arial"/>
                <w:b/>
                <w:bCs/>
                <w:color w:themeColor="background1" w:val="FFFFFF"/>
                <w:kern w:val="0"/>
                <w:sz w:val="20"/>
                <w:szCs w:val="20"/>
                <w:lang w:eastAsia="en-US" w:bidi="ar-SA"/>
              </w:rPr>
              <w:t>ШАНСЕ</w:t>
            </w:r>
          </w:p>
        </w:tc>
        <w:tc>
          <w:tcPr>
            <w:tcW w:w="5281" w:type="dxa"/>
            <w:tcBorders/>
            <w:shd w:color="auto" w:fill="0070C0" w:val="clear"/>
          </w:tcPr>
          <w:p>
            <w:pPr>
              <w:pStyle w:val="Normal"/>
              <w:widowControl/>
              <w:suppressAutoHyphens w:val="true"/>
              <w:spacing w:before="0" w:after="0"/>
              <w:jc w:val="center"/>
              <w:rPr>
                <w:rFonts w:ascii="Arial" w:hAnsi="Arial" w:cs="Arial"/>
                <w:b/>
                <w:bCs/>
                <w:color w:themeColor="background1" w:val="FFFFFF"/>
                <w:sz w:val="20"/>
                <w:szCs w:val="20"/>
              </w:rPr>
            </w:pPr>
            <w:r>
              <w:rPr>
                <w:rFonts w:eastAsia="Times New Roman" w:cs="Arial" w:ascii="Arial" w:hAnsi="Arial"/>
                <w:b/>
                <w:bCs/>
                <w:color w:themeColor="background1" w:val="FFFFFF"/>
                <w:kern w:val="0"/>
                <w:sz w:val="20"/>
                <w:szCs w:val="20"/>
                <w:lang w:eastAsia="en-US" w:bidi="ar-SA"/>
              </w:rPr>
              <w:t>ПРЕТЊЕ</w:t>
            </w:r>
          </w:p>
        </w:tc>
      </w:tr>
      <w:tr>
        <w:trPr>
          <w:trHeight w:val="2400" w:hRule="atLeast"/>
        </w:trPr>
        <w:tc>
          <w:tcPr>
            <w:tcW w:w="4390" w:type="dxa"/>
            <w:tcBorders/>
          </w:tcPr>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Афирмативне мере за упис у средњу школу и факултете</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Дуално образовање</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Програми РЕФ-а (Roma Education Fund)</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Стипендије НСРНМ и Министарства просвете</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Донаторски пројекти и програми у области подршке образовању осетљивих група</w:t>
            </w:r>
          </w:p>
          <w:p>
            <w:pPr>
              <w:pStyle w:val="ListParagraph"/>
              <w:widowControl/>
              <w:suppressAutoHyphens w:val="true"/>
              <w:spacing w:before="0" w:after="0"/>
              <w:contextualSpacing/>
              <w:jc w:val="left"/>
              <w:rPr>
                <w:rFonts w:ascii="Arial" w:hAnsi="Arial" w:cs="Arial"/>
                <w:sz w:val="20"/>
                <w:szCs w:val="20"/>
              </w:rPr>
            </w:pPr>
            <w:r>
              <w:rPr>
                <w:rFonts w:eastAsia="Times New Roman" w:cs="Arial" w:ascii="Arial" w:hAnsi="Arial"/>
                <w:kern w:val="0"/>
                <w:sz w:val="20"/>
                <w:szCs w:val="20"/>
                <w:lang w:eastAsia="en-US" w:bidi="ar-SA"/>
              </w:rPr>
            </w:r>
          </w:p>
        </w:tc>
        <w:tc>
          <w:tcPr>
            <w:tcW w:w="5281" w:type="dxa"/>
            <w:tcBorders/>
          </w:tcPr>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Нерешен радни статус ПА</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color w:val="111111"/>
                <w:kern w:val="0"/>
                <w:sz w:val="20"/>
                <w:szCs w:val="20"/>
                <w:lang w:eastAsia="en-US" w:bidi="ar-SA"/>
              </w:rPr>
              <w:t>Нема средњих школа у општини</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Опадање животног стандарда и додатно осиромашење породица услед инфлације</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Неизвесност глобалне и локалне политичке кризе</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Потенцијални светски сукоб</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Повлачење донатора са Балкана</w:t>
            </w:r>
          </w:p>
          <w:p>
            <w:pPr>
              <w:pStyle w:val="ListParagraph"/>
              <w:widowControl/>
              <w:suppressAutoHyphens w:val="true"/>
              <w:spacing w:before="0" w:after="0"/>
              <w:contextualSpacing/>
              <w:jc w:val="left"/>
              <w:rPr>
                <w:rFonts w:ascii="Arial" w:hAnsi="Arial" w:cs="Arial"/>
                <w:sz w:val="20"/>
                <w:szCs w:val="20"/>
              </w:rPr>
            </w:pPr>
            <w:r>
              <w:rPr>
                <w:rFonts w:eastAsia="Times New Roman" w:cs="Arial" w:ascii="Arial" w:hAnsi="Arial"/>
                <w:kern w:val="0"/>
                <w:sz w:val="20"/>
                <w:szCs w:val="20"/>
                <w:lang w:eastAsia="en-US" w:bidi="ar-SA"/>
              </w:rPr>
            </w:r>
            <w:bookmarkStart w:id="19" w:name="_Hlk210043475"/>
            <w:bookmarkStart w:id="20" w:name="_Hlk210043475"/>
            <w:bookmarkEnd w:id="20"/>
          </w:p>
        </w:tc>
      </w:tr>
    </w:tbl>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r>
    </w:p>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r>
    </w:p>
    <w:p>
      <w:pPr>
        <w:pStyle w:val="Normal"/>
        <w:spacing w:lineRule="auto" w:line="240" w:before="0" w:after="200"/>
        <w:jc w:val="both"/>
        <w:rPr>
          <w:rFonts w:ascii="Cambria" w:hAnsi="Cambria"/>
          <w:b/>
          <w:bCs/>
          <w:color w:themeColor="accent5" w:themeShade="80" w:val="494142"/>
        </w:rPr>
      </w:pPr>
      <w:r>
        <w:rPr>
          <w:rFonts w:ascii="Cambria" w:hAnsi="Cambria"/>
          <w:b/>
          <w:bCs/>
          <w:color w:themeColor="accent5" w:themeShade="80" w:val="494142"/>
        </w:rPr>
        <w:t>3.4 ЗАПОШЉАВАЊЕ</w:t>
      </w:r>
    </w:p>
    <w:p>
      <w:pPr>
        <w:pStyle w:val="Normal"/>
        <w:tabs>
          <w:tab w:val="clear" w:pos="720"/>
          <w:tab w:val="left" w:pos="6144" w:leader="none"/>
        </w:tabs>
        <w:spacing w:lineRule="auto" w:line="240"/>
        <w:jc w:val="both"/>
        <w:rPr>
          <w:rFonts w:ascii="Cambria" w:hAnsi="Cambria" w:eastAsia="MS Mincho" w:cs="Arial"/>
          <w:bCs/>
        </w:rPr>
      </w:pPr>
      <w:r>
        <w:rPr>
          <w:rFonts w:eastAsia="MS Mincho" w:cs="Arial" w:ascii="Cambria" w:hAnsi="Cambria"/>
          <w:bCs/>
        </w:rPr>
        <w:t xml:space="preserve">    </w:t>
      </w:r>
      <w:bookmarkStart w:id="21" w:name="_Hlk204259386"/>
      <w:r>
        <w:rPr>
          <w:rFonts w:eastAsia="MS Mincho" w:cs="Arial" w:ascii="Cambria" w:hAnsi="Cambria"/>
          <w:bCs/>
        </w:rPr>
        <w:t xml:space="preserve">   </w:t>
      </w:r>
      <w:r>
        <w:rPr>
          <w:rFonts w:eastAsia="MS Mincho" w:cs="Arial" w:ascii="Cambria" w:hAnsi="Cambria"/>
          <w:bCs/>
        </w:rPr>
        <w:t xml:space="preserve">Према подацима Националне службе за запошљавање (НСЗ) у Беочину је на дан 31.12.2024. било 632 незапослена лица, </w:t>
      </w:r>
      <w:r>
        <w:rPr>
          <w:rFonts w:eastAsia="MS Mincho" w:cs="Arial" w:ascii="Cambria" w:hAnsi="Cambria"/>
          <w:b/>
          <w:bCs/>
        </w:rPr>
        <w:t>од тога 132 лица ромске националности (20,9%).</w:t>
      </w:r>
      <w:r>
        <w:rPr>
          <w:rFonts w:eastAsia="MS Mincho" w:cs="Arial" w:ascii="Cambria" w:hAnsi="Cambria"/>
          <w:bCs/>
        </w:rPr>
        <w:t xml:space="preserve"> Од овог броја Ромкиње чине 45,5% (60). </w:t>
      </w:r>
    </w:p>
    <w:p>
      <w:pPr>
        <w:pStyle w:val="Normal"/>
        <w:tabs>
          <w:tab w:val="clear" w:pos="720"/>
          <w:tab w:val="left" w:pos="6144" w:leader="none"/>
        </w:tabs>
        <w:spacing w:lineRule="auto" w:line="240"/>
        <w:jc w:val="both"/>
        <w:rPr>
          <w:rFonts w:ascii="Cambria" w:hAnsi="Cambria" w:eastAsia="MS Mincho" w:cs="Arial"/>
          <w:bCs/>
        </w:rPr>
      </w:pPr>
      <w:r>
        <w:rPr>
          <w:rFonts w:eastAsia="MS Mincho" w:cs="Arial" w:ascii="Cambria" w:hAnsi="Cambria"/>
          <w:bCs/>
        </w:rPr>
      </w:r>
    </w:p>
    <w:p>
      <w:pPr>
        <w:pStyle w:val="Normal"/>
        <w:tabs>
          <w:tab w:val="clear" w:pos="720"/>
          <w:tab w:val="left" w:pos="6144" w:leader="none"/>
        </w:tabs>
        <w:spacing w:lineRule="auto" w:line="276"/>
        <w:jc w:val="both"/>
        <w:rPr>
          <w:rFonts w:ascii="Cambria" w:hAnsi="Cambria" w:eastAsia="MS Mincho" w:cs="Arial"/>
          <w:bCs/>
          <w:sz w:val="22"/>
          <w:szCs w:val="22"/>
        </w:rPr>
      </w:pPr>
      <w:r>
        <w:rPr>
          <w:rFonts w:eastAsia="MS Mincho" w:cs="Arial" w:ascii="Cambria" w:hAnsi="Cambria"/>
          <w:bCs/>
          <w:i/>
          <w:sz w:val="22"/>
          <w:szCs w:val="22"/>
        </w:rPr>
        <w:t>Табела 8:</w:t>
      </w:r>
      <w:r>
        <w:rPr>
          <w:rFonts w:eastAsia="MS Mincho" w:cs="Arial" w:ascii="Cambria" w:hAnsi="Cambria"/>
          <w:b/>
          <w:bCs/>
          <w:i/>
          <w:sz w:val="22"/>
          <w:szCs w:val="22"/>
        </w:rPr>
        <w:t xml:space="preserve"> </w:t>
      </w:r>
      <w:r>
        <w:rPr>
          <w:rFonts w:eastAsia="MS Mincho" w:cs="Arial" w:ascii="Cambria" w:hAnsi="Cambria"/>
          <w:bCs/>
          <w:i/>
          <w:sz w:val="22"/>
          <w:szCs w:val="22"/>
        </w:rPr>
        <w:t>Укупан број незапослених лица и лица ромске националности у Беочину према евиденцији НСЗ у децембру 2024.</w:t>
      </w:r>
    </w:p>
    <w:tbl>
      <w:tblPr>
        <w:tblW w:w="495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2610"/>
        <w:gridCol w:w="1905"/>
        <w:gridCol w:w="2879"/>
        <w:gridCol w:w="3297"/>
      </w:tblGrid>
      <w:tr>
        <w:trPr>
          <w:tblHeader w:val="true"/>
          <w:trHeight w:val="558" w:hRule="atLeast"/>
        </w:trPr>
        <w:tc>
          <w:tcPr>
            <w:tcW w:w="2610"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Датум</w:t>
            </w:r>
          </w:p>
        </w:tc>
        <w:tc>
          <w:tcPr>
            <w:tcW w:w="1905"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r>
          </w:p>
        </w:tc>
        <w:tc>
          <w:tcPr>
            <w:tcW w:w="2879"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Укупан број незапослених</w:t>
            </w:r>
          </w:p>
        </w:tc>
        <w:tc>
          <w:tcPr>
            <w:tcW w:w="3297" w:type="dxa"/>
            <w:tcBorders/>
            <w:shd w:color="auto" w:fill="0070C0" w:val="clea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Број незапослених лица ромске националности</w:t>
            </w:r>
          </w:p>
        </w:tc>
      </w:tr>
      <w:tr>
        <w:trPr>
          <w:trHeight w:val="182" w:hRule="atLeast"/>
        </w:trPr>
        <w:tc>
          <w:tcPr>
            <w:tcW w:w="2610" w:type="dxa"/>
            <w:vMerge w:val="restart"/>
            <w:tcBorders/>
            <w:shd w:color="auto" w:fill="855D5D" w:themeFill="accent6" w:val="clear"/>
          </w:tcPr>
          <w:p>
            <w:pPr>
              <w:pStyle w:val="Normal"/>
              <w:widowControl w:val="false"/>
              <w:tabs>
                <w:tab w:val="clear" w:pos="720"/>
                <w:tab w:val="left" w:pos="6144" w:leader="none"/>
              </w:tabs>
              <w:spacing w:lineRule="auto" w:line="276"/>
              <w:jc w:val="center"/>
              <w:rPr>
                <w:rFonts w:ascii="Cambria" w:hAnsi="Cambria" w:eastAsia="MS Mincho" w:cs="Arial"/>
                <w:b/>
                <w:bCs/>
                <w:sz w:val="22"/>
                <w:szCs w:val="22"/>
              </w:rPr>
            </w:pPr>
            <w:r>
              <w:rPr>
                <w:rFonts w:eastAsia="MS Mincho" w:cs="Arial" w:ascii="Cambria" w:hAnsi="Cambria"/>
                <w:b/>
                <w:bCs/>
                <w:color w:val="FFFFFF"/>
                <w:sz w:val="22"/>
                <w:szCs w:val="22"/>
              </w:rPr>
              <w:t>31.12.2024.</w:t>
            </w:r>
          </w:p>
        </w:tc>
        <w:tc>
          <w:tcPr>
            <w:tcW w:w="1905" w:type="dxa"/>
            <w:tcBorders>
              <w:top w:val="single" w:sz="4" w:space="0" w:color="000000"/>
            </w:tcBorders>
            <w:shd w:color="auto" w:fill="E9E6E6" w:themeFill="accent5" w:themeFillTint="33" w:val="clear"/>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eastAsia="MS Mincho" w:cs="Arial" w:ascii="Cambria" w:hAnsi="Cambria"/>
                <w:bCs/>
                <w:sz w:val="22"/>
                <w:szCs w:val="22"/>
              </w:rPr>
              <w:t>Укупно:</w:t>
            </w:r>
          </w:p>
        </w:tc>
        <w:tc>
          <w:tcPr>
            <w:tcW w:w="2879" w:type="dxa"/>
            <w:tcBorders>
              <w:top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632</w:t>
            </w:r>
          </w:p>
        </w:tc>
        <w:tc>
          <w:tcPr>
            <w:tcW w:w="3297" w:type="dxa"/>
            <w:tcBorders>
              <w:top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
                <w:bCs/>
                <w:sz w:val="22"/>
                <w:szCs w:val="22"/>
              </w:rPr>
            </w:pPr>
            <w:r>
              <w:rPr>
                <w:rFonts w:ascii="Cambria" w:hAnsi="Cambria"/>
                <w:sz w:val="22"/>
                <w:szCs w:val="22"/>
              </w:rPr>
              <w:t>132</w:t>
            </w:r>
          </w:p>
        </w:tc>
      </w:tr>
      <w:tr>
        <w:trPr>
          <w:trHeight w:val="182" w:hRule="atLeast"/>
        </w:trPr>
        <w:tc>
          <w:tcPr>
            <w:tcW w:w="2610" w:type="dxa"/>
            <w:vMerge w:val="continue"/>
            <w:tcBorders/>
            <w:shd w:color="auto" w:fill="855D5D" w:themeFill="accent6" w:val="clear"/>
          </w:tcPr>
          <w:p>
            <w:pPr>
              <w:pStyle w:val="Normal"/>
              <w:widowControl w:val="false"/>
              <w:tabs>
                <w:tab w:val="clear" w:pos="720"/>
                <w:tab w:val="left" w:pos="6144" w:leader="none"/>
              </w:tabs>
              <w:spacing w:lineRule="auto" w:line="276"/>
              <w:jc w:val="both"/>
              <w:rPr>
                <w:rFonts w:ascii="Cambria" w:hAnsi="Cambria" w:eastAsia="MS Mincho" w:cs="Arial"/>
                <w:bCs/>
                <w:sz w:val="22"/>
                <w:szCs w:val="22"/>
              </w:rPr>
            </w:pPr>
            <w:r>
              <w:rPr>
                <w:rFonts w:eastAsia="MS Mincho" w:cs="Arial" w:ascii="Cambria" w:hAnsi="Cambria"/>
                <w:bCs/>
                <w:sz w:val="22"/>
                <w:szCs w:val="22"/>
              </w:rPr>
            </w:r>
          </w:p>
        </w:tc>
        <w:tc>
          <w:tcPr>
            <w:tcW w:w="1905" w:type="dxa"/>
            <w:tcBorders>
              <w:bottom w:val="single" w:sz="4" w:space="0" w:color="000000"/>
            </w:tcBorders>
            <w:shd w:color="auto" w:fill="E9E6E6" w:themeFill="accent5" w:themeFillTint="33" w:val="clear"/>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eastAsia="MS Mincho" w:cs="Arial" w:ascii="Cambria" w:hAnsi="Cambria"/>
                <w:bCs/>
                <w:sz w:val="22"/>
                <w:szCs w:val="22"/>
              </w:rPr>
              <w:t>Жене:</w:t>
            </w:r>
          </w:p>
        </w:tc>
        <w:tc>
          <w:tcPr>
            <w:tcW w:w="2879" w:type="dxa"/>
            <w:tcBorders>
              <w:bottom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354</w:t>
            </w:r>
          </w:p>
        </w:tc>
        <w:tc>
          <w:tcPr>
            <w:tcW w:w="3297" w:type="dxa"/>
            <w:tcBorders>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
                <w:bCs/>
                <w:sz w:val="22"/>
                <w:szCs w:val="22"/>
              </w:rPr>
            </w:pPr>
            <w:r>
              <w:rPr>
                <w:rFonts w:ascii="Cambria" w:hAnsi="Cambria"/>
                <w:sz w:val="22"/>
                <w:szCs w:val="22"/>
              </w:rPr>
              <w:t>60</w:t>
            </w:r>
          </w:p>
        </w:tc>
      </w:tr>
    </w:tbl>
    <w:p>
      <w:pPr>
        <w:pStyle w:val="Normal"/>
        <w:tabs>
          <w:tab w:val="clear" w:pos="720"/>
          <w:tab w:val="left" w:pos="6144" w:leader="none"/>
        </w:tabs>
        <w:spacing w:lineRule="auto" w:line="276"/>
        <w:jc w:val="both"/>
        <w:rPr>
          <w:rFonts w:ascii="Cambria" w:hAnsi="Cambria" w:eastAsia="MS Mincho" w:cs="Arial"/>
          <w:bCs/>
          <w:i/>
          <w:i/>
          <w:sz w:val="22"/>
          <w:szCs w:val="22"/>
        </w:rPr>
      </w:pPr>
      <w:r>
        <w:rPr>
          <w:rFonts w:eastAsia="MS Mincho" w:cs="Arial" w:ascii="Cambria" w:hAnsi="Cambria"/>
          <w:bCs/>
          <w:i/>
          <w:sz w:val="22"/>
          <w:szCs w:val="22"/>
        </w:rPr>
        <w:t xml:space="preserve">          </w:t>
      </w:r>
      <w:r>
        <w:rPr>
          <w:rFonts w:eastAsia="MS Mincho" w:cs="Arial" w:ascii="Cambria" w:hAnsi="Cambria"/>
          <w:bCs/>
          <w:i/>
          <w:sz w:val="22"/>
          <w:szCs w:val="22"/>
        </w:rPr>
        <w:t>Извор: НСЗ</w:t>
      </w:r>
    </w:p>
    <w:p>
      <w:pPr>
        <w:pStyle w:val="Normal"/>
        <w:spacing w:lineRule="auto" w:line="240" w:before="0" w:after="200"/>
        <w:jc w:val="both"/>
        <w:rPr>
          <w:rFonts w:ascii="Cambria" w:hAnsi="Cambria"/>
          <w:b/>
          <w:bCs/>
          <w:color w:themeColor="accent4" w:val="956251"/>
        </w:rPr>
      </w:pPr>
      <w:r>
        <w:rPr>
          <w:rFonts w:cs="Arial" w:ascii="Cambria" w:hAnsi="Cambria"/>
          <w:bCs/>
        </w:rPr>
        <w:t xml:space="preserve">       </w:t>
      </w:r>
      <w:r>
        <w:rPr>
          <w:rFonts w:cs="Arial" w:ascii="Cambria" w:hAnsi="Cambria"/>
          <w:bCs/>
        </w:rPr>
        <w:t>Као и у другим областима и овде званична евиденција не одговара стварном стању, те се претпоставља да су бројке знатно веће због Уставом прокламоване слободе неизјашњавања по националној основи</w:t>
      </w:r>
      <w:r>
        <w:rPr>
          <w:rFonts w:cs="Arial" w:ascii="Cambria" w:hAnsi="Cambria"/>
        </w:rPr>
        <w:t>.</w:t>
      </w:r>
      <w:r>
        <w:rPr>
          <w:rFonts w:cs="Arial" w:ascii="Cambria" w:hAnsi="Cambria"/>
          <w:bCs/>
        </w:rPr>
        <w:t xml:space="preserve"> На НСЗ као незапослена лица се по правилу налазе регистровани примоаци новчане социјалне помоћи, који најчешће паралелно остварују приходе кроз сезонске послове или рад у сивој економији, што веома отежава праћење њихове стварне незапослености и ниво економске активности.</w:t>
      </w:r>
    </w:p>
    <w:p>
      <w:pPr>
        <w:pStyle w:val="Normal"/>
        <w:tabs>
          <w:tab w:val="clear" w:pos="720"/>
          <w:tab w:val="left" w:pos="6144" w:leader="none"/>
        </w:tabs>
        <w:spacing w:lineRule="auto" w:line="276"/>
        <w:jc w:val="both"/>
        <w:rPr>
          <w:rFonts w:ascii="Cambria" w:hAnsi="Cambria" w:eastAsia="MS Mincho" w:cs="Arial"/>
          <w:bCs/>
          <w:sz w:val="22"/>
          <w:szCs w:val="22"/>
        </w:rPr>
      </w:pPr>
      <w:r>
        <w:rPr>
          <w:rFonts w:eastAsia="MS Mincho" w:cs="Arial" w:ascii="Cambria" w:hAnsi="Cambria"/>
          <w:bCs/>
          <w:i/>
          <w:sz w:val="22"/>
          <w:szCs w:val="22"/>
        </w:rPr>
        <w:t>Табела 9:</w:t>
      </w:r>
      <w:r>
        <w:rPr>
          <w:rFonts w:eastAsia="MS Mincho" w:cs="Arial" w:ascii="Cambria" w:hAnsi="Cambria"/>
          <w:b/>
          <w:bCs/>
          <w:i/>
          <w:sz w:val="22"/>
          <w:szCs w:val="22"/>
        </w:rPr>
        <w:t xml:space="preserve"> </w:t>
      </w:r>
      <w:r>
        <w:rPr>
          <w:rFonts w:eastAsia="MS Mincho" w:cs="Arial" w:ascii="Cambria" w:hAnsi="Cambria"/>
          <w:bCs/>
          <w:i/>
          <w:sz w:val="22"/>
          <w:szCs w:val="22"/>
        </w:rPr>
        <w:t xml:space="preserve">Образовна структура лица ромске националности у Беочину која се налазе на евиденцији НСЗ, децембар 2024. </w:t>
      </w:r>
    </w:p>
    <w:tbl>
      <w:tblPr>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535"/>
        <w:gridCol w:w="1093"/>
        <w:gridCol w:w="1224"/>
        <w:gridCol w:w="718"/>
        <w:gridCol w:w="660"/>
        <w:gridCol w:w="692"/>
        <w:gridCol w:w="663"/>
        <w:gridCol w:w="635"/>
        <w:gridCol w:w="682"/>
        <w:gridCol w:w="681"/>
        <w:gridCol w:w="704"/>
        <w:gridCol w:w="704"/>
        <w:gridCol w:w="808"/>
      </w:tblGrid>
      <w:tr>
        <w:trPr>
          <w:tblHeader w:val="true"/>
          <w:trHeight w:val="1020" w:hRule="atLeast"/>
        </w:trPr>
        <w:tc>
          <w:tcPr>
            <w:tcW w:w="1535"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Датум</w:t>
            </w:r>
          </w:p>
        </w:tc>
        <w:tc>
          <w:tcPr>
            <w:tcW w:w="1093"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r>
          </w:p>
        </w:tc>
        <w:tc>
          <w:tcPr>
            <w:tcW w:w="1224"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Укупан број</w:t>
            </w:r>
          </w:p>
        </w:tc>
        <w:tc>
          <w:tcPr>
            <w:tcW w:w="718"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I</w:t>
            </w:r>
          </w:p>
        </w:tc>
        <w:tc>
          <w:tcPr>
            <w:tcW w:w="660"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II</w:t>
            </w:r>
          </w:p>
        </w:tc>
        <w:tc>
          <w:tcPr>
            <w:tcW w:w="692"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III</w:t>
            </w:r>
          </w:p>
        </w:tc>
        <w:tc>
          <w:tcPr>
            <w:tcW w:w="663"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IV</w:t>
            </w:r>
          </w:p>
        </w:tc>
        <w:tc>
          <w:tcPr>
            <w:tcW w:w="635"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V</w:t>
            </w:r>
          </w:p>
        </w:tc>
        <w:tc>
          <w:tcPr>
            <w:tcW w:w="682"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VI-1</w:t>
            </w:r>
          </w:p>
        </w:tc>
        <w:tc>
          <w:tcPr>
            <w:tcW w:w="681"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VI-2</w:t>
            </w:r>
          </w:p>
        </w:tc>
        <w:tc>
          <w:tcPr>
            <w:tcW w:w="704"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VII-1</w:t>
            </w:r>
          </w:p>
        </w:tc>
        <w:tc>
          <w:tcPr>
            <w:tcW w:w="704"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VII-2</w:t>
            </w:r>
          </w:p>
        </w:tc>
        <w:tc>
          <w:tcPr>
            <w:tcW w:w="808" w:type="dxa"/>
            <w:tcBorders/>
            <w:shd w:color="auto" w:fill="0070C0" w:val="clea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r>
          </w:p>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VIII</w:t>
            </w:r>
          </w:p>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r>
          </w:p>
        </w:tc>
      </w:tr>
      <w:tr>
        <w:trPr>
          <w:trHeight w:val="383" w:hRule="atLeast"/>
        </w:trPr>
        <w:tc>
          <w:tcPr>
            <w:tcW w:w="1535" w:type="dxa"/>
            <w:vMerge w:val="restart"/>
            <w:tcBorders/>
            <w:shd w:color="auto" w:fill="855D5D" w:themeFill="accent6" w:val="clea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r>
          </w:p>
          <w:p>
            <w:pPr>
              <w:pStyle w:val="Normal"/>
              <w:widowControl w:val="false"/>
              <w:tabs>
                <w:tab w:val="clear" w:pos="720"/>
                <w:tab w:val="left" w:pos="6144" w:leader="none"/>
              </w:tabs>
              <w:spacing w:lineRule="auto" w:line="276"/>
              <w:jc w:val="both"/>
              <w:rPr>
                <w:rFonts w:ascii="Cambria" w:hAnsi="Cambria" w:eastAsia="MS Mincho" w:cs="Arial"/>
                <w:b/>
                <w:bCs/>
                <w:sz w:val="22"/>
                <w:szCs w:val="22"/>
              </w:rPr>
            </w:pPr>
            <w:r>
              <w:rPr>
                <w:rFonts w:eastAsia="MS Mincho" w:cs="Arial" w:ascii="Cambria" w:hAnsi="Cambria"/>
                <w:b/>
                <w:bCs/>
                <w:color w:val="FFFFFF"/>
                <w:sz w:val="22"/>
                <w:szCs w:val="22"/>
              </w:rPr>
              <w:t>31.12.2024.</w:t>
            </w:r>
          </w:p>
        </w:tc>
        <w:tc>
          <w:tcPr>
            <w:tcW w:w="1093" w:type="dxa"/>
            <w:tcBorders>
              <w:top w:val="single" w:sz="4" w:space="0" w:color="000000"/>
              <w:bottom w:val="single" w:sz="4" w:space="0" w:color="000000"/>
              <w:right w:val="single" w:sz="4" w:space="0" w:color="000000"/>
            </w:tcBorders>
            <w:shd w:color="auto" w:fill="E9E6E6" w:themeFill="accent5" w:themeFillTint="33" w:val="clear"/>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eastAsia="MS Mincho" w:cs="Arial" w:ascii="Cambria" w:hAnsi="Cambria"/>
                <w:bCs/>
                <w:sz w:val="22"/>
                <w:szCs w:val="22"/>
              </w:rPr>
              <w:t>Укупно:</w:t>
            </w:r>
          </w:p>
        </w:tc>
        <w:tc>
          <w:tcPr>
            <w:tcW w:w="1224"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Normal"/>
              <w:widowControl w:val="false"/>
              <w:tabs>
                <w:tab w:val="clear" w:pos="720"/>
                <w:tab w:val="left" w:pos="6144" w:leader="none"/>
              </w:tabs>
              <w:spacing w:lineRule="auto" w:line="276"/>
              <w:jc w:val="center"/>
              <w:rPr>
                <w:rFonts w:ascii="Cambria" w:hAnsi="Cambria" w:eastAsia="MS Mincho" w:cs="Arial"/>
                <w:b/>
                <w:sz w:val="22"/>
                <w:szCs w:val="22"/>
              </w:rPr>
            </w:pPr>
            <w:r>
              <w:rPr>
                <w:rFonts w:ascii="Cambria" w:hAnsi="Cambria"/>
                <w:sz w:val="22"/>
                <w:szCs w:val="22"/>
              </w:rPr>
              <w:t>132</w:t>
            </w:r>
          </w:p>
        </w:tc>
        <w:tc>
          <w:tcPr>
            <w:tcW w:w="71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110</w:t>
            </w:r>
          </w:p>
        </w:tc>
        <w:tc>
          <w:tcPr>
            <w:tcW w:w="66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0</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10</w:t>
            </w:r>
          </w:p>
        </w:tc>
        <w:tc>
          <w:tcPr>
            <w:tcW w:w="66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11</w:t>
            </w:r>
          </w:p>
        </w:tc>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0</w:t>
            </w:r>
          </w:p>
        </w:tc>
        <w:tc>
          <w:tcPr>
            <w:tcW w:w="68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0</w:t>
            </w:r>
          </w:p>
        </w:tc>
        <w:tc>
          <w:tcPr>
            <w:tcW w:w="68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1</w:t>
            </w:r>
          </w:p>
        </w:tc>
        <w:tc>
          <w:tcPr>
            <w:tcW w:w="70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0</w:t>
            </w:r>
          </w:p>
        </w:tc>
        <w:tc>
          <w:tcPr>
            <w:tcW w:w="70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0</w:t>
            </w:r>
          </w:p>
        </w:tc>
        <w:tc>
          <w:tcPr>
            <w:tcW w:w="8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0</w:t>
            </w:r>
          </w:p>
        </w:tc>
      </w:tr>
      <w:tr>
        <w:trPr>
          <w:trHeight w:val="397" w:hRule="atLeast"/>
        </w:trPr>
        <w:tc>
          <w:tcPr>
            <w:tcW w:w="1535" w:type="dxa"/>
            <w:vMerge w:val="continue"/>
            <w:tcBorders/>
            <w:shd w:color="auto" w:fill="855D5D" w:themeFill="accent6" w:val="clear"/>
          </w:tcPr>
          <w:p>
            <w:pPr>
              <w:pStyle w:val="Normal"/>
              <w:widowControl w:val="false"/>
              <w:tabs>
                <w:tab w:val="clear" w:pos="720"/>
                <w:tab w:val="left" w:pos="6144" w:leader="none"/>
              </w:tabs>
              <w:spacing w:lineRule="auto" w:line="276"/>
              <w:jc w:val="both"/>
              <w:rPr>
                <w:rFonts w:ascii="Cambria" w:hAnsi="Cambria" w:eastAsia="MS Mincho" w:cs="Arial"/>
                <w:bCs/>
                <w:sz w:val="22"/>
                <w:szCs w:val="22"/>
              </w:rPr>
            </w:pPr>
            <w:r>
              <w:rPr>
                <w:rFonts w:eastAsia="MS Mincho" w:cs="Arial" w:ascii="Cambria" w:hAnsi="Cambria"/>
                <w:bCs/>
                <w:sz w:val="22"/>
                <w:szCs w:val="22"/>
              </w:rPr>
            </w:r>
          </w:p>
        </w:tc>
        <w:tc>
          <w:tcPr>
            <w:tcW w:w="1093" w:type="dxa"/>
            <w:tcBorders>
              <w:top w:val="single" w:sz="4" w:space="0" w:color="000000"/>
              <w:bottom w:val="single" w:sz="4" w:space="0" w:color="000000"/>
              <w:right w:val="single" w:sz="4" w:space="0" w:color="000000"/>
            </w:tcBorders>
            <w:shd w:color="auto" w:fill="E9E6E6" w:themeFill="accent5" w:themeFillTint="33" w:val="clear"/>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eastAsia="MS Mincho" w:cs="Arial" w:ascii="Cambria" w:hAnsi="Cambria"/>
                <w:bCs/>
                <w:sz w:val="22"/>
                <w:szCs w:val="22"/>
              </w:rPr>
              <w:t>Жене:</w:t>
            </w:r>
          </w:p>
        </w:tc>
        <w:tc>
          <w:tcPr>
            <w:tcW w:w="1224"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Normal"/>
              <w:widowControl w:val="false"/>
              <w:tabs>
                <w:tab w:val="clear" w:pos="720"/>
                <w:tab w:val="left" w:pos="6144" w:leader="none"/>
              </w:tabs>
              <w:spacing w:lineRule="auto" w:line="276"/>
              <w:jc w:val="center"/>
              <w:rPr>
                <w:rFonts w:ascii="Cambria" w:hAnsi="Cambria" w:eastAsia="MS Mincho" w:cs="Arial"/>
                <w:b/>
                <w:sz w:val="22"/>
                <w:szCs w:val="22"/>
              </w:rPr>
            </w:pPr>
            <w:r>
              <w:rPr>
                <w:rFonts w:ascii="Cambria" w:hAnsi="Cambria"/>
                <w:sz w:val="22"/>
                <w:szCs w:val="22"/>
              </w:rPr>
              <w:t>60</w:t>
            </w:r>
          </w:p>
        </w:tc>
        <w:tc>
          <w:tcPr>
            <w:tcW w:w="71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51</w:t>
            </w:r>
          </w:p>
        </w:tc>
        <w:tc>
          <w:tcPr>
            <w:tcW w:w="66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0</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3</w:t>
            </w:r>
          </w:p>
        </w:tc>
        <w:tc>
          <w:tcPr>
            <w:tcW w:w="66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6</w:t>
            </w:r>
          </w:p>
        </w:tc>
        <w:tc>
          <w:tcPr>
            <w:tcW w:w="63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0</w:t>
            </w:r>
          </w:p>
        </w:tc>
        <w:tc>
          <w:tcPr>
            <w:tcW w:w="68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0</w:t>
            </w:r>
          </w:p>
        </w:tc>
        <w:tc>
          <w:tcPr>
            <w:tcW w:w="68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0</w:t>
            </w:r>
          </w:p>
        </w:tc>
        <w:tc>
          <w:tcPr>
            <w:tcW w:w="70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0</w:t>
            </w:r>
          </w:p>
        </w:tc>
        <w:tc>
          <w:tcPr>
            <w:tcW w:w="70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0</w:t>
            </w:r>
          </w:p>
        </w:tc>
        <w:tc>
          <w:tcPr>
            <w:tcW w:w="8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eastAsia="MS Mincho" w:cs="Arial" w:ascii="Cambria" w:hAnsi="Cambria"/>
                <w:bCs/>
                <w:sz w:val="22"/>
                <w:szCs w:val="22"/>
              </w:rPr>
              <w:t>0</w:t>
            </w:r>
          </w:p>
        </w:tc>
      </w:tr>
    </w:tbl>
    <w:p>
      <w:pPr>
        <w:pStyle w:val="Normal"/>
        <w:spacing w:lineRule="auto" w:line="240" w:before="0" w:after="200"/>
        <w:jc w:val="both"/>
        <w:rPr>
          <w:rFonts w:ascii="Cambria" w:hAnsi="Cambria"/>
          <w:b/>
          <w:bCs/>
          <w:color w:themeColor="accent4" w:val="956251"/>
          <w:sz w:val="22"/>
          <w:szCs w:val="22"/>
        </w:rPr>
      </w:pPr>
      <w:r>
        <w:rPr>
          <w:rFonts w:eastAsia="MS Mincho" w:cs="Arial" w:ascii="Cambria" w:hAnsi="Cambria"/>
          <w:bCs/>
          <w:i/>
          <w:sz w:val="22"/>
          <w:szCs w:val="22"/>
        </w:rPr>
        <w:t>Извор: НСЗ</w:t>
      </w:r>
    </w:p>
    <w:p>
      <w:pPr>
        <w:pStyle w:val="Normal"/>
        <w:spacing w:lineRule="auto" w:line="240" w:before="0" w:after="200"/>
        <w:jc w:val="both"/>
        <w:rPr>
          <w:rFonts w:ascii="Cambria" w:hAnsi="Cambria"/>
        </w:rPr>
      </w:pPr>
      <w:r>
        <w:rPr>
          <w:rFonts w:ascii="Cambria" w:hAnsi="Cambria"/>
          <w:b/>
          <w:bCs/>
        </w:rPr>
        <w:t xml:space="preserve">        </w:t>
      </w:r>
      <w:r>
        <w:rPr>
          <w:rFonts w:ascii="Cambria" w:hAnsi="Cambria"/>
          <w:b/>
          <w:bCs/>
        </w:rPr>
        <w:t xml:space="preserve">Када говоримо о образовној структури незапослених лица ромске националности у Беочину, највећи број – 110 лица је без стручне спреме или има само завршену основну школу (83,3%), </w:t>
      </w:r>
      <w:r>
        <w:rPr>
          <w:rFonts w:ascii="Cambria" w:hAnsi="Cambria"/>
        </w:rPr>
        <w:t>што је слично стању на националном нивоу</w:t>
      </w:r>
      <w:r>
        <w:rPr>
          <w:rFonts w:ascii="Cambria" w:hAnsi="Cambria"/>
          <w:b/>
          <w:bCs/>
        </w:rPr>
        <w:t xml:space="preserve"> </w:t>
      </w:r>
      <w:r>
        <w:rPr>
          <w:rFonts w:ascii="Cambria" w:hAnsi="Cambria"/>
        </w:rPr>
        <w:t>где је око 80–85% незапослених Рома без завршене средње школе. Чак 85%</w:t>
      </w:r>
      <w:r>
        <w:rPr>
          <w:rFonts w:ascii="Cambria" w:hAnsi="Cambria"/>
          <w:b/>
          <w:bCs/>
        </w:rPr>
        <w:t xml:space="preserve"> </w:t>
      </w:r>
      <w:r>
        <w:rPr>
          <w:rFonts w:ascii="Cambria" w:hAnsi="Cambria"/>
        </w:rPr>
        <w:t>незапослених Ромкиња у Беочину се налазе у овој категорији лица. Без запослења је и 21 лице ромске националности са завршеним III и IV степеном средњег образовања (15,9%), а међу њима је и 9 Ромкиња. Званични подаци показују да међу незапосленим лицима постоји и лице са завршеним основним академским студијама обима од 240 ЕСПБ.</w:t>
      </w:r>
    </w:p>
    <w:p>
      <w:pPr>
        <w:pStyle w:val="Normal"/>
        <w:tabs>
          <w:tab w:val="clear" w:pos="720"/>
          <w:tab w:val="left" w:pos="6144" w:leader="none"/>
        </w:tabs>
        <w:spacing w:lineRule="auto" w:line="240"/>
        <w:jc w:val="both"/>
        <w:rPr>
          <w:rFonts w:ascii="Cambria" w:hAnsi="Cambria" w:eastAsia="MS Mincho" w:cs="Arial"/>
          <w:bCs/>
          <w:iCs/>
          <w:sz w:val="22"/>
          <w:szCs w:val="22"/>
        </w:rPr>
      </w:pPr>
      <w:r>
        <w:rPr>
          <w:rFonts w:eastAsia="MS Mincho" w:cs="Arial" w:ascii="Cambria" w:hAnsi="Cambria"/>
          <w:bCs/>
          <w:i/>
          <w:iCs/>
          <w:sz w:val="22"/>
          <w:szCs w:val="22"/>
        </w:rPr>
        <w:t>Табела 10:</w:t>
      </w:r>
      <w:r>
        <w:rPr>
          <w:rFonts w:eastAsia="MS Mincho" w:cs="Arial" w:ascii="Cambria" w:hAnsi="Cambria"/>
          <w:b/>
          <w:bCs/>
          <w:i/>
          <w:iCs/>
          <w:sz w:val="22"/>
          <w:szCs w:val="22"/>
        </w:rPr>
        <w:t xml:space="preserve"> </w:t>
      </w:r>
      <w:r>
        <w:rPr>
          <w:rFonts w:eastAsia="MS Mincho" w:cs="Arial" w:ascii="Cambria" w:hAnsi="Cambria"/>
          <w:bCs/>
          <w:i/>
          <w:iCs/>
          <w:sz w:val="22"/>
          <w:szCs w:val="22"/>
        </w:rPr>
        <w:t xml:space="preserve">Старосна структура лица ромске националности која се налазе на евиденцији НСЗ у Беочину, децембар 2024. </w:t>
      </w:r>
    </w:p>
    <w:tbl>
      <w:tblPr>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518"/>
        <w:gridCol w:w="1165"/>
        <w:gridCol w:w="1083"/>
        <w:gridCol w:w="716"/>
        <w:gridCol w:w="715"/>
        <w:gridCol w:w="715"/>
        <w:gridCol w:w="717"/>
        <w:gridCol w:w="717"/>
        <w:gridCol w:w="717"/>
        <w:gridCol w:w="717"/>
        <w:gridCol w:w="674"/>
        <w:gridCol w:w="671"/>
        <w:gridCol w:w="674"/>
      </w:tblGrid>
      <w:tr>
        <w:trPr>
          <w:tblHeader w:val="true"/>
          <w:trHeight w:val="637" w:hRule="atLeast"/>
        </w:trPr>
        <w:tc>
          <w:tcPr>
            <w:tcW w:w="1518" w:type="dxa"/>
            <w:tcBorders/>
            <w:shd w:color="auto" w:fill="0070C0" w:val="clear"/>
            <w:vAlign w:val="center"/>
          </w:tcPr>
          <w:p>
            <w:pPr>
              <w:pStyle w:val="Normal"/>
              <w:widowControl w:val="false"/>
              <w:tabs>
                <w:tab w:val="clear" w:pos="720"/>
                <w:tab w:val="left" w:pos="6144" w:leader="none"/>
              </w:tabs>
              <w:spacing w:lineRule="auto" w:line="240"/>
              <w:jc w:val="center"/>
              <w:rPr>
                <w:rFonts w:ascii="Cambria" w:hAnsi="Cambria" w:eastAsia="MS Mincho" w:cs="Arial"/>
                <w:b/>
                <w:bCs/>
                <w:iCs/>
                <w:color w:val="FFFFFF"/>
                <w:sz w:val="22"/>
                <w:szCs w:val="22"/>
              </w:rPr>
            </w:pPr>
            <w:r>
              <w:rPr>
                <w:rFonts w:eastAsia="MS Mincho" w:cs="Arial" w:ascii="Cambria" w:hAnsi="Cambria"/>
                <w:b/>
                <w:bCs/>
                <w:iCs/>
                <w:color w:val="FFFFFF"/>
                <w:sz w:val="22"/>
                <w:szCs w:val="22"/>
              </w:rPr>
              <w:t>Датум</w:t>
            </w:r>
          </w:p>
        </w:tc>
        <w:tc>
          <w:tcPr>
            <w:tcW w:w="1165" w:type="dxa"/>
            <w:tcBorders/>
            <w:shd w:color="auto" w:fill="0070C0" w:val="clear"/>
            <w:vAlign w:val="center"/>
          </w:tcPr>
          <w:p>
            <w:pPr>
              <w:pStyle w:val="Normal"/>
              <w:widowControl w:val="false"/>
              <w:tabs>
                <w:tab w:val="clear" w:pos="720"/>
                <w:tab w:val="left" w:pos="6144" w:leader="none"/>
              </w:tabs>
              <w:spacing w:lineRule="auto" w:line="240"/>
              <w:jc w:val="center"/>
              <w:rPr>
                <w:rFonts w:ascii="Cambria" w:hAnsi="Cambria" w:eastAsia="MS Mincho" w:cs="Arial"/>
                <w:b/>
                <w:bCs/>
                <w:iCs/>
                <w:color w:val="FFFFFF"/>
                <w:sz w:val="22"/>
                <w:szCs w:val="22"/>
              </w:rPr>
            </w:pPr>
            <w:r>
              <w:rPr>
                <w:rFonts w:eastAsia="MS Mincho" w:cs="Arial" w:ascii="Cambria" w:hAnsi="Cambria"/>
                <w:b/>
                <w:bCs/>
                <w:iCs/>
                <w:color w:val="FFFFFF"/>
                <w:sz w:val="22"/>
                <w:szCs w:val="22"/>
              </w:rPr>
            </w:r>
          </w:p>
        </w:tc>
        <w:tc>
          <w:tcPr>
            <w:tcW w:w="1083" w:type="dxa"/>
            <w:tcBorders/>
            <w:shd w:color="auto" w:fill="0070C0" w:val="clear"/>
            <w:vAlign w:val="center"/>
          </w:tcPr>
          <w:p>
            <w:pPr>
              <w:pStyle w:val="Normal"/>
              <w:widowControl w:val="false"/>
              <w:tabs>
                <w:tab w:val="clear" w:pos="720"/>
                <w:tab w:val="left" w:pos="6144" w:leader="none"/>
              </w:tabs>
              <w:spacing w:lineRule="auto" w:line="240"/>
              <w:jc w:val="center"/>
              <w:rPr>
                <w:rFonts w:ascii="Cambria" w:hAnsi="Cambria" w:eastAsia="MS Mincho" w:cs="Arial"/>
                <w:b/>
                <w:bCs/>
                <w:iCs/>
                <w:color w:val="FFFFFF"/>
                <w:sz w:val="22"/>
                <w:szCs w:val="22"/>
              </w:rPr>
            </w:pPr>
            <w:r>
              <w:rPr>
                <w:rFonts w:eastAsia="MS Mincho" w:cs="Arial" w:ascii="Cambria" w:hAnsi="Cambria"/>
                <w:b/>
                <w:bCs/>
                <w:iCs/>
                <w:color w:val="FFFFFF"/>
                <w:sz w:val="22"/>
                <w:szCs w:val="22"/>
              </w:rPr>
              <w:t>Укупан број</w:t>
            </w:r>
          </w:p>
        </w:tc>
        <w:tc>
          <w:tcPr>
            <w:tcW w:w="716" w:type="dxa"/>
            <w:tcBorders/>
            <w:shd w:color="auto" w:fill="0070C0" w:val="clear"/>
            <w:vAlign w:val="center"/>
          </w:tcPr>
          <w:p>
            <w:pPr>
              <w:pStyle w:val="Normal"/>
              <w:widowControl w:val="false"/>
              <w:tabs>
                <w:tab w:val="clear" w:pos="720"/>
                <w:tab w:val="left" w:pos="6144" w:leader="none"/>
              </w:tabs>
              <w:spacing w:lineRule="auto" w:line="240"/>
              <w:jc w:val="center"/>
              <w:rPr>
                <w:rFonts w:ascii="Cambria" w:hAnsi="Cambria" w:eastAsia="MS Mincho" w:cs="Arial"/>
                <w:b/>
                <w:bCs/>
                <w:iCs/>
                <w:color w:val="FFFFFF"/>
                <w:sz w:val="22"/>
                <w:szCs w:val="22"/>
              </w:rPr>
            </w:pPr>
            <w:r>
              <w:rPr>
                <w:rFonts w:eastAsia="MS Mincho" w:cs="Arial" w:ascii="Cambria" w:hAnsi="Cambria"/>
                <w:b/>
                <w:bCs/>
                <w:iCs/>
                <w:color w:val="FFFFFF"/>
                <w:sz w:val="22"/>
                <w:szCs w:val="22"/>
              </w:rPr>
              <w:t>15-19</w:t>
            </w:r>
          </w:p>
        </w:tc>
        <w:tc>
          <w:tcPr>
            <w:tcW w:w="715" w:type="dxa"/>
            <w:tcBorders/>
            <w:shd w:color="auto" w:fill="0070C0" w:val="clear"/>
            <w:vAlign w:val="center"/>
          </w:tcPr>
          <w:p>
            <w:pPr>
              <w:pStyle w:val="Normal"/>
              <w:widowControl w:val="false"/>
              <w:tabs>
                <w:tab w:val="clear" w:pos="720"/>
                <w:tab w:val="left" w:pos="6144" w:leader="none"/>
              </w:tabs>
              <w:spacing w:lineRule="auto" w:line="240"/>
              <w:jc w:val="center"/>
              <w:rPr>
                <w:rFonts w:ascii="Cambria" w:hAnsi="Cambria" w:eastAsia="MS Mincho" w:cs="Arial"/>
                <w:b/>
                <w:bCs/>
                <w:iCs/>
                <w:color w:val="FFFFFF"/>
                <w:sz w:val="22"/>
                <w:szCs w:val="22"/>
              </w:rPr>
            </w:pPr>
            <w:r>
              <w:rPr>
                <w:rFonts w:eastAsia="MS Mincho" w:cs="Arial" w:ascii="Cambria" w:hAnsi="Cambria"/>
                <w:b/>
                <w:bCs/>
                <w:iCs/>
                <w:color w:val="FFFFFF"/>
                <w:sz w:val="22"/>
                <w:szCs w:val="22"/>
              </w:rPr>
              <w:t>20-24</w:t>
            </w:r>
          </w:p>
        </w:tc>
        <w:tc>
          <w:tcPr>
            <w:tcW w:w="715" w:type="dxa"/>
            <w:tcBorders/>
            <w:shd w:color="auto" w:fill="0070C0" w:val="clear"/>
            <w:vAlign w:val="center"/>
          </w:tcPr>
          <w:p>
            <w:pPr>
              <w:pStyle w:val="Normal"/>
              <w:widowControl w:val="false"/>
              <w:tabs>
                <w:tab w:val="clear" w:pos="720"/>
                <w:tab w:val="left" w:pos="6144" w:leader="none"/>
              </w:tabs>
              <w:spacing w:lineRule="auto" w:line="240"/>
              <w:jc w:val="center"/>
              <w:rPr>
                <w:rFonts w:ascii="Cambria" w:hAnsi="Cambria" w:eastAsia="MS Mincho" w:cs="Arial"/>
                <w:b/>
                <w:bCs/>
                <w:iCs/>
                <w:color w:val="FFFFFF"/>
                <w:sz w:val="22"/>
                <w:szCs w:val="22"/>
              </w:rPr>
            </w:pPr>
            <w:r>
              <w:rPr>
                <w:rFonts w:eastAsia="MS Mincho" w:cs="Arial" w:ascii="Cambria" w:hAnsi="Cambria"/>
                <w:b/>
                <w:bCs/>
                <w:iCs/>
                <w:color w:val="FFFFFF"/>
                <w:sz w:val="22"/>
                <w:szCs w:val="22"/>
              </w:rPr>
              <w:t>25-29</w:t>
            </w:r>
          </w:p>
        </w:tc>
        <w:tc>
          <w:tcPr>
            <w:tcW w:w="717" w:type="dxa"/>
            <w:tcBorders/>
            <w:shd w:color="auto" w:fill="0070C0" w:val="clear"/>
            <w:vAlign w:val="center"/>
          </w:tcPr>
          <w:p>
            <w:pPr>
              <w:pStyle w:val="Normal"/>
              <w:widowControl w:val="false"/>
              <w:tabs>
                <w:tab w:val="clear" w:pos="720"/>
                <w:tab w:val="left" w:pos="6144" w:leader="none"/>
              </w:tabs>
              <w:spacing w:lineRule="auto" w:line="240"/>
              <w:jc w:val="center"/>
              <w:rPr>
                <w:rFonts w:ascii="Cambria" w:hAnsi="Cambria" w:eastAsia="MS Mincho" w:cs="Arial"/>
                <w:b/>
                <w:bCs/>
                <w:iCs/>
                <w:color w:val="FFFFFF"/>
                <w:sz w:val="22"/>
                <w:szCs w:val="22"/>
              </w:rPr>
            </w:pPr>
            <w:r>
              <w:rPr>
                <w:rFonts w:eastAsia="MS Mincho" w:cs="Arial" w:ascii="Cambria" w:hAnsi="Cambria"/>
                <w:b/>
                <w:bCs/>
                <w:iCs/>
                <w:color w:val="FFFFFF"/>
                <w:sz w:val="22"/>
                <w:szCs w:val="22"/>
              </w:rPr>
              <w:t>30-34</w:t>
            </w:r>
          </w:p>
        </w:tc>
        <w:tc>
          <w:tcPr>
            <w:tcW w:w="717" w:type="dxa"/>
            <w:tcBorders/>
            <w:shd w:color="auto" w:fill="0070C0" w:val="clear"/>
            <w:vAlign w:val="center"/>
          </w:tcPr>
          <w:p>
            <w:pPr>
              <w:pStyle w:val="Normal"/>
              <w:widowControl w:val="false"/>
              <w:tabs>
                <w:tab w:val="clear" w:pos="720"/>
                <w:tab w:val="left" w:pos="6144" w:leader="none"/>
              </w:tabs>
              <w:spacing w:lineRule="auto" w:line="240"/>
              <w:jc w:val="center"/>
              <w:rPr>
                <w:rFonts w:ascii="Cambria" w:hAnsi="Cambria" w:eastAsia="MS Mincho" w:cs="Arial"/>
                <w:b/>
                <w:bCs/>
                <w:iCs/>
                <w:color w:val="FFFFFF"/>
                <w:sz w:val="22"/>
                <w:szCs w:val="22"/>
              </w:rPr>
            </w:pPr>
            <w:r>
              <w:rPr>
                <w:rFonts w:eastAsia="MS Mincho" w:cs="Arial" w:ascii="Cambria" w:hAnsi="Cambria"/>
                <w:b/>
                <w:bCs/>
                <w:iCs/>
                <w:color w:val="FFFFFF"/>
                <w:sz w:val="22"/>
                <w:szCs w:val="22"/>
              </w:rPr>
              <w:t>35-39</w:t>
            </w:r>
          </w:p>
        </w:tc>
        <w:tc>
          <w:tcPr>
            <w:tcW w:w="717" w:type="dxa"/>
            <w:tcBorders/>
            <w:shd w:color="auto" w:fill="0070C0" w:val="clear"/>
            <w:vAlign w:val="center"/>
          </w:tcPr>
          <w:p>
            <w:pPr>
              <w:pStyle w:val="Normal"/>
              <w:widowControl w:val="false"/>
              <w:tabs>
                <w:tab w:val="clear" w:pos="720"/>
                <w:tab w:val="left" w:pos="6144" w:leader="none"/>
              </w:tabs>
              <w:spacing w:lineRule="auto" w:line="240"/>
              <w:jc w:val="center"/>
              <w:rPr>
                <w:rFonts w:ascii="Cambria" w:hAnsi="Cambria" w:eastAsia="MS Mincho" w:cs="Arial"/>
                <w:b/>
                <w:bCs/>
                <w:iCs/>
                <w:color w:val="FFFFFF"/>
                <w:sz w:val="22"/>
                <w:szCs w:val="22"/>
              </w:rPr>
            </w:pPr>
            <w:r>
              <w:rPr>
                <w:rFonts w:eastAsia="MS Mincho" w:cs="Arial" w:ascii="Cambria" w:hAnsi="Cambria"/>
                <w:b/>
                <w:bCs/>
                <w:iCs/>
                <w:color w:val="FFFFFF"/>
                <w:sz w:val="22"/>
                <w:szCs w:val="22"/>
              </w:rPr>
              <w:t>40-44</w:t>
            </w:r>
          </w:p>
        </w:tc>
        <w:tc>
          <w:tcPr>
            <w:tcW w:w="717" w:type="dxa"/>
            <w:tcBorders/>
            <w:shd w:color="auto" w:fill="0070C0" w:val="clear"/>
            <w:vAlign w:val="center"/>
          </w:tcPr>
          <w:p>
            <w:pPr>
              <w:pStyle w:val="Normal"/>
              <w:widowControl w:val="false"/>
              <w:tabs>
                <w:tab w:val="clear" w:pos="720"/>
                <w:tab w:val="left" w:pos="6144" w:leader="none"/>
              </w:tabs>
              <w:spacing w:lineRule="auto" w:line="240"/>
              <w:jc w:val="center"/>
              <w:rPr>
                <w:rFonts w:ascii="Cambria" w:hAnsi="Cambria" w:eastAsia="MS Mincho" w:cs="Arial"/>
                <w:b/>
                <w:bCs/>
                <w:iCs/>
                <w:color w:val="FFFFFF"/>
                <w:sz w:val="22"/>
                <w:szCs w:val="22"/>
              </w:rPr>
            </w:pPr>
            <w:r>
              <w:rPr>
                <w:rFonts w:eastAsia="MS Mincho" w:cs="Arial" w:ascii="Cambria" w:hAnsi="Cambria"/>
                <w:b/>
                <w:bCs/>
                <w:iCs/>
                <w:color w:val="FFFFFF"/>
                <w:sz w:val="22"/>
                <w:szCs w:val="22"/>
              </w:rPr>
              <w:t>45-49</w:t>
            </w:r>
          </w:p>
        </w:tc>
        <w:tc>
          <w:tcPr>
            <w:tcW w:w="674" w:type="dxa"/>
            <w:tcBorders/>
            <w:shd w:color="auto" w:fill="0070C0" w:val="clear"/>
            <w:vAlign w:val="center"/>
          </w:tcPr>
          <w:p>
            <w:pPr>
              <w:pStyle w:val="Normal"/>
              <w:widowControl w:val="false"/>
              <w:tabs>
                <w:tab w:val="clear" w:pos="720"/>
                <w:tab w:val="left" w:pos="6144" w:leader="none"/>
              </w:tabs>
              <w:spacing w:lineRule="auto" w:line="240"/>
              <w:jc w:val="center"/>
              <w:rPr>
                <w:rFonts w:ascii="Cambria" w:hAnsi="Cambria" w:eastAsia="MS Mincho" w:cs="Arial"/>
                <w:b/>
                <w:bCs/>
                <w:iCs/>
                <w:color w:val="FFFFFF"/>
                <w:sz w:val="22"/>
                <w:szCs w:val="22"/>
              </w:rPr>
            </w:pPr>
            <w:r>
              <w:rPr>
                <w:rFonts w:eastAsia="MS Mincho" w:cs="Arial" w:ascii="Cambria" w:hAnsi="Cambria"/>
                <w:b/>
                <w:bCs/>
                <w:iCs/>
                <w:color w:val="FFFFFF"/>
                <w:sz w:val="22"/>
                <w:szCs w:val="22"/>
              </w:rPr>
              <w:t>50-54</w:t>
            </w:r>
          </w:p>
        </w:tc>
        <w:tc>
          <w:tcPr>
            <w:tcW w:w="671" w:type="dxa"/>
            <w:tcBorders/>
            <w:shd w:color="auto" w:fill="0070C0" w:val="clear"/>
            <w:vAlign w:val="center"/>
          </w:tcPr>
          <w:p>
            <w:pPr>
              <w:pStyle w:val="Normal"/>
              <w:widowControl w:val="false"/>
              <w:tabs>
                <w:tab w:val="clear" w:pos="720"/>
                <w:tab w:val="left" w:pos="6144" w:leader="none"/>
              </w:tabs>
              <w:spacing w:lineRule="auto" w:line="240"/>
              <w:jc w:val="center"/>
              <w:rPr>
                <w:rFonts w:ascii="Cambria" w:hAnsi="Cambria" w:eastAsia="MS Mincho" w:cs="Arial"/>
                <w:b/>
                <w:bCs/>
                <w:iCs/>
                <w:color w:val="FFFFFF"/>
                <w:sz w:val="22"/>
                <w:szCs w:val="22"/>
              </w:rPr>
            </w:pPr>
            <w:r>
              <w:rPr>
                <w:rFonts w:eastAsia="MS Mincho" w:cs="Arial" w:ascii="Cambria" w:hAnsi="Cambria"/>
                <w:b/>
                <w:bCs/>
                <w:iCs/>
                <w:color w:val="FFFFFF"/>
                <w:sz w:val="22"/>
                <w:szCs w:val="22"/>
              </w:rPr>
              <w:t>55-59</w:t>
            </w:r>
          </w:p>
        </w:tc>
        <w:tc>
          <w:tcPr>
            <w:tcW w:w="674" w:type="dxa"/>
            <w:tcBorders/>
            <w:shd w:color="auto" w:fill="0070C0" w:val="clear"/>
            <w:vAlign w:val="center"/>
          </w:tcPr>
          <w:p>
            <w:pPr>
              <w:pStyle w:val="Normal"/>
              <w:widowControl w:val="false"/>
              <w:tabs>
                <w:tab w:val="clear" w:pos="720"/>
                <w:tab w:val="left" w:pos="6144" w:leader="none"/>
              </w:tabs>
              <w:spacing w:lineRule="auto" w:line="240"/>
              <w:jc w:val="center"/>
              <w:rPr>
                <w:rFonts w:ascii="Cambria" w:hAnsi="Cambria" w:eastAsia="MS Mincho" w:cs="Arial"/>
                <w:b/>
                <w:bCs/>
                <w:iCs/>
                <w:color w:val="FFFFFF"/>
                <w:sz w:val="22"/>
                <w:szCs w:val="22"/>
              </w:rPr>
            </w:pPr>
            <w:r>
              <w:rPr>
                <w:rFonts w:eastAsia="MS Mincho" w:cs="Arial" w:ascii="Cambria" w:hAnsi="Cambria"/>
                <w:b/>
                <w:bCs/>
                <w:iCs/>
                <w:color w:val="FFFFFF"/>
                <w:sz w:val="22"/>
                <w:szCs w:val="22"/>
              </w:rPr>
              <w:t>60-65</w:t>
            </w:r>
          </w:p>
        </w:tc>
      </w:tr>
      <w:tr>
        <w:trPr>
          <w:trHeight w:val="384" w:hRule="atLeast"/>
        </w:trPr>
        <w:tc>
          <w:tcPr>
            <w:tcW w:w="1518" w:type="dxa"/>
            <w:vMerge w:val="restart"/>
            <w:tcBorders/>
            <w:shd w:color="auto" w:fill="855D5D" w:themeFill="accent6" w:val="clear"/>
          </w:tcPr>
          <w:p>
            <w:pPr>
              <w:pStyle w:val="Normal"/>
              <w:widowControl w:val="false"/>
              <w:tabs>
                <w:tab w:val="clear" w:pos="720"/>
                <w:tab w:val="left" w:pos="6144" w:leader="none"/>
              </w:tabs>
              <w:spacing w:lineRule="auto" w:line="240"/>
              <w:jc w:val="center"/>
              <w:rPr>
                <w:rFonts w:ascii="Cambria" w:hAnsi="Cambria" w:eastAsia="MS Mincho" w:cs="Arial"/>
                <w:b/>
                <w:bCs/>
                <w:iCs/>
                <w:color w:val="FFFFFF"/>
                <w:sz w:val="22"/>
                <w:szCs w:val="22"/>
              </w:rPr>
            </w:pPr>
            <w:r>
              <w:rPr>
                <w:rFonts w:eastAsia="MS Mincho" w:cs="Arial" w:ascii="Cambria" w:hAnsi="Cambria"/>
                <w:b/>
                <w:bCs/>
                <w:iCs/>
                <w:color w:val="FFFFFF"/>
                <w:sz w:val="22"/>
                <w:szCs w:val="22"/>
              </w:rPr>
            </w:r>
          </w:p>
          <w:p>
            <w:pPr>
              <w:pStyle w:val="Normal"/>
              <w:widowControl w:val="false"/>
              <w:tabs>
                <w:tab w:val="clear" w:pos="720"/>
                <w:tab w:val="left" w:pos="6144" w:leader="none"/>
              </w:tabs>
              <w:spacing w:lineRule="auto" w:line="240"/>
              <w:jc w:val="center"/>
              <w:rPr>
                <w:rFonts w:ascii="Cambria" w:hAnsi="Cambria" w:eastAsia="MS Mincho" w:cs="Arial"/>
                <w:b/>
                <w:bCs/>
                <w:iCs/>
                <w:sz w:val="22"/>
                <w:szCs w:val="22"/>
              </w:rPr>
            </w:pPr>
            <w:r>
              <w:rPr>
                <w:rFonts w:eastAsia="MS Mincho" w:cs="Arial" w:ascii="Cambria" w:hAnsi="Cambria"/>
                <w:b/>
                <w:bCs/>
                <w:iCs/>
                <w:color w:val="FFFFFF"/>
                <w:sz w:val="22"/>
                <w:szCs w:val="22"/>
              </w:rPr>
              <w:t>31.12.2024.</w:t>
            </w:r>
          </w:p>
        </w:tc>
        <w:tc>
          <w:tcPr>
            <w:tcW w:w="1165" w:type="dxa"/>
            <w:tcBorders>
              <w:top w:val="single" w:sz="4" w:space="0" w:color="000000"/>
              <w:bottom w:val="single" w:sz="4" w:space="0" w:color="000000"/>
              <w:right w:val="single" w:sz="4" w:space="0" w:color="000000"/>
            </w:tcBorders>
            <w:shd w:color="auto" w:fill="E9E6E6" w:themeFill="accent5" w:themeFillTint="33" w:val="clear"/>
          </w:tcPr>
          <w:p>
            <w:pPr>
              <w:pStyle w:val="Normal"/>
              <w:widowControl w:val="false"/>
              <w:tabs>
                <w:tab w:val="clear" w:pos="720"/>
                <w:tab w:val="left" w:pos="6144" w:leader="none"/>
              </w:tabs>
              <w:spacing w:lineRule="auto" w:line="240"/>
              <w:jc w:val="both"/>
              <w:rPr>
                <w:rFonts w:ascii="Cambria" w:hAnsi="Cambria" w:eastAsia="MS Mincho" w:cs="Arial"/>
                <w:bCs/>
                <w:iCs/>
                <w:sz w:val="22"/>
                <w:szCs w:val="22"/>
              </w:rPr>
            </w:pPr>
            <w:r>
              <w:rPr>
                <w:rFonts w:eastAsia="MS Mincho" w:cs="Arial" w:ascii="Cambria" w:hAnsi="Cambria"/>
                <w:bCs/>
                <w:iCs/>
                <w:sz w:val="22"/>
                <w:szCs w:val="22"/>
              </w:rPr>
              <w:t>Укупно:</w:t>
            </w:r>
          </w:p>
        </w:tc>
        <w:tc>
          <w:tcPr>
            <w:tcW w:w="1083"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132</w:t>
            </w:r>
          </w:p>
        </w:tc>
        <w:tc>
          <w:tcPr>
            <w:tcW w:w="71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7</w:t>
            </w:r>
          </w:p>
        </w:tc>
        <w:tc>
          <w:tcPr>
            <w:tcW w:w="7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12</w:t>
            </w:r>
          </w:p>
        </w:tc>
        <w:tc>
          <w:tcPr>
            <w:tcW w:w="7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19</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18</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18</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13</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7</w:t>
            </w:r>
          </w:p>
        </w:tc>
        <w:tc>
          <w:tcPr>
            <w:tcW w:w="67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9</w:t>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13</w:t>
            </w:r>
          </w:p>
        </w:tc>
        <w:tc>
          <w:tcPr>
            <w:tcW w:w="67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16</w:t>
            </w:r>
          </w:p>
        </w:tc>
      </w:tr>
      <w:tr>
        <w:trPr>
          <w:trHeight w:val="398" w:hRule="atLeast"/>
        </w:trPr>
        <w:tc>
          <w:tcPr>
            <w:tcW w:w="1518" w:type="dxa"/>
            <w:vMerge w:val="continue"/>
            <w:tcBorders>
              <w:top w:val="single" w:sz="4" w:space="0" w:color="000000"/>
            </w:tcBorders>
            <w:shd w:color="auto" w:fill="855D5D" w:themeFill="accent6" w:val="clear"/>
          </w:tcPr>
          <w:p>
            <w:pPr>
              <w:pStyle w:val="Normal"/>
              <w:widowControl w:val="false"/>
              <w:tabs>
                <w:tab w:val="clear" w:pos="720"/>
                <w:tab w:val="left" w:pos="6144" w:leader="none"/>
              </w:tabs>
              <w:spacing w:lineRule="auto" w:line="240"/>
              <w:jc w:val="both"/>
              <w:rPr>
                <w:rFonts w:ascii="Cambria" w:hAnsi="Cambria" w:eastAsia="MS Mincho" w:cs="Arial"/>
                <w:bCs/>
                <w:iCs/>
                <w:sz w:val="22"/>
                <w:szCs w:val="22"/>
              </w:rPr>
            </w:pPr>
            <w:r>
              <w:rPr>
                <w:rFonts w:eastAsia="MS Mincho" w:cs="Arial" w:ascii="Cambria" w:hAnsi="Cambria"/>
                <w:bCs/>
                <w:iCs/>
                <w:sz w:val="22"/>
                <w:szCs w:val="22"/>
              </w:rPr>
            </w:r>
          </w:p>
        </w:tc>
        <w:tc>
          <w:tcPr>
            <w:tcW w:w="1165" w:type="dxa"/>
            <w:tcBorders>
              <w:top w:val="single" w:sz="4" w:space="0" w:color="000000"/>
              <w:bottom w:val="single" w:sz="4" w:space="0" w:color="000000"/>
              <w:right w:val="single" w:sz="4" w:space="0" w:color="000000"/>
            </w:tcBorders>
            <w:shd w:color="auto" w:fill="E9E6E6" w:themeFill="accent5" w:themeFillTint="33" w:val="clear"/>
          </w:tcPr>
          <w:p>
            <w:pPr>
              <w:pStyle w:val="Normal"/>
              <w:widowControl w:val="false"/>
              <w:tabs>
                <w:tab w:val="clear" w:pos="720"/>
                <w:tab w:val="left" w:pos="6144" w:leader="none"/>
              </w:tabs>
              <w:spacing w:lineRule="auto" w:line="240"/>
              <w:jc w:val="both"/>
              <w:rPr>
                <w:rFonts w:ascii="Cambria" w:hAnsi="Cambria" w:eastAsia="MS Mincho" w:cs="Arial"/>
                <w:bCs/>
                <w:iCs/>
                <w:sz w:val="22"/>
                <w:szCs w:val="22"/>
              </w:rPr>
            </w:pPr>
            <w:r>
              <w:rPr>
                <w:rFonts w:eastAsia="MS Mincho" w:cs="Arial" w:ascii="Cambria" w:hAnsi="Cambria"/>
                <w:bCs/>
                <w:iCs/>
                <w:sz w:val="22"/>
                <w:szCs w:val="22"/>
              </w:rPr>
              <w:t>Жене:</w:t>
            </w:r>
          </w:p>
        </w:tc>
        <w:tc>
          <w:tcPr>
            <w:tcW w:w="1083"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60</w:t>
            </w:r>
          </w:p>
        </w:tc>
        <w:tc>
          <w:tcPr>
            <w:tcW w:w="71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3</w:t>
            </w:r>
          </w:p>
        </w:tc>
        <w:tc>
          <w:tcPr>
            <w:tcW w:w="7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6</w:t>
            </w:r>
          </w:p>
        </w:tc>
        <w:tc>
          <w:tcPr>
            <w:tcW w:w="7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9</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6</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11</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4</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3</w:t>
            </w:r>
          </w:p>
        </w:tc>
        <w:tc>
          <w:tcPr>
            <w:tcW w:w="67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5</w:t>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8</w:t>
            </w:r>
          </w:p>
        </w:tc>
        <w:tc>
          <w:tcPr>
            <w:tcW w:w="67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eastAsia="MS Mincho" w:cs="Arial"/>
                <w:bCs/>
                <w:iCs/>
                <w:sz w:val="22"/>
                <w:szCs w:val="22"/>
              </w:rPr>
            </w:pPr>
            <w:r>
              <w:rPr>
                <w:rFonts w:ascii="Cambria" w:hAnsi="Cambria"/>
                <w:sz w:val="22"/>
                <w:szCs w:val="22"/>
              </w:rPr>
              <w:t>5</w:t>
            </w:r>
          </w:p>
        </w:tc>
      </w:tr>
    </w:tbl>
    <w:p>
      <w:pPr>
        <w:pStyle w:val="Normal"/>
        <w:tabs>
          <w:tab w:val="clear" w:pos="720"/>
          <w:tab w:val="left" w:pos="6144" w:leader="none"/>
        </w:tabs>
        <w:spacing w:lineRule="auto" w:line="240"/>
        <w:jc w:val="both"/>
        <w:rPr>
          <w:rFonts w:ascii="Cambria" w:hAnsi="Cambria" w:eastAsia="MS Mincho" w:cs="Arial"/>
          <w:bCs/>
          <w:i/>
          <w:i/>
          <w:iCs/>
          <w:sz w:val="22"/>
          <w:szCs w:val="22"/>
        </w:rPr>
      </w:pPr>
      <w:r>
        <w:rPr>
          <w:rFonts w:eastAsia="MS Mincho" w:cs="Arial" w:ascii="Cambria" w:hAnsi="Cambria"/>
          <w:bCs/>
          <w:i/>
          <w:iCs/>
          <w:sz w:val="22"/>
          <w:szCs w:val="22"/>
        </w:rPr>
        <w:t xml:space="preserve"> </w:t>
      </w:r>
      <w:r>
        <w:rPr>
          <w:rFonts w:eastAsia="MS Mincho" w:cs="Arial" w:ascii="Cambria" w:hAnsi="Cambria"/>
          <w:bCs/>
          <w:i/>
          <w:iCs/>
          <w:sz w:val="22"/>
          <w:szCs w:val="22"/>
        </w:rPr>
        <w:t>Извор: НСЗ</w:t>
      </w:r>
    </w:p>
    <w:p>
      <w:pPr>
        <w:pStyle w:val="Normal"/>
        <w:tabs>
          <w:tab w:val="clear" w:pos="720"/>
          <w:tab w:val="left" w:pos="6144" w:leader="none"/>
        </w:tabs>
        <w:spacing w:lineRule="auto" w:line="240"/>
        <w:jc w:val="both"/>
        <w:rPr>
          <w:rFonts w:ascii="Cambria" w:hAnsi="Cambria" w:eastAsia="MS Mincho" w:cs="Arial"/>
          <w:bCs/>
          <w:i/>
          <w:i/>
          <w:iCs/>
          <w:sz w:val="20"/>
          <w:szCs w:val="20"/>
        </w:rPr>
      </w:pPr>
      <w:r>
        <w:rPr>
          <w:rFonts w:eastAsia="MS Mincho" w:cs="Arial" w:ascii="Cambria" w:hAnsi="Cambria"/>
          <w:bCs/>
          <w:i/>
          <w:iCs/>
          <w:sz w:val="20"/>
          <w:szCs w:val="20"/>
        </w:rPr>
      </w:r>
    </w:p>
    <w:p>
      <w:pPr>
        <w:pStyle w:val="Normal"/>
        <w:tabs>
          <w:tab w:val="clear" w:pos="720"/>
          <w:tab w:val="left" w:pos="6144" w:leader="none"/>
        </w:tabs>
        <w:spacing w:lineRule="auto" w:line="240"/>
        <w:jc w:val="both"/>
        <w:rPr>
          <w:rFonts w:ascii="Cambria" w:hAnsi="Cambria" w:eastAsia="MS Mincho" w:cs="Arial"/>
          <w:bCs/>
        </w:rPr>
      </w:pPr>
      <w:r>
        <w:rPr>
          <w:rFonts w:eastAsia="MS Mincho" w:cs="Arial" w:ascii="Cambria" w:hAnsi="Cambria"/>
          <w:bCs/>
          <w:sz w:val="22"/>
          <w:szCs w:val="22"/>
        </w:rPr>
        <w:t xml:space="preserve">       </w:t>
      </w:r>
      <w:r>
        <w:rPr>
          <w:rFonts w:eastAsia="MS Mincho" w:cs="Arial" w:ascii="Cambria" w:hAnsi="Cambria"/>
          <w:bCs/>
        </w:rPr>
        <w:t xml:space="preserve">Према званичној евиденцији, највећи број незапослених Рома у децембру 2024. год. је био старосне доби између 25 и 29 година (19), а </w:t>
      </w:r>
      <w:r>
        <w:rPr>
          <w:rFonts w:eastAsia="MS Mincho" w:cs="Arial" w:ascii="Cambria" w:hAnsi="Cambria"/>
          <w:b/>
        </w:rPr>
        <w:t>чак 41,7% незапослених лица ромске националности има између 25 и 39 година</w:t>
      </w:r>
      <w:r>
        <w:rPr>
          <w:rFonts w:eastAsia="MS Mincho" w:cs="Arial" w:ascii="Cambria" w:hAnsi="Cambria"/>
          <w:bCs/>
        </w:rPr>
        <w:t xml:space="preserve"> (55), међу којима је учешће жена 47,3%. Млади Роми старосне доби од 15 до 29 година чине  28,8% од укупног броја незапослених Рома и Ромкиња у Беочину, што указује на потребу за јачањем мера активне политике запошљавања усмерених ка овој циљној групи.</w:t>
      </w:r>
    </w:p>
    <w:p>
      <w:pPr>
        <w:pStyle w:val="Normal"/>
        <w:tabs>
          <w:tab w:val="clear" w:pos="720"/>
          <w:tab w:val="left" w:pos="6144" w:leader="none"/>
        </w:tabs>
        <w:spacing w:lineRule="auto" w:line="240"/>
        <w:jc w:val="both"/>
        <w:rPr>
          <w:rFonts w:ascii="Cambria" w:hAnsi="Cambria" w:eastAsia="MS Mincho" w:cs="Arial"/>
          <w:bCs/>
        </w:rPr>
      </w:pPr>
      <w:r>
        <w:rPr>
          <w:rFonts w:eastAsia="MS Mincho" w:cs="Arial" w:ascii="Cambria" w:hAnsi="Cambria"/>
          <w:bCs/>
        </w:rPr>
      </w:r>
    </w:p>
    <w:p>
      <w:pPr>
        <w:pStyle w:val="Normal"/>
        <w:tabs>
          <w:tab w:val="clear" w:pos="720"/>
          <w:tab w:val="left" w:pos="6144" w:leader="none"/>
        </w:tabs>
        <w:spacing w:lineRule="auto" w:line="276"/>
        <w:jc w:val="both"/>
        <w:rPr>
          <w:rFonts w:ascii="Cambria" w:hAnsi="Cambria" w:eastAsia="MS Mincho" w:cs="Arial"/>
          <w:bCs/>
          <w:i/>
          <w:i/>
          <w:sz w:val="22"/>
          <w:szCs w:val="22"/>
        </w:rPr>
      </w:pPr>
      <w:r>
        <w:rPr>
          <w:rFonts w:eastAsia="MS Mincho" w:cs="Arial" w:ascii="Cambria" w:hAnsi="Cambria"/>
          <w:bCs/>
          <w:i/>
          <w:sz w:val="22"/>
          <w:szCs w:val="22"/>
        </w:rPr>
        <w:t>Табела 11</w:t>
      </w:r>
      <w:r>
        <w:rPr>
          <w:rFonts w:eastAsia="MS Mincho" w:cs="Arial" w:ascii="Cambria" w:hAnsi="Cambria"/>
          <w:b/>
          <w:bCs/>
          <w:i/>
          <w:sz w:val="22"/>
          <w:szCs w:val="22"/>
        </w:rPr>
        <w:t xml:space="preserve">: </w:t>
      </w:r>
      <w:r>
        <w:rPr>
          <w:rFonts w:eastAsia="MS Mincho" w:cs="Arial" w:ascii="Cambria" w:hAnsi="Cambria"/>
          <w:bCs/>
          <w:i/>
          <w:sz w:val="22"/>
          <w:szCs w:val="22"/>
        </w:rPr>
        <w:t>Број лица ромске националности која се налазе на евиденцији НСЗ према дужини тражења посла у Беочину, децембар 2024.</w:t>
      </w:r>
    </w:p>
    <w:tbl>
      <w:tblPr>
        <w:tblW w:w="10423"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23"/>
        <w:gridCol w:w="1142"/>
        <w:gridCol w:w="986"/>
        <w:gridCol w:w="979"/>
        <w:gridCol w:w="981"/>
        <w:gridCol w:w="981"/>
        <w:gridCol w:w="983"/>
        <w:gridCol w:w="981"/>
        <w:gridCol w:w="979"/>
        <w:gridCol w:w="987"/>
      </w:tblGrid>
      <w:tr>
        <w:trPr>
          <w:tblHeader w:val="true"/>
          <w:trHeight w:val="611" w:hRule="atLeast"/>
        </w:trPr>
        <w:tc>
          <w:tcPr>
            <w:tcW w:w="1423"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Датум</w:t>
            </w:r>
          </w:p>
        </w:tc>
        <w:tc>
          <w:tcPr>
            <w:tcW w:w="1142"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r>
          </w:p>
        </w:tc>
        <w:tc>
          <w:tcPr>
            <w:tcW w:w="986"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Укупан број</w:t>
            </w:r>
          </w:p>
        </w:tc>
        <w:tc>
          <w:tcPr>
            <w:tcW w:w="979"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До 1 год.</w:t>
            </w:r>
          </w:p>
        </w:tc>
        <w:tc>
          <w:tcPr>
            <w:tcW w:w="981"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Од 1-2 год.</w:t>
            </w:r>
          </w:p>
        </w:tc>
        <w:tc>
          <w:tcPr>
            <w:tcW w:w="981"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2-3 год.</w:t>
            </w:r>
          </w:p>
        </w:tc>
        <w:tc>
          <w:tcPr>
            <w:tcW w:w="983"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3-5 год.</w:t>
            </w:r>
          </w:p>
        </w:tc>
        <w:tc>
          <w:tcPr>
            <w:tcW w:w="981"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5-8 год.</w:t>
            </w:r>
          </w:p>
        </w:tc>
        <w:tc>
          <w:tcPr>
            <w:tcW w:w="979"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8-10 год.</w:t>
            </w:r>
          </w:p>
        </w:tc>
        <w:tc>
          <w:tcPr>
            <w:tcW w:w="987" w:type="dxa"/>
            <w:tcBorders/>
            <w:shd w:color="auto" w:fill="0070C0" w:val="clear"/>
            <w:vAlign w:val="center"/>
          </w:tcPr>
          <w:p>
            <w:pPr>
              <w:pStyle w:val="Normal"/>
              <w:widowControl w:val="false"/>
              <w:tabs>
                <w:tab w:val="clear" w:pos="720"/>
                <w:tab w:val="left" w:pos="6144" w:leader="none"/>
              </w:tabs>
              <w:spacing w:lineRule="auto" w:line="276"/>
              <w:jc w:val="center"/>
              <w:rPr>
                <w:rFonts w:ascii="Cambria" w:hAnsi="Cambria" w:eastAsia="MS Mincho" w:cs="Arial"/>
                <w:b/>
                <w:bCs/>
                <w:color w:val="FFFFFF"/>
                <w:sz w:val="22"/>
                <w:szCs w:val="22"/>
              </w:rPr>
            </w:pPr>
            <w:r>
              <w:rPr>
                <w:rFonts w:eastAsia="MS Mincho" w:cs="Arial" w:ascii="Cambria" w:hAnsi="Cambria"/>
                <w:b/>
                <w:bCs/>
                <w:color w:val="FFFFFF"/>
                <w:sz w:val="22"/>
                <w:szCs w:val="22"/>
              </w:rPr>
              <w:t>преко 10 год.</w:t>
            </w:r>
          </w:p>
        </w:tc>
      </w:tr>
      <w:tr>
        <w:trPr>
          <w:trHeight w:val="339" w:hRule="atLeast"/>
        </w:trPr>
        <w:tc>
          <w:tcPr>
            <w:tcW w:w="1423" w:type="dxa"/>
            <w:vMerge w:val="restart"/>
            <w:tcBorders/>
            <w:shd w:color="auto" w:fill="855D5D" w:themeFill="accent6" w:val="clear"/>
          </w:tcPr>
          <w:p>
            <w:pPr>
              <w:pStyle w:val="Normal"/>
              <w:widowControl w:val="false"/>
              <w:tabs>
                <w:tab w:val="clear" w:pos="720"/>
                <w:tab w:val="left" w:pos="6144" w:leader="none"/>
              </w:tabs>
              <w:spacing w:lineRule="auto" w:line="276"/>
              <w:jc w:val="both"/>
              <w:rPr>
                <w:rFonts w:ascii="Cambria" w:hAnsi="Cambria" w:eastAsia="MS Mincho" w:cs="Arial"/>
                <w:b/>
                <w:bCs/>
                <w:sz w:val="22"/>
                <w:szCs w:val="22"/>
              </w:rPr>
            </w:pPr>
            <w:r>
              <w:rPr>
                <w:rFonts w:eastAsia="MS Mincho" w:cs="Arial" w:ascii="Cambria" w:hAnsi="Cambria"/>
                <w:b/>
                <w:bCs/>
                <w:color w:val="FFFFFF"/>
                <w:sz w:val="22"/>
                <w:szCs w:val="22"/>
              </w:rPr>
              <w:t>31.12.2024.</w:t>
            </w:r>
          </w:p>
        </w:tc>
        <w:tc>
          <w:tcPr>
            <w:tcW w:w="1142" w:type="dxa"/>
            <w:tcBorders>
              <w:top w:val="single" w:sz="4" w:space="0" w:color="000000"/>
              <w:bottom w:val="single" w:sz="4" w:space="0" w:color="000000"/>
              <w:right w:val="single" w:sz="4" w:space="0" w:color="000000"/>
            </w:tcBorders>
            <w:shd w:color="auto" w:fill="E9E6E6" w:themeFill="accent5" w:themeFillTint="33" w:val="clear"/>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eastAsia="MS Mincho" w:cs="Arial" w:ascii="Cambria" w:hAnsi="Cambria"/>
                <w:bCs/>
                <w:sz w:val="22"/>
                <w:szCs w:val="22"/>
              </w:rPr>
              <w:t>Укупно:</w:t>
            </w:r>
          </w:p>
        </w:tc>
        <w:tc>
          <w:tcPr>
            <w:tcW w:w="986"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132</w:t>
            </w:r>
          </w:p>
        </w:tc>
        <w:tc>
          <w:tcPr>
            <w:tcW w:w="97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66</w:t>
            </w:r>
          </w:p>
        </w:tc>
        <w:tc>
          <w:tcPr>
            <w:tcW w:w="98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19</w:t>
            </w:r>
          </w:p>
        </w:tc>
        <w:tc>
          <w:tcPr>
            <w:tcW w:w="98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10</w:t>
            </w:r>
          </w:p>
        </w:tc>
        <w:tc>
          <w:tcPr>
            <w:tcW w:w="98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14</w:t>
            </w:r>
          </w:p>
        </w:tc>
        <w:tc>
          <w:tcPr>
            <w:tcW w:w="98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15</w:t>
            </w:r>
          </w:p>
        </w:tc>
        <w:tc>
          <w:tcPr>
            <w:tcW w:w="97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4</w:t>
            </w:r>
          </w:p>
        </w:tc>
        <w:tc>
          <w:tcPr>
            <w:tcW w:w="98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4</w:t>
            </w:r>
          </w:p>
        </w:tc>
      </w:tr>
      <w:tr>
        <w:trPr>
          <w:trHeight w:val="161" w:hRule="atLeast"/>
        </w:trPr>
        <w:tc>
          <w:tcPr>
            <w:tcW w:w="1423" w:type="dxa"/>
            <w:vMerge w:val="continue"/>
            <w:tcBorders/>
            <w:shd w:color="auto" w:fill="855D5D" w:themeFill="accent6" w:val="clear"/>
          </w:tcPr>
          <w:p>
            <w:pPr>
              <w:pStyle w:val="Normal"/>
              <w:widowControl w:val="false"/>
              <w:tabs>
                <w:tab w:val="clear" w:pos="720"/>
                <w:tab w:val="left" w:pos="6144" w:leader="none"/>
              </w:tabs>
              <w:spacing w:lineRule="auto" w:line="276"/>
              <w:jc w:val="both"/>
              <w:rPr>
                <w:rFonts w:ascii="Cambria" w:hAnsi="Cambria" w:eastAsia="MS Mincho" w:cs="Arial"/>
                <w:bCs/>
                <w:sz w:val="22"/>
                <w:szCs w:val="22"/>
              </w:rPr>
            </w:pPr>
            <w:r>
              <w:rPr>
                <w:rFonts w:eastAsia="MS Mincho" w:cs="Arial" w:ascii="Cambria" w:hAnsi="Cambria"/>
                <w:bCs/>
                <w:sz w:val="22"/>
                <w:szCs w:val="22"/>
              </w:rPr>
            </w:r>
          </w:p>
        </w:tc>
        <w:tc>
          <w:tcPr>
            <w:tcW w:w="1142" w:type="dxa"/>
            <w:tcBorders>
              <w:top w:val="single" w:sz="4" w:space="0" w:color="000000"/>
              <w:bottom w:val="single" w:sz="4" w:space="0" w:color="000000"/>
              <w:right w:val="single" w:sz="4" w:space="0" w:color="000000"/>
            </w:tcBorders>
            <w:shd w:color="auto" w:fill="E9E6E6" w:themeFill="accent5" w:themeFillTint="33" w:val="clear"/>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eastAsia="MS Mincho" w:cs="Arial" w:ascii="Cambria" w:hAnsi="Cambria"/>
                <w:bCs/>
                <w:sz w:val="22"/>
                <w:szCs w:val="22"/>
              </w:rPr>
              <w:t>Жене:</w:t>
            </w:r>
          </w:p>
        </w:tc>
        <w:tc>
          <w:tcPr>
            <w:tcW w:w="986"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60</w:t>
            </w:r>
          </w:p>
        </w:tc>
        <w:tc>
          <w:tcPr>
            <w:tcW w:w="97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23</w:t>
            </w:r>
          </w:p>
        </w:tc>
        <w:tc>
          <w:tcPr>
            <w:tcW w:w="98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10</w:t>
            </w:r>
          </w:p>
        </w:tc>
        <w:tc>
          <w:tcPr>
            <w:tcW w:w="98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6</w:t>
            </w:r>
          </w:p>
        </w:tc>
        <w:tc>
          <w:tcPr>
            <w:tcW w:w="98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9</w:t>
            </w:r>
          </w:p>
        </w:tc>
        <w:tc>
          <w:tcPr>
            <w:tcW w:w="98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7</w:t>
            </w:r>
          </w:p>
        </w:tc>
        <w:tc>
          <w:tcPr>
            <w:tcW w:w="97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2</w:t>
            </w:r>
          </w:p>
        </w:tc>
        <w:tc>
          <w:tcPr>
            <w:tcW w:w="98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76"/>
              <w:jc w:val="center"/>
              <w:rPr>
                <w:rFonts w:ascii="Cambria" w:hAnsi="Cambria" w:eastAsia="MS Mincho" w:cs="Arial"/>
                <w:bCs/>
                <w:sz w:val="22"/>
                <w:szCs w:val="22"/>
              </w:rPr>
            </w:pPr>
            <w:r>
              <w:rPr>
                <w:rFonts w:ascii="Cambria" w:hAnsi="Cambria"/>
                <w:sz w:val="22"/>
                <w:szCs w:val="22"/>
              </w:rPr>
              <w:t>3</w:t>
            </w:r>
          </w:p>
        </w:tc>
      </w:tr>
    </w:tbl>
    <w:p>
      <w:pPr>
        <w:pStyle w:val="Normal"/>
        <w:tabs>
          <w:tab w:val="clear" w:pos="720"/>
          <w:tab w:val="left" w:pos="6144" w:leader="none"/>
        </w:tabs>
        <w:spacing w:lineRule="auto" w:line="276"/>
        <w:jc w:val="both"/>
        <w:rPr>
          <w:rFonts w:ascii="Cambria" w:hAnsi="Cambria" w:eastAsia="MS Mincho" w:cs="Arial"/>
          <w:bCs/>
          <w:i/>
          <w:i/>
          <w:sz w:val="22"/>
          <w:szCs w:val="22"/>
        </w:rPr>
      </w:pPr>
      <w:r>
        <w:rPr>
          <w:rFonts w:eastAsia="MS Mincho" w:cs="Arial" w:ascii="Cambria" w:hAnsi="Cambria"/>
          <w:bCs/>
          <w:i/>
          <w:sz w:val="22"/>
          <w:szCs w:val="22"/>
        </w:rPr>
        <w:t xml:space="preserve">       </w:t>
      </w:r>
      <w:r>
        <w:rPr>
          <w:rFonts w:eastAsia="MS Mincho" w:cs="Arial" w:ascii="Cambria" w:hAnsi="Cambria"/>
          <w:bCs/>
          <w:i/>
          <w:sz w:val="22"/>
          <w:szCs w:val="22"/>
        </w:rPr>
        <w:t>Извор: НСЗ</w:t>
      </w:r>
    </w:p>
    <w:p>
      <w:pPr>
        <w:pStyle w:val="Normal"/>
        <w:tabs>
          <w:tab w:val="clear" w:pos="720"/>
          <w:tab w:val="left" w:pos="6144" w:leader="none"/>
        </w:tabs>
        <w:spacing w:lineRule="auto" w:line="276"/>
        <w:jc w:val="both"/>
        <w:rPr>
          <w:rFonts w:ascii="Cambria" w:hAnsi="Cambria" w:eastAsia="MS Mincho" w:cs="Arial"/>
          <w:bCs/>
          <w:sz w:val="20"/>
          <w:szCs w:val="20"/>
        </w:rPr>
      </w:pPr>
      <w:r>
        <w:rPr>
          <w:rFonts w:eastAsia="MS Mincho" w:cs="Arial" w:ascii="Cambria" w:hAnsi="Cambria"/>
          <w:bCs/>
          <w:sz w:val="20"/>
          <w:szCs w:val="20"/>
        </w:rPr>
      </w:r>
    </w:p>
    <w:p>
      <w:pPr>
        <w:pStyle w:val="Normal"/>
        <w:tabs>
          <w:tab w:val="clear" w:pos="720"/>
          <w:tab w:val="left" w:pos="6144" w:leader="none"/>
        </w:tabs>
        <w:spacing w:lineRule="auto" w:line="240"/>
        <w:jc w:val="both"/>
        <w:rPr>
          <w:rFonts w:ascii="Cambria" w:hAnsi="Cambria" w:eastAsia="MS Mincho" w:cs="Arial"/>
          <w:bCs/>
        </w:rPr>
      </w:pPr>
      <w:r>
        <w:rPr>
          <w:rFonts w:eastAsia="MS Mincho" w:cs="Arial" w:ascii="Cambria" w:hAnsi="Cambria"/>
          <w:bCs/>
          <w:sz w:val="22"/>
          <w:szCs w:val="22"/>
        </w:rPr>
        <w:t xml:space="preserve">       </w:t>
      </w:r>
      <w:r>
        <w:rPr>
          <w:rFonts w:eastAsia="MS Mincho" w:cs="Arial" w:ascii="Cambria" w:hAnsi="Cambria"/>
          <w:bCs/>
        </w:rPr>
        <w:t>Званични подаци показују да половина свих незапослених Рома (50%) чека на посао до годину дана, док око 22% незапослених Рома чека на запослење од једне до три године (29). Међу онима који посао траже дуже од 5 година налазе се 23 лица (17,4%), а међу њима је више од половине Ромкиња (52,3%). У Србији је просек дуготрајне незапослености (преко 5 година) за ромску популацију око 12–15%, што показује да је овај проблем нешто израженији у Беочину у односу на републички ниво.</w:t>
      </w:r>
      <w:bookmarkEnd w:id="21"/>
    </w:p>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r>
    </w:p>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t xml:space="preserve">      </w:t>
      </w:r>
      <w:r>
        <w:rPr>
          <w:rFonts w:ascii="Cambria" w:hAnsi="Cambria"/>
          <w:b/>
          <w:bCs/>
          <w:color w:themeColor="accent4" w:val="956251"/>
        </w:rPr>
        <w:t>3.4.1 Локалне политике и праксе у области запошљавања</w:t>
      </w:r>
    </w:p>
    <w:p>
      <w:pPr>
        <w:pStyle w:val="Normal"/>
        <w:tabs>
          <w:tab w:val="clear" w:pos="720"/>
          <w:tab w:val="left" w:pos="6144" w:leader="none"/>
        </w:tabs>
        <w:spacing w:lineRule="auto" w:line="240"/>
        <w:jc w:val="both"/>
        <w:rPr>
          <w:rFonts w:ascii="Cambria" w:hAnsi="Cambria" w:eastAsia="MS Mincho" w:cs="Arial"/>
          <w:bCs/>
        </w:rPr>
      </w:pPr>
      <w:r>
        <w:rPr>
          <w:rFonts w:eastAsia="MS Mincho" w:cs="Arial" w:ascii="Cambria" w:hAnsi="Cambria"/>
          <w:bCs/>
        </w:rPr>
        <w:t xml:space="preserve">       </w:t>
      </w:r>
      <w:r>
        <w:rPr>
          <w:rFonts w:eastAsia="MS Mincho" w:cs="Arial" w:ascii="Cambria" w:hAnsi="Cambria"/>
          <w:bCs/>
        </w:rPr>
        <w:t xml:space="preserve">Општина Беочин не финансира из локалног буџета мере активне политике запошљавања, које већина локалних самоуправа у Србији спроводи као подршку смањењу незапослености. Међутим, незапослени Роми су у последње три године били корисници програма и мера активне политике запошљавања које је спроводила НСЗ филијала Нови Сад, која покрива и општину Беочин. </w:t>
      </w:r>
    </w:p>
    <w:p>
      <w:pPr>
        <w:pStyle w:val="Normal"/>
        <w:tabs>
          <w:tab w:val="clear" w:pos="720"/>
          <w:tab w:val="left" w:pos="6144" w:leader="none"/>
        </w:tabs>
        <w:spacing w:lineRule="auto" w:line="240"/>
        <w:jc w:val="both"/>
        <w:rPr>
          <w:rFonts w:ascii="Cambria" w:hAnsi="Cambria" w:eastAsia="MS Mincho" w:cs="Arial"/>
          <w:bCs/>
        </w:rPr>
      </w:pPr>
      <w:r>
        <w:rPr>
          <w:rFonts w:eastAsia="MS Mincho" w:cs="Arial" w:ascii="Cambria" w:hAnsi="Cambria"/>
          <w:bCs/>
        </w:rPr>
      </w:r>
    </w:p>
    <w:p>
      <w:pPr>
        <w:pStyle w:val="Normal"/>
        <w:tabs>
          <w:tab w:val="clear" w:pos="720"/>
          <w:tab w:val="left" w:pos="6144" w:leader="none"/>
        </w:tabs>
        <w:spacing w:lineRule="auto" w:line="240"/>
        <w:jc w:val="both"/>
        <w:rPr>
          <w:rFonts w:ascii="Cambria" w:hAnsi="Cambria" w:eastAsia="MS Mincho" w:cs="Arial"/>
          <w:bCs/>
          <w:i/>
          <w:i/>
          <w:iCs/>
          <w:sz w:val="22"/>
          <w:szCs w:val="22"/>
        </w:rPr>
      </w:pPr>
      <w:r>
        <w:rPr>
          <w:rFonts w:eastAsia="MS Mincho" w:cs="Arial" w:ascii="Cambria" w:hAnsi="Cambria"/>
          <w:bCs/>
          <w:i/>
          <w:iCs/>
          <w:sz w:val="22"/>
          <w:szCs w:val="22"/>
        </w:rPr>
        <w:t xml:space="preserve">Табела 12: Број Рома и Ромкиња из Беочина корисника мера активне политике запошљавања НСЗ у периоду од 2022 – 2024. </w:t>
      </w:r>
    </w:p>
    <w:tbl>
      <w:tblPr>
        <w:tblStyle w:val="TableGrid"/>
        <w:tblW w:w="10101"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165"/>
        <w:gridCol w:w="3732"/>
        <w:gridCol w:w="3061"/>
        <w:gridCol w:w="2142"/>
      </w:tblGrid>
      <w:tr>
        <w:trPr>
          <w:trHeight w:val="695" w:hRule="atLeast"/>
        </w:trPr>
        <w:tc>
          <w:tcPr>
            <w:tcW w:w="1165" w:type="dxa"/>
            <w:tcBorders/>
            <w:shd w:color="auto" w:fill="0070C0" w:val="clear"/>
            <w:vAlign w:val="center"/>
          </w:tcPr>
          <w:p>
            <w:pPr>
              <w:pStyle w:val="ListParagraph"/>
              <w:widowControl/>
              <w:suppressAutoHyphens w:val="true"/>
              <w:spacing w:lineRule="auto" w:line="240" w:before="60" w:after="60"/>
              <w:ind w:left="0"/>
              <w:contextualSpacing w:val="false"/>
              <w:jc w:val="center"/>
              <w:rPr>
                <w:rFonts w:ascii="Cambria" w:hAnsi="Cambria" w:cs="Times New Roman" w:cstheme="minorHAnsi"/>
                <w:b/>
                <w:bCs/>
                <w:color w:themeColor="background1" w:val="FFFFFF"/>
                <w:sz w:val="22"/>
                <w:szCs w:val="22"/>
              </w:rPr>
            </w:pPr>
            <w:r>
              <w:rPr>
                <w:rFonts w:eastAsia="Times New Roman" w:cs="Times New Roman" w:ascii="Cambria" w:hAnsi="Cambria" w:cstheme="minorHAnsi"/>
                <w:b/>
                <w:bCs/>
                <w:color w:themeColor="background1" w:val="FFFFFF"/>
                <w:kern w:val="0"/>
                <w:sz w:val="22"/>
                <w:szCs w:val="22"/>
                <w:lang w:eastAsia="en-US" w:bidi="ar-SA"/>
              </w:rPr>
              <w:t>Година</w:t>
            </w:r>
          </w:p>
        </w:tc>
        <w:tc>
          <w:tcPr>
            <w:tcW w:w="3732" w:type="dxa"/>
            <w:tcBorders/>
            <w:shd w:color="auto" w:fill="0070C0" w:val="clear"/>
          </w:tcPr>
          <w:p>
            <w:pPr>
              <w:pStyle w:val="ListParagraph"/>
              <w:widowControl/>
              <w:suppressAutoHyphens w:val="true"/>
              <w:spacing w:lineRule="auto" w:line="240" w:before="60" w:after="60"/>
              <w:ind w:left="0"/>
              <w:contextualSpacing w:val="false"/>
              <w:jc w:val="center"/>
              <w:rPr>
                <w:rFonts w:ascii="Cambria" w:hAnsi="Cambria" w:cs="Times New Roman" w:cstheme="minorHAnsi"/>
                <w:b/>
                <w:bCs/>
                <w:color w:themeColor="background1" w:val="FFFFFF"/>
                <w:sz w:val="22"/>
                <w:szCs w:val="22"/>
              </w:rPr>
            </w:pPr>
            <w:r>
              <w:rPr>
                <w:rFonts w:eastAsia="Times New Roman" w:cs="Times New Roman" w:cstheme="minorHAnsi" w:ascii="Cambria" w:hAnsi="Cambria"/>
                <w:b/>
                <w:bCs/>
                <w:color w:themeColor="background1" w:val="FFFFFF"/>
                <w:kern w:val="0"/>
                <w:sz w:val="22"/>
                <w:szCs w:val="22"/>
                <w:lang w:eastAsia="en-US" w:bidi="ar-SA"/>
              </w:rPr>
            </w:r>
          </w:p>
          <w:p>
            <w:pPr>
              <w:pStyle w:val="ListParagraph"/>
              <w:widowControl/>
              <w:suppressAutoHyphens w:val="true"/>
              <w:spacing w:lineRule="auto" w:line="240" w:before="60" w:after="60"/>
              <w:ind w:left="0"/>
              <w:contextualSpacing w:val="false"/>
              <w:jc w:val="center"/>
              <w:rPr>
                <w:rFonts w:ascii="Cambria" w:hAnsi="Cambria" w:cs="Times New Roman" w:cstheme="minorHAnsi"/>
                <w:b/>
                <w:bCs/>
                <w:color w:themeColor="background1" w:val="FFFFFF"/>
                <w:sz w:val="22"/>
                <w:szCs w:val="22"/>
              </w:rPr>
            </w:pPr>
            <w:r>
              <w:rPr>
                <w:rFonts w:eastAsia="Times New Roman" w:cs="Times New Roman" w:ascii="Cambria" w:hAnsi="Cambria" w:cstheme="minorHAnsi"/>
                <w:b/>
                <w:bCs/>
                <w:color w:themeColor="background1" w:val="FFFFFF"/>
                <w:kern w:val="0"/>
                <w:sz w:val="22"/>
                <w:szCs w:val="22"/>
                <w:lang w:eastAsia="en-US" w:bidi="ar-SA"/>
              </w:rPr>
              <w:t>Мера</w:t>
            </w:r>
          </w:p>
        </w:tc>
        <w:tc>
          <w:tcPr>
            <w:tcW w:w="3061" w:type="dxa"/>
            <w:tcBorders/>
            <w:shd w:color="auto" w:fill="0070C0" w:val="clear"/>
            <w:vAlign w:val="center"/>
          </w:tcPr>
          <w:p>
            <w:pPr>
              <w:pStyle w:val="ListParagraph"/>
              <w:widowControl/>
              <w:suppressAutoHyphens w:val="true"/>
              <w:spacing w:lineRule="auto" w:line="240" w:before="60" w:after="60"/>
              <w:ind w:left="0"/>
              <w:contextualSpacing w:val="false"/>
              <w:jc w:val="center"/>
              <w:rPr>
                <w:rFonts w:ascii="Cambria" w:hAnsi="Cambria" w:cs="Times New Roman" w:cstheme="minorHAnsi"/>
                <w:b/>
                <w:bCs/>
                <w:color w:themeColor="background1" w:val="FFFFFF"/>
                <w:sz w:val="22"/>
                <w:szCs w:val="22"/>
              </w:rPr>
            </w:pPr>
            <w:r>
              <w:rPr>
                <w:rFonts w:eastAsia="Times New Roman" w:cs="Times New Roman" w:ascii="Cambria" w:hAnsi="Cambria" w:cstheme="minorHAnsi"/>
                <w:b/>
                <w:bCs/>
                <w:color w:themeColor="background1" w:val="FFFFFF"/>
                <w:kern w:val="0"/>
                <w:sz w:val="22"/>
                <w:szCs w:val="22"/>
                <w:lang w:eastAsia="en-US" w:bidi="ar-SA"/>
              </w:rPr>
              <w:t xml:space="preserve">Укупан број корисника ромске националности </w:t>
            </w:r>
          </w:p>
        </w:tc>
        <w:tc>
          <w:tcPr>
            <w:tcW w:w="2142" w:type="dxa"/>
            <w:tcBorders/>
            <w:shd w:color="auto" w:fill="0070C0" w:val="clear"/>
            <w:vAlign w:val="center"/>
          </w:tcPr>
          <w:p>
            <w:pPr>
              <w:pStyle w:val="ListParagraph"/>
              <w:widowControl/>
              <w:suppressAutoHyphens w:val="true"/>
              <w:spacing w:lineRule="auto" w:line="240" w:before="60" w:after="60"/>
              <w:ind w:left="0"/>
              <w:contextualSpacing w:val="false"/>
              <w:jc w:val="center"/>
              <w:rPr>
                <w:rFonts w:ascii="Cambria" w:hAnsi="Cambria" w:cs="Times New Roman" w:cstheme="minorHAnsi"/>
                <w:b/>
                <w:bCs/>
                <w:color w:themeColor="background1" w:val="FFFFFF"/>
                <w:sz w:val="22"/>
                <w:szCs w:val="22"/>
              </w:rPr>
            </w:pPr>
            <w:r>
              <w:rPr>
                <w:rFonts w:eastAsia="Times New Roman" w:cs="Times New Roman" w:ascii="Cambria" w:hAnsi="Cambria" w:cstheme="minorHAnsi"/>
                <w:b/>
                <w:bCs/>
                <w:color w:themeColor="background1" w:val="FFFFFF"/>
                <w:kern w:val="0"/>
                <w:sz w:val="22"/>
                <w:szCs w:val="22"/>
                <w:lang w:eastAsia="en-US" w:bidi="ar-SA"/>
              </w:rPr>
              <w:t xml:space="preserve">Укупан број </w:t>
            </w:r>
          </w:p>
          <w:p>
            <w:pPr>
              <w:pStyle w:val="ListParagraph"/>
              <w:widowControl/>
              <w:suppressAutoHyphens w:val="true"/>
              <w:spacing w:lineRule="auto" w:line="240" w:before="60" w:after="60"/>
              <w:ind w:left="0"/>
              <w:contextualSpacing w:val="false"/>
              <w:jc w:val="center"/>
              <w:rPr>
                <w:rFonts w:ascii="Cambria" w:hAnsi="Cambria" w:cs="Times New Roman" w:cstheme="minorHAnsi"/>
                <w:b/>
                <w:bCs/>
                <w:color w:themeColor="background1" w:val="FFFFFF"/>
                <w:sz w:val="22"/>
                <w:szCs w:val="22"/>
              </w:rPr>
            </w:pPr>
            <w:r>
              <w:rPr>
                <w:rFonts w:eastAsia="Times New Roman" w:cs="Times New Roman" w:ascii="Cambria" w:hAnsi="Cambria" w:cstheme="minorHAnsi"/>
                <w:b/>
                <w:bCs/>
                <w:color w:themeColor="background1" w:val="FFFFFF"/>
                <w:kern w:val="0"/>
                <w:sz w:val="22"/>
                <w:szCs w:val="22"/>
                <w:lang w:eastAsia="en-US" w:bidi="ar-SA"/>
              </w:rPr>
              <w:t>Ромкиња</w:t>
            </w:r>
          </w:p>
        </w:tc>
      </w:tr>
      <w:tr>
        <w:trPr>
          <w:trHeight w:val="375" w:hRule="atLeast"/>
        </w:trPr>
        <w:tc>
          <w:tcPr>
            <w:tcW w:w="1165" w:type="dxa"/>
            <w:tcBorders/>
            <w:shd w:color="auto" w:fill="D3CDCE" w:themeFill="accent5" w:themeFillTint="66" w:val="clear"/>
          </w:tcPr>
          <w:p>
            <w:pPr>
              <w:pStyle w:val="ListParagraph"/>
              <w:widowControl/>
              <w:suppressAutoHyphens w:val="true"/>
              <w:spacing w:lineRule="auto" w:line="240" w:before="60" w:after="60"/>
              <w:ind w:left="0"/>
              <w:contextualSpacing w:val="false"/>
              <w:jc w:val="center"/>
              <w:rPr>
                <w:rFonts w:ascii="Cambria" w:hAnsi="Cambria" w:cs="Times New Roman" w:cstheme="minorHAnsi"/>
                <w:b/>
                <w:bCs/>
                <w:sz w:val="22"/>
                <w:szCs w:val="22"/>
              </w:rPr>
            </w:pPr>
            <w:r>
              <w:rPr>
                <w:rFonts w:eastAsia="Times New Roman" w:cs="Times New Roman" w:ascii="Cambria" w:hAnsi="Cambria" w:cstheme="minorHAnsi"/>
                <w:b/>
                <w:bCs/>
                <w:kern w:val="0"/>
                <w:sz w:val="22"/>
                <w:szCs w:val="22"/>
                <w:lang w:eastAsia="en-US" w:bidi="ar-SA"/>
              </w:rPr>
              <w:t>2022.</w:t>
            </w:r>
          </w:p>
        </w:tc>
        <w:tc>
          <w:tcPr>
            <w:tcW w:w="3732" w:type="dxa"/>
            <w:tcBorders/>
            <w:shd w:color="auto" w:fill="D3CDCE" w:themeFill="accent5" w:themeFillTint="66" w:val="clear"/>
          </w:tcPr>
          <w:p>
            <w:pPr>
              <w:pStyle w:val="ListParagraph"/>
              <w:widowControl/>
              <w:suppressAutoHyphens w:val="true"/>
              <w:spacing w:lineRule="auto" w:line="240" w:before="60" w:after="60"/>
              <w:ind w:left="0"/>
              <w:contextualSpacing w:val="false"/>
              <w:jc w:val="left"/>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 xml:space="preserve">Каријерно вођење и саветовање </w:t>
            </w:r>
          </w:p>
        </w:tc>
        <w:tc>
          <w:tcPr>
            <w:tcW w:w="3061" w:type="dxa"/>
            <w:tcBorders/>
            <w:shd w:color="auto" w:fill="D3CDCE" w:themeFill="accent5" w:themeFillTint="66" w:val="clear"/>
          </w:tcPr>
          <w:p>
            <w:pPr>
              <w:pStyle w:val="ListParagraph"/>
              <w:widowControl/>
              <w:suppressAutoHyphens w:val="true"/>
              <w:spacing w:lineRule="auto" w:line="240" w:before="60" w:after="60"/>
              <w:ind w:left="0"/>
              <w:contextualSpacing w:val="false"/>
              <w:jc w:val="center"/>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601</w:t>
            </w:r>
          </w:p>
        </w:tc>
        <w:tc>
          <w:tcPr>
            <w:tcW w:w="2142" w:type="dxa"/>
            <w:tcBorders/>
            <w:shd w:color="auto" w:fill="D3CDCE" w:themeFill="accent5" w:themeFillTint="66" w:val="clear"/>
          </w:tcPr>
          <w:p>
            <w:pPr>
              <w:pStyle w:val="ListParagraph"/>
              <w:widowControl/>
              <w:suppressAutoHyphens w:val="true"/>
              <w:spacing w:lineRule="auto" w:line="240" w:before="60" w:after="60"/>
              <w:ind w:left="0"/>
              <w:contextualSpacing w:val="false"/>
              <w:jc w:val="center"/>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315</w:t>
            </w:r>
          </w:p>
        </w:tc>
      </w:tr>
      <w:tr>
        <w:trPr>
          <w:trHeight w:val="375" w:hRule="atLeast"/>
        </w:trPr>
        <w:tc>
          <w:tcPr>
            <w:tcW w:w="1165" w:type="dxa"/>
            <w:tcBorders/>
            <w:shd w:color="auto" w:fill="D3CDCE" w:themeFill="accent5" w:themeFillTint="66" w:val="clear"/>
          </w:tcPr>
          <w:p>
            <w:pPr>
              <w:pStyle w:val="ListParagraph"/>
              <w:widowControl/>
              <w:suppressAutoHyphens w:val="true"/>
              <w:spacing w:lineRule="auto" w:line="240" w:before="60" w:after="60"/>
              <w:ind w:left="0"/>
              <w:contextualSpacing w:val="false"/>
              <w:jc w:val="center"/>
              <w:rPr>
                <w:rFonts w:ascii="Cambria" w:hAnsi="Cambria" w:cs="Times New Roman" w:cstheme="minorHAnsi"/>
                <w:b/>
                <w:bCs/>
                <w:sz w:val="22"/>
                <w:szCs w:val="22"/>
              </w:rPr>
            </w:pPr>
            <w:r>
              <w:rPr>
                <w:rFonts w:eastAsia="Times New Roman" w:cs="Times New Roman" w:ascii="Cambria" w:hAnsi="Cambria" w:cstheme="minorHAnsi"/>
                <w:b/>
                <w:bCs/>
                <w:kern w:val="0"/>
                <w:sz w:val="22"/>
                <w:szCs w:val="22"/>
                <w:lang w:eastAsia="en-US" w:bidi="ar-SA"/>
              </w:rPr>
              <w:t>2023.</w:t>
            </w:r>
          </w:p>
        </w:tc>
        <w:tc>
          <w:tcPr>
            <w:tcW w:w="3732" w:type="dxa"/>
            <w:tcBorders/>
            <w:shd w:color="auto" w:fill="D3CDCE" w:themeFill="accent5" w:themeFillTint="66" w:val="clear"/>
          </w:tcPr>
          <w:p>
            <w:pPr>
              <w:pStyle w:val="ListParagraph"/>
              <w:widowControl/>
              <w:suppressAutoHyphens w:val="true"/>
              <w:spacing w:lineRule="auto" w:line="240" w:before="60" w:after="60"/>
              <w:ind w:left="0"/>
              <w:contextualSpacing w:val="false"/>
              <w:jc w:val="left"/>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Каријерно вођење и саветовање</w:t>
            </w:r>
          </w:p>
        </w:tc>
        <w:tc>
          <w:tcPr>
            <w:tcW w:w="3061" w:type="dxa"/>
            <w:tcBorders/>
            <w:shd w:color="auto" w:fill="D3CDCE" w:themeFill="accent5" w:themeFillTint="66" w:val="clear"/>
          </w:tcPr>
          <w:p>
            <w:pPr>
              <w:pStyle w:val="ListParagraph"/>
              <w:widowControl/>
              <w:suppressAutoHyphens w:val="true"/>
              <w:spacing w:lineRule="auto" w:line="240" w:before="60" w:after="60"/>
              <w:ind w:left="0"/>
              <w:contextualSpacing w:val="false"/>
              <w:jc w:val="center"/>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471</w:t>
            </w:r>
          </w:p>
        </w:tc>
        <w:tc>
          <w:tcPr>
            <w:tcW w:w="2142" w:type="dxa"/>
            <w:tcBorders/>
            <w:shd w:color="auto" w:fill="D3CDCE" w:themeFill="accent5" w:themeFillTint="66" w:val="clear"/>
          </w:tcPr>
          <w:p>
            <w:pPr>
              <w:pStyle w:val="ListParagraph"/>
              <w:widowControl/>
              <w:suppressAutoHyphens w:val="true"/>
              <w:spacing w:lineRule="auto" w:line="240" w:before="60" w:after="60"/>
              <w:ind w:left="0"/>
              <w:contextualSpacing w:val="false"/>
              <w:jc w:val="center"/>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248</w:t>
            </w:r>
          </w:p>
        </w:tc>
      </w:tr>
      <w:tr>
        <w:trPr>
          <w:trHeight w:val="375" w:hRule="atLeast"/>
        </w:trPr>
        <w:tc>
          <w:tcPr>
            <w:tcW w:w="1165" w:type="dxa"/>
            <w:tcBorders/>
            <w:shd w:color="auto" w:fill="D3CDCE" w:themeFill="accent5" w:themeFillTint="66" w:val="clear"/>
          </w:tcPr>
          <w:p>
            <w:pPr>
              <w:pStyle w:val="ListParagraph"/>
              <w:widowControl/>
              <w:suppressAutoHyphens w:val="true"/>
              <w:spacing w:lineRule="auto" w:line="240" w:before="60" w:after="60"/>
              <w:ind w:left="0"/>
              <w:contextualSpacing w:val="false"/>
              <w:jc w:val="center"/>
              <w:rPr>
                <w:rFonts w:ascii="Cambria" w:hAnsi="Cambria" w:cs="Times New Roman" w:cstheme="minorHAnsi"/>
                <w:b/>
                <w:bCs/>
                <w:sz w:val="22"/>
                <w:szCs w:val="22"/>
              </w:rPr>
            </w:pPr>
            <w:r>
              <w:rPr>
                <w:rFonts w:eastAsia="Times New Roman" w:cs="Times New Roman" w:ascii="Cambria" w:hAnsi="Cambria" w:cstheme="minorHAnsi"/>
                <w:b/>
                <w:bCs/>
                <w:kern w:val="0"/>
                <w:sz w:val="22"/>
                <w:szCs w:val="22"/>
                <w:lang w:eastAsia="en-US" w:bidi="ar-SA"/>
              </w:rPr>
              <w:t>2024.</w:t>
            </w:r>
          </w:p>
        </w:tc>
        <w:tc>
          <w:tcPr>
            <w:tcW w:w="3732" w:type="dxa"/>
            <w:tcBorders/>
            <w:shd w:color="auto" w:fill="D3CDCE" w:themeFill="accent5" w:themeFillTint="66" w:val="clear"/>
          </w:tcPr>
          <w:p>
            <w:pPr>
              <w:pStyle w:val="ListParagraph"/>
              <w:widowControl/>
              <w:suppressAutoHyphens w:val="true"/>
              <w:spacing w:lineRule="auto" w:line="240" w:before="60" w:after="60"/>
              <w:ind w:left="0"/>
              <w:contextualSpacing w:val="false"/>
              <w:jc w:val="left"/>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Каријерно вођење и саветовање</w:t>
            </w:r>
          </w:p>
        </w:tc>
        <w:tc>
          <w:tcPr>
            <w:tcW w:w="3061" w:type="dxa"/>
            <w:tcBorders/>
            <w:shd w:color="auto" w:fill="D3CDCE" w:themeFill="accent5" w:themeFillTint="66" w:val="clear"/>
          </w:tcPr>
          <w:p>
            <w:pPr>
              <w:pStyle w:val="ListParagraph"/>
              <w:widowControl/>
              <w:suppressAutoHyphens w:val="true"/>
              <w:spacing w:lineRule="auto" w:line="240" w:before="60" w:after="60"/>
              <w:ind w:left="0"/>
              <w:contextualSpacing w:val="false"/>
              <w:jc w:val="center"/>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451</w:t>
            </w:r>
          </w:p>
        </w:tc>
        <w:tc>
          <w:tcPr>
            <w:tcW w:w="2142" w:type="dxa"/>
            <w:tcBorders/>
            <w:shd w:color="auto" w:fill="D3CDCE" w:themeFill="accent5" w:themeFillTint="66" w:val="clear"/>
          </w:tcPr>
          <w:p>
            <w:pPr>
              <w:pStyle w:val="ListParagraph"/>
              <w:widowControl/>
              <w:suppressAutoHyphens w:val="true"/>
              <w:spacing w:lineRule="auto" w:line="240" w:before="60" w:after="60"/>
              <w:ind w:left="0"/>
              <w:contextualSpacing w:val="false"/>
              <w:jc w:val="center"/>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225</w:t>
            </w:r>
          </w:p>
        </w:tc>
      </w:tr>
      <w:tr>
        <w:trPr>
          <w:trHeight w:val="640" w:hRule="atLeast"/>
        </w:trPr>
        <w:tc>
          <w:tcPr>
            <w:tcW w:w="1165" w:type="dxa"/>
            <w:tcBorders/>
          </w:tcPr>
          <w:p>
            <w:pPr>
              <w:pStyle w:val="ListParagraph"/>
              <w:widowControl/>
              <w:suppressAutoHyphens w:val="true"/>
              <w:spacing w:lineRule="auto" w:line="240" w:before="60" w:after="60"/>
              <w:ind w:left="0"/>
              <w:contextualSpacing w:val="false"/>
              <w:jc w:val="center"/>
              <w:rPr>
                <w:rFonts w:ascii="Cambria" w:hAnsi="Cambria" w:cs="Times New Roman" w:cstheme="minorHAnsi"/>
                <w:b/>
                <w:bCs/>
                <w:sz w:val="22"/>
                <w:szCs w:val="22"/>
              </w:rPr>
            </w:pPr>
            <w:r>
              <w:rPr>
                <w:rFonts w:eastAsia="Times New Roman" w:cs="Times New Roman" w:ascii="Cambria" w:hAnsi="Cambria" w:cstheme="minorHAnsi"/>
                <w:b/>
                <w:bCs/>
                <w:kern w:val="0"/>
                <w:sz w:val="22"/>
                <w:szCs w:val="22"/>
                <w:lang w:eastAsia="en-US" w:bidi="ar-SA"/>
              </w:rPr>
              <w:t>2022.</w:t>
            </w:r>
          </w:p>
        </w:tc>
        <w:tc>
          <w:tcPr>
            <w:tcW w:w="3732" w:type="dxa"/>
            <w:tcBorders/>
          </w:tcPr>
          <w:p>
            <w:pPr>
              <w:pStyle w:val="ListParagraph"/>
              <w:widowControl/>
              <w:suppressAutoHyphens w:val="true"/>
              <w:spacing w:lineRule="auto" w:line="240" w:before="60" w:after="60"/>
              <w:ind w:left="0"/>
              <w:contextualSpacing w:val="false"/>
              <w:jc w:val="both"/>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 xml:space="preserve">Програми додатног образовања и обуке </w:t>
            </w:r>
          </w:p>
        </w:tc>
        <w:tc>
          <w:tcPr>
            <w:tcW w:w="3061" w:type="dxa"/>
            <w:tcBorders/>
          </w:tcPr>
          <w:p>
            <w:pPr>
              <w:pStyle w:val="ListParagraph"/>
              <w:widowControl/>
              <w:suppressAutoHyphens w:val="true"/>
              <w:spacing w:lineRule="auto" w:line="240" w:before="60" w:after="60"/>
              <w:ind w:left="0"/>
              <w:contextualSpacing w:val="false"/>
              <w:jc w:val="center"/>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0</w:t>
            </w:r>
          </w:p>
        </w:tc>
        <w:tc>
          <w:tcPr>
            <w:tcW w:w="2142" w:type="dxa"/>
            <w:tcBorders/>
          </w:tcPr>
          <w:p>
            <w:pPr>
              <w:pStyle w:val="ListParagraph"/>
              <w:widowControl/>
              <w:suppressAutoHyphens w:val="true"/>
              <w:spacing w:lineRule="auto" w:line="240" w:before="60" w:after="60"/>
              <w:ind w:left="0"/>
              <w:contextualSpacing w:val="false"/>
              <w:jc w:val="center"/>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0</w:t>
            </w:r>
          </w:p>
        </w:tc>
      </w:tr>
      <w:tr>
        <w:trPr>
          <w:trHeight w:val="626" w:hRule="atLeast"/>
        </w:trPr>
        <w:tc>
          <w:tcPr>
            <w:tcW w:w="1165" w:type="dxa"/>
            <w:tcBorders/>
          </w:tcPr>
          <w:p>
            <w:pPr>
              <w:pStyle w:val="ListParagraph"/>
              <w:widowControl/>
              <w:suppressAutoHyphens w:val="true"/>
              <w:spacing w:lineRule="auto" w:line="240" w:before="60" w:after="60"/>
              <w:ind w:left="0"/>
              <w:contextualSpacing w:val="false"/>
              <w:jc w:val="center"/>
              <w:rPr>
                <w:rFonts w:ascii="Cambria" w:hAnsi="Cambria" w:cs="Times New Roman" w:cstheme="minorHAnsi"/>
                <w:b/>
                <w:bCs/>
                <w:sz w:val="22"/>
                <w:szCs w:val="22"/>
              </w:rPr>
            </w:pPr>
            <w:r>
              <w:rPr>
                <w:rFonts w:eastAsia="Times New Roman" w:cs="Times New Roman" w:ascii="Cambria" w:hAnsi="Cambria" w:cstheme="minorHAnsi"/>
                <w:b/>
                <w:bCs/>
                <w:kern w:val="0"/>
                <w:sz w:val="22"/>
                <w:szCs w:val="22"/>
                <w:lang w:eastAsia="en-US" w:bidi="ar-SA"/>
              </w:rPr>
              <w:t>2023.</w:t>
            </w:r>
          </w:p>
        </w:tc>
        <w:tc>
          <w:tcPr>
            <w:tcW w:w="3732" w:type="dxa"/>
            <w:tcBorders/>
          </w:tcPr>
          <w:p>
            <w:pPr>
              <w:pStyle w:val="ListParagraph"/>
              <w:widowControl/>
              <w:suppressAutoHyphens w:val="true"/>
              <w:spacing w:lineRule="auto" w:line="240" w:before="60" w:after="60"/>
              <w:ind w:left="0"/>
              <w:contextualSpacing w:val="false"/>
              <w:jc w:val="left"/>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Програми додатног образовања и обуке</w:t>
            </w:r>
          </w:p>
        </w:tc>
        <w:tc>
          <w:tcPr>
            <w:tcW w:w="3061" w:type="dxa"/>
            <w:tcBorders/>
          </w:tcPr>
          <w:p>
            <w:pPr>
              <w:pStyle w:val="ListParagraph"/>
              <w:widowControl/>
              <w:suppressAutoHyphens w:val="true"/>
              <w:spacing w:lineRule="auto" w:line="240" w:before="60" w:after="60"/>
              <w:ind w:left="0"/>
              <w:contextualSpacing w:val="false"/>
              <w:jc w:val="center"/>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3</w:t>
            </w:r>
          </w:p>
        </w:tc>
        <w:tc>
          <w:tcPr>
            <w:tcW w:w="2142" w:type="dxa"/>
            <w:tcBorders/>
          </w:tcPr>
          <w:p>
            <w:pPr>
              <w:pStyle w:val="ListParagraph"/>
              <w:widowControl/>
              <w:suppressAutoHyphens w:val="true"/>
              <w:spacing w:lineRule="auto" w:line="240" w:before="60" w:after="60"/>
              <w:ind w:left="0"/>
              <w:contextualSpacing w:val="false"/>
              <w:jc w:val="center"/>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3</w:t>
            </w:r>
          </w:p>
        </w:tc>
      </w:tr>
      <w:tr>
        <w:trPr>
          <w:trHeight w:val="640" w:hRule="atLeast"/>
        </w:trPr>
        <w:tc>
          <w:tcPr>
            <w:tcW w:w="1165" w:type="dxa"/>
            <w:tcBorders/>
          </w:tcPr>
          <w:p>
            <w:pPr>
              <w:pStyle w:val="ListParagraph"/>
              <w:widowControl/>
              <w:suppressAutoHyphens w:val="true"/>
              <w:spacing w:lineRule="auto" w:line="240" w:before="60" w:after="60"/>
              <w:ind w:left="0"/>
              <w:contextualSpacing w:val="false"/>
              <w:jc w:val="center"/>
              <w:rPr>
                <w:rFonts w:ascii="Cambria" w:hAnsi="Cambria" w:cs="Times New Roman" w:cstheme="minorHAnsi"/>
                <w:b/>
                <w:bCs/>
                <w:sz w:val="22"/>
                <w:szCs w:val="22"/>
              </w:rPr>
            </w:pPr>
            <w:r>
              <w:rPr>
                <w:rFonts w:eastAsia="Times New Roman" w:cs="Times New Roman" w:ascii="Cambria" w:hAnsi="Cambria" w:cstheme="minorHAnsi"/>
                <w:b/>
                <w:bCs/>
                <w:kern w:val="0"/>
                <w:sz w:val="22"/>
                <w:szCs w:val="22"/>
                <w:lang w:eastAsia="en-US" w:bidi="ar-SA"/>
              </w:rPr>
              <w:t>2024.</w:t>
            </w:r>
          </w:p>
        </w:tc>
        <w:tc>
          <w:tcPr>
            <w:tcW w:w="3732" w:type="dxa"/>
            <w:tcBorders/>
          </w:tcPr>
          <w:p>
            <w:pPr>
              <w:pStyle w:val="ListParagraph"/>
              <w:widowControl/>
              <w:suppressAutoHyphens w:val="true"/>
              <w:spacing w:lineRule="auto" w:line="240" w:before="60" w:after="60"/>
              <w:ind w:left="0"/>
              <w:contextualSpacing w:val="false"/>
              <w:jc w:val="left"/>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Програми додатног образовања и обуке</w:t>
            </w:r>
          </w:p>
        </w:tc>
        <w:tc>
          <w:tcPr>
            <w:tcW w:w="3061" w:type="dxa"/>
            <w:tcBorders/>
          </w:tcPr>
          <w:p>
            <w:pPr>
              <w:pStyle w:val="ListParagraph"/>
              <w:widowControl/>
              <w:suppressAutoHyphens w:val="true"/>
              <w:spacing w:lineRule="auto" w:line="240" w:before="60" w:after="60"/>
              <w:ind w:left="0"/>
              <w:contextualSpacing w:val="false"/>
              <w:jc w:val="center"/>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1</w:t>
            </w:r>
          </w:p>
        </w:tc>
        <w:tc>
          <w:tcPr>
            <w:tcW w:w="2142" w:type="dxa"/>
            <w:tcBorders/>
          </w:tcPr>
          <w:p>
            <w:pPr>
              <w:pStyle w:val="ListParagraph"/>
              <w:widowControl/>
              <w:suppressAutoHyphens w:val="true"/>
              <w:spacing w:lineRule="auto" w:line="240" w:before="60" w:after="60"/>
              <w:ind w:left="0"/>
              <w:contextualSpacing w:val="false"/>
              <w:jc w:val="center"/>
              <w:rPr>
                <w:rFonts w:ascii="Cambria" w:hAnsi="Cambria" w:cs="Times New Roman" w:cstheme="minorHAnsi"/>
                <w:sz w:val="22"/>
                <w:szCs w:val="22"/>
              </w:rPr>
            </w:pPr>
            <w:bookmarkStart w:id="22" w:name="_Hlk9421224"/>
            <w:bookmarkEnd w:id="22"/>
            <w:r>
              <w:rPr>
                <w:rFonts w:eastAsia="Times New Roman" w:cs="Times New Roman" w:ascii="Cambria" w:hAnsi="Cambria" w:cstheme="minorHAnsi"/>
                <w:kern w:val="0"/>
                <w:sz w:val="22"/>
                <w:szCs w:val="22"/>
                <w:lang w:eastAsia="en-US" w:bidi="ar-SA"/>
              </w:rPr>
              <w:t>1</w:t>
            </w:r>
          </w:p>
        </w:tc>
      </w:tr>
      <w:tr>
        <w:trPr>
          <w:trHeight w:val="640" w:hRule="atLeast"/>
        </w:trPr>
        <w:tc>
          <w:tcPr>
            <w:tcW w:w="1165" w:type="dxa"/>
            <w:tcBorders/>
            <w:shd w:color="auto" w:fill="D3CDCE" w:themeFill="accent5" w:themeFillTint="66" w:val="clear"/>
          </w:tcPr>
          <w:p>
            <w:pPr>
              <w:pStyle w:val="ListParagraph"/>
              <w:widowControl/>
              <w:suppressAutoHyphens w:val="true"/>
              <w:spacing w:lineRule="auto" w:line="240" w:before="60" w:after="60"/>
              <w:ind w:left="0"/>
              <w:contextualSpacing w:val="false"/>
              <w:jc w:val="center"/>
              <w:rPr>
                <w:rFonts w:ascii="Cambria" w:hAnsi="Cambria" w:cs="Times New Roman" w:cstheme="minorHAnsi"/>
                <w:b/>
                <w:bCs/>
                <w:sz w:val="22"/>
                <w:szCs w:val="22"/>
              </w:rPr>
            </w:pPr>
            <w:r>
              <w:rPr>
                <w:rFonts w:eastAsia="Times New Roman" w:cs="Times New Roman" w:ascii="Cambria" w:hAnsi="Cambria" w:cstheme="minorHAnsi"/>
                <w:b/>
                <w:bCs/>
                <w:kern w:val="0"/>
                <w:sz w:val="22"/>
                <w:szCs w:val="22"/>
                <w:lang w:eastAsia="en-US" w:bidi="ar-SA"/>
              </w:rPr>
              <w:t>2022.</w:t>
            </w:r>
          </w:p>
        </w:tc>
        <w:tc>
          <w:tcPr>
            <w:tcW w:w="3732" w:type="dxa"/>
            <w:tcBorders/>
            <w:shd w:color="auto" w:fill="D3CDCE" w:themeFill="accent5" w:themeFillTint="66" w:val="clear"/>
          </w:tcPr>
          <w:p>
            <w:pPr>
              <w:pStyle w:val="ListParagraph"/>
              <w:widowControl/>
              <w:suppressAutoHyphens w:val="true"/>
              <w:spacing w:lineRule="auto" w:line="240" w:before="60" w:after="60"/>
              <w:ind w:left="0"/>
              <w:contextualSpacing w:val="false"/>
              <w:jc w:val="left"/>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 xml:space="preserve">Развој предузетништва и програми запошљавања </w:t>
            </w:r>
          </w:p>
        </w:tc>
        <w:tc>
          <w:tcPr>
            <w:tcW w:w="3061" w:type="dxa"/>
            <w:tcBorders/>
            <w:shd w:color="auto" w:fill="D3CDCE" w:themeFill="accent5" w:themeFillTint="66" w:val="clear"/>
          </w:tcPr>
          <w:p>
            <w:pPr>
              <w:pStyle w:val="ListParagraph"/>
              <w:widowControl/>
              <w:suppressAutoHyphens w:val="true"/>
              <w:spacing w:lineRule="auto" w:line="240" w:before="60" w:after="60"/>
              <w:ind w:left="0"/>
              <w:contextualSpacing w:val="false"/>
              <w:jc w:val="center"/>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25</w:t>
            </w:r>
          </w:p>
        </w:tc>
        <w:tc>
          <w:tcPr>
            <w:tcW w:w="2142" w:type="dxa"/>
            <w:tcBorders/>
            <w:shd w:color="auto" w:fill="D3CDCE" w:themeFill="accent5" w:themeFillTint="66" w:val="clear"/>
          </w:tcPr>
          <w:p>
            <w:pPr>
              <w:pStyle w:val="ListParagraph"/>
              <w:widowControl/>
              <w:suppressAutoHyphens w:val="true"/>
              <w:spacing w:lineRule="auto" w:line="240" w:before="60" w:after="60"/>
              <w:ind w:left="0"/>
              <w:contextualSpacing w:val="false"/>
              <w:jc w:val="center"/>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12</w:t>
            </w:r>
          </w:p>
        </w:tc>
      </w:tr>
      <w:tr>
        <w:trPr>
          <w:trHeight w:val="626" w:hRule="atLeast"/>
        </w:trPr>
        <w:tc>
          <w:tcPr>
            <w:tcW w:w="1165" w:type="dxa"/>
            <w:tcBorders/>
            <w:shd w:color="auto" w:fill="D3CDCE" w:themeFill="accent5" w:themeFillTint="66" w:val="clear"/>
          </w:tcPr>
          <w:p>
            <w:pPr>
              <w:pStyle w:val="ListParagraph"/>
              <w:widowControl/>
              <w:suppressAutoHyphens w:val="true"/>
              <w:spacing w:lineRule="auto" w:line="240" w:before="60" w:after="60"/>
              <w:ind w:left="0"/>
              <w:contextualSpacing w:val="false"/>
              <w:jc w:val="center"/>
              <w:rPr>
                <w:rFonts w:ascii="Cambria" w:hAnsi="Cambria" w:cs="Times New Roman" w:cstheme="minorHAnsi"/>
                <w:b/>
                <w:bCs/>
                <w:sz w:val="22"/>
                <w:szCs w:val="22"/>
              </w:rPr>
            </w:pPr>
            <w:r>
              <w:rPr>
                <w:rFonts w:eastAsia="Times New Roman" w:cs="Times New Roman" w:ascii="Cambria" w:hAnsi="Cambria" w:cstheme="minorHAnsi"/>
                <w:b/>
                <w:bCs/>
                <w:kern w:val="0"/>
                <w:sz w:val="22"/>
                <w:szCs w:val="22"/>
                <w:lang w:eastAsia="en-US" w:bidi="ar-SA"/>
              </w:rPr>
              <w:t>2023.</w:t>
            </w:r>
          </w:p>
        </w:tc>
        <w:tc>
          <w:tcPr>
            <w:tcW w:w="3732" w:type="dxa"/>
            <w:tcBorders/>
            <w:shd w:color="auto" w:fill="D3CDCE" w:themeFill="accent5" w:themeFillTint="66" w:val="clear"/>
          </w:tcPr>
          <w:p>
            <w:pPr>
              <w:pStyle w:val="ListParagraph"/>
              <w:widowControl/>
              <w:suppressAutoHyphens w:val="true"/>
              <w:spacing w:lineRule="auto" w:line="240" w:before="60" w:after="60"/>
              <w:ind w:left="0"/>
              <w:contextualSpacing w:val="false"/>
              <w:jc w:val="left"/>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Развој предузетништва и програми запошљавања</w:t>
            </w:r>
          </w:p>
        </w:tc>
        <w:tc>
          <w:tcPr>
            <w:tcW w:w="3061" w:type="dxa"/>
            <w:tcBorders/>
            <w:shd w:color="auto" w:fill="D3CDCE" w:themeFill="accent5" w:themeFillTint="66" w:val="clear"/>
          </w:tcPr>
          <w:p>
            <w:pPr>
              <w:pStyle w:val="ListParagraph"/>
              <w:widowControl/>
              <w:suppressAutoHyphens w:val="true"/>
              <w:spacing w:lineRule="auto" w:line="240" w:before="60" w:after="60"/>
              <w:ind w:left="0"/>
              <w:contextualSpacing w:val="false"/>
              <w:jc w:val="center"/>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26</w:t>
            </w:r>
          </w:p>
        </w:tc>
        <w:tc>
          <w:tcPr>
            <w:tcW w:w="2142" w:type="dxa"/>
            <w:tcBorders/>
            <w:shd w:color="auto" w:fill="D3CDCE" w:themeFill="accent5" w:themeFillTint="66" w:val="clear"/>
          </w:tcPr>
          <w:p>
            <w:pPr>
              <w:pStyle w:val="ListParagraph"/>
              <w:widowControl/>
              <w:suppressAutoHyphens w:val="true"/>
              <w:spacing w:lineRule="auto" w:line="240" w:before="60" w:after="60"/>
              <w:ind w:left="0"/>
              <w:contextualSpacing w:val="false"/>
              <w:jc w:val="center"/>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4</w:t>
            </w:r>
          </w:p>
        </w:tc>
      </w:tr>
      <w:tr>
        <w:trPr>
          <w:trHeight w:val="640" w:hRule="atLeast"/>
        </w:trPr>
        <w:tc>
          <w:tcPr>
            <w:tcW w:w="1165" w:type="dxa"/>
            <w:tcBorders/>
            <w:shd w:color="auto" w:fill="D3CDCE" w:themeFill="accent5" w:themeFillTint="66" w:val="clear"/>
          </w:tcPr>
          <w:p>
            <w:pPr>
              <w:pStyle w:val="ListParagraph"/>
              <w:widowControl/>
              <w:suppressAutoHyphens w:val="true"/>
              <w:spacing w:lineRule="auto" w:line="240" w:before="60" w:after="60"/>
              <w:ind w:left="0"/>
              <w:contextualSpacing w:val="false"/>
              <w:jc w:val="center"/>
              <w:rPr>
                <w:rFonts w:ascii="Cambria" w:hAnsi="Cambria" w:cs="Times New Roman" w:cstheme="minorHAnsi"/>
                <w:b/>
                <w:bCs/>
                <w:sz w:val="22"/>
                <w:szCs w:val="22"/>
              </w:rPr>
            </w:pPr>
            <w:r>
              <w:rPr>
                <w:rFonts w:eastAsia="Times New Roman" w:cs="Times New Roman" w:ascii="Cambria" w:hAnsi="Cambria" w:cstheme="minorHAnsi"/>
                <w:b/>
                <w:bCs/>
                <w:kern w:val="0"/>
                <w:sz w:val="22"/>
                <w:szCs w:val="22"/>
                <w:lang w:eastAsia="en-US" w:bidi="ar-SA"/>
              </w:rPr>
              <w:t>2024.</w:t>
            </w:r>
          </w:p>
        </w:tc>
        <w:tc>
          <w:tcPr>
            <w:tcW w:w="3732" w:type="dxa"/>
            <w:tcBorders/>
            <w:shd w:color="auto" w:fill="D3CDCE" w:themeFill="accent5" w:themeFillTint="66" w:val="clear"/>
          </w:tcPr>
          <w:p>
            <w:pPr>
              <w:pStyle w:val="ListParagraph"/>
              <w:widowControl/>
              <w:suppressAutoHyphens w:val="true"/>
              <w:spacing w:lineRule="auto" w:line="240" w:before="60" w:after="60"/>
              <w:ind w:left="0"/>
              <w:contextualSpacing w:val="false"/>
              <w:jc w:val="left"/>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Развој предузетништва и програми запошљавања</w:t>
            </w:r>
          </w:p>
        </w:tc>
        <w:tc>
          <w:tcPr>
            <w:tcW w:w="3061" w:type="dxa"/>
            <w:tcBorders/>
            <w:shd w:color="auto" w:fill="D3CDCE" w:themeFill="accent5" w:themeFillTint="66" w:val="clear"/>
          </w:tcPr>
          <w:p>
            <w:pPr>
              <w:pStyle w:val="ListParagraph"/>
              <w:widowControl/>
              <w:suppressAutoHyphens w:val="true"/>
              <w:spacing w:lineRule="auto" w:line="240" w:before="60" w:after="60"/>
              <w:ind w:left="0"/>
              <w:contextualSpacing w:val="false"/>
              <w:jc w:val="center"/>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6</w:t>
            </w:r>
          </w:p>
        </w:tc>
        <w:tc>
          <w:tcPr>
            <w:tcW w:w="2142" w:type="dxa"/>
            <w:tcBorders/>
            <w:shd w:color="auto" w:fill="D3CDCE" w:themeFill="accent5" w:themeFillTint="66" w:val="clear"/>
          </w:tcPr>
          <w:p>
            <w:pPr>
              <w:pStyle w:val="ListParagraph"/>
              <w:widowControl/>
              <w:suppressAutoHyphens w:val="true"/>
              <w:spacing w:lineRule="auto" w:line="240" w:before="60" w:after="60"/>
              <w:ind w:left="0"/>
              <w:contextualSpacing w:val="false"/>
              <w:jc w:val="center"/>
              <w:rPr>
                <w:rFonts w:ascii="Cambria" w:hAnsi="Cambria" w:cs="Times New Roman" w:cstheme="minorHAnsi"/>
                <w:sz w:val="22"/>
                <w:szCs w:val="22"/>
              </w:rPr>
            </w:pPr>
            <w:r>
              <w:rPr>
                <w:rFonts w:eastAsia="Times New Roman" w:cs="Times New Roman" w:ascii="Cambria" w:hAnsi="Cambria" w:cstheme="minorHAnsi"/>
                <w:kern w:val="0"/>
                <w:sz w:val="22"/>
                <w:szCs w:val="22"/>
                <w:lang w:eastAsia="en-US" w:bidi="ar-SA"/>
              </w:rPr>
              <w:t>2</w:t>
            </w:r>
          </w:p>
        </w:tc>
      </w:tr>
    </w:tbl>
    <w:p>
      <w:pPr>
        <w:pStyle w:val="Normal"/>
        <w:tabs>
          <w:tab w:val="clear" w:pos="720"/>
          <w:tab w:val="left" w:pos="6144" w:leader="none"/>
        </w:tabs>
        <w:spacing w:lineRule="auto" w:line="276"/>
        <w:jc w:val="both"/>
        <w:rPr>
          <w:rFonts w:ascii="Cambria" w:hAnsi="Cambria" w:eastAsia="MS Mincho" w:cs="Arial"/>
          <w:bCs/>
          <w:i/>
          <w:i/>
          <w:sz w:val="22"/>
          <w:szCs w:val="22"/>
        </w:rPr>
      </w:pPr>
      <w:r>
        <w:rPr>
          <w:rFonts w:eastAsia="MS Mincho" w:cs="Arial" w:ascii="Cambria" w:hAnsi="Cambria"/>
          <w:bCs/>
          <w:i/>
          <w:sz w:val="22"/>
          <w:szCs w:val="22"/>
        </w:rPr>
        <w:t xml:space="preserve">         </w:t>
      </w:r>
      <w:r>
        <w:rPr>
          <w:rFonts w:eastAsia="MS Mincho" w:cs="Arial" w:ascii="Cambria" w:hAnsi="Cambria"/>
          <w:bCs/>
          <w:i/>
          <w:sz w:val="22"/>
          <w:szCs w:val="22"/>
        </w:rPr>
        <w:t>Извор: НСЗ</w:t>
      </w:r>
    </w:p>
    <w:p>
      <w:pPr>
        <w:pStyle w:val="Normal"/>
        <w:tabs>
          <w:tab w:val="clear" w:pos="720"/>
          <w:tab w:val="left" w:pos="6144" w:leader="none"/>
        </w:tabs>
        <w:spacing w:lineRule="auto" w:line="240"/>
        <w:jc w:val="both"/>
        <w:rPr>
          <w:rFonts w:ascii="Cambria" w:hAnsi="Cambria" w:eastAsia="MS Mincho" w:cs="Arial"/>
          <w:bCs/>
          <w:i/>
          <w:i/>
          <w:sz w:val="22"/>
          <w:szCs w:val="22"/>
        </w:rPr>
      </w:pPr>
      <w:r>
        <w:rPr>
          <w:rFonts w:eastAsia="MS Mincho" w:cs="Arial" w:ascii="Cambria" w:hAnsi="Cambria"/>
          <w:bCs/>
          <w:i/>
          <w:sz w:val="22"/>
          <w:szCs w:val="22"/>
        </w:rPr>
      </w:r>
    </w:p>
    <w:p>
      <w:pPr>
        <w:pStyle w:val="Normal"/>
        <w:spacing w:lineRule="auto" w:line="240" w:before="0" w:after="200"/>
        <w:jc w:val="both"/>
        <w:rPr>
          <w:rFonts w:ascii="Cambria" w:hAnsi="Cambria"/>
        </w:rPr>
      </w:pPr>
      <w:r>
        <w:rPr>
          <w:rFonts w:ascii="Cambria" w:hAnsi="Cambria"/>
          <w:color w:themeColor="accent4" w:val="956251"/>
        </w:rPr>
        <w:t xml:space="preserve">       </w:t>
      </w:r>
      <w:r>
        <w:rPr>
          <w:rFonts w:ascii="Cambria" w:hAnsi="Cambria"/>
          <w:b/>
          <w:bCs/>
        </w:rPr>
        <w:t>Највећи број незапослених Рома (од 94-98% на годишњем нивоу) је последње три године користио програме каријерног вођења и саветовања</w:t>
      </w:r>
      <w:r>
        <w:rPr>
          <w:rFonts w:ascii="Cambria" w:hAnsi="Cambria"/>
        </w:rPr>
        <w:t xml:space="preserve"> у које, између осталог, спадају: саветовање за запошљавање, обуке за активно тражење посла, сајмови запошљавања и мотивационо-активациона обука за лица без квалификација. Роми су из овог корпуса мера најчешће упућивани да користе меру која се односи на учешће на сајмовима за запошљавање (112), али нема података колико лица је ову меру заиста и користило.</w:t>
      </w:r>
    </w:p>
    <w:p>
      <w:pPr>
        <w:pStyle w:val="Normal"/>
        <w:spacing w:lineRule="auto" w:line="240" w:before="0" w:after="200"/>
        <w:jc w:val="both"/>
        <w:rPr>
          <w:rFonts w:ascii="Cambria" w:hAnsi="Cambria"/>
        </w:rPr>
      </w:pPr>
      <w:r>
        <w:rPr>
          <w:rFonts w:ascii="Cambria" w:hAnsi="Cambria"/>
        </w:rPr>
        <w:t xml:space="preserve">       </w:t>
      </w:r>
      <w:r>
        <w:rPr>
          <w:rFonts w:ascii="Cambria" w:hAnsi="Cambria"/>
        </w:rPr>
        <w:t xml:space="preserve">Анализа је показала да је </w:t>
      </w:r>
      <w:r>
        <w:rPr>
          <w:rFonts w:ascii="Cambria" w:hAnsi="Cambria"/>
          <w:b/>
          <w:bCs/>
        </w:rPr>
        <w:t>у периоду 2022 – 2024. укупно 57 Рома учествовало у програмима развоја предузетништва и запошљавања</w:t>
      </w:r>
      <w:r>
        <w:rPr>
          <w:rFonts w:ascii="Cambria" w:hAnsi="Cambria"/>
        </w:rPr>
        <w:t xml:space="preserve">, које је спровела НСЗ. Највећи број њих је био корисник субвенције за отварање нових радних места (17), од чега је 10 жена искористило баш овај програм за своје запошљавање. Такође, 10 лица ромске националности је похађало обуке о предузетништву, а међу њима су било само две жене. Субвенцију за самозапошљавање у истом периоду су остварила 3 лица, а међу предузетницима није било Ромкиња. </w:t>
      </w:r>
    </w:p>
    <w:p>
      <w:pPr>
        <w:pStyle w:val="Normal"/>
        <w:spacing w:lineRule="auto" w:line="240" w:before="0" w:after="200"/>
        <w:jc w:val="both"/>
        <w:rPr>
          <w:rFonts w:ascii="Cambria" w:hAnsi="Cambria"/>
        </w:rPr>
      </w:pPr>
      <w:r>
        <w:rPr>
          <w:rFonts w:ascii="Cambria" w:hAnsi="Cambria"/>
          <w:b/>
          <w:bCs/>
          <w:color w:themeColor="accent4" w:val="956251"/>
        </w:rPr>
        <w:t xml:space="preserve">     </w:t>
      </w:r>
      <w:r>
        <w:rPr>
          <w:rFonts w:ascii="Cambria" w:hAnsi="Cambria"/>
        </w:rPr>
        <w:t xml:space="preserve">Такође, </w:t>
      </w:r>
      <w:r>
        <w:rPr>
          <w:rFonts w:ascii="Cambria" w:hAnsi="Cambria"/>
          <w:b/>
          <w:bCs/>
        </w:rPr>
        <w:t>у програме додатног образовања и обуке НСЗ у последње три године су биле укључене четири Ромкиње</w:t>
      </w:r>
      <w:r>
        <w:rPr>
          <w:rFonts w:ascii="Cambria" w:hAnsi="Cambria"/>
        </w:rPr>
        <w:t xml:space="preserve"> </w:t>
      </w:r>
      <w:r>
        <w:rPr>
          <w:rFonts w:ascii="Cambria" w:hAnsi="Cambria"/>
          <w:b/>
          <w:bCs/>
        </w:rPr>
        <w:t>из Беочина.</w:t>
      </w:r>
      <w:r>
        <w:rPr>
          <w:rFonts w:ascii="Cambria" w:hAnsi="Cambria"/>
        </w:rPr>
        <w:t xml:space="preserve"> Две од њих су похађале обуку на захтев послодавца за запослене (2023), једна је похађала стручну праксу (2023), док је последња била укључена у програм стицања практичних знања (2024). </w:t>
      </w:r>
    </w:p>
    <w:p>
      <w:pPr>
        <w:pStyle w:val="Normal"/>
        <w:spacing w:lineRule="auto" w:line="240" w:before="0" w:after="200"/>
        <w:jc w:val="both"/>
        <w:rPr>
          <w:rFonts w:ascii="Cambria" w:hAnsi="Cambria"/>
        </w:rPr>
      </w:pPr>
      <w:r>
        <w:rPr>
          <w:rFonts w:ascii="Cambria" w:hAnsi="Cambria"/>
          <w:b/>
          <w:bCs/>
        </w:rPr>
        <w:t xml:space="preserve">       </w:t>
      </w:r>
      <w:r>
        <w:rPr>
          <w:rFonts w:ascii="Cambria" w:hAnsi="Cambria"/>
          <w:b/>
          <w:bCs/>
          <w:u w:val="single"/>
        </w:rPr>
        <w:t>На фокус групи са представницима ромске заједнице</w:t>
      </w:r>
      <w:r>
        <w:rPr>
          <w:rFonts w:ascii="Cambria" w:hAnsi="Cambria"/>
        </w:rPr>
        <w:t xml:space="preserve"> је истакнуто да је запошљавање једна од најважнијих области за ромску заједницу. Иако су свесни чињенице да је образовна структура Рома изузетно ниска и да не задовољава захтеве тржишта рада, указали су и на то да постоји већи број образованих Рома који не раде у струци или су незапослени, те да то утиче демотивишуће на стицање виших квалификација. Такође, Роми истичу слабу информисаност о мерама запошљавања које спроводи НСЗ, као и да нису мотивисани да се пријаве на евиденцију НСЗ јер су примања за ниско квалификована лица мала, а формално запослење значи и губитак новчане социјалне помоћи. Учесници су навели да запослени Роми ређе добијају уговоре на неодређено време у односу на друга лица и да то доживљавају као својеврсни вид дискриминације, као и да је лоше организован јавни превоз на територији општине што утиче на могућност прихватања запослења у удаљеним насељима. </w:t>
      </w:r>
    </w:p>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t>3.4.2 SWOT анализа у области запошљавања</w:t>
      </w:r>
    </w:p>
    <w:tbl>
      <w:tblPr>
        <w:tblStyle w:val="TableGrid"/>
        <w:tblW w:w="9672"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3681"/>
        <w:gridCol w:w="5990"/>
      </w:tblGrid>
      <w:tr>
        <w:trPr>
          <w:trHeight w:val="440" w:hRule="atLeast"/>
        </w:trPr>
        <w:tc>
          <w:tcPr>
            <w:tcW w:w="3681" w:type="dxa"/>
            <w:tcBorders/>
            <w:shd w:color="auto" w:fill="0070C0" w:val="clear"/>
          </w:tcPr>
          <w:p>
            <w:pPr>
              <w:pStyle w:val="Normal"/>
              <w:widowControl/>
              <w:suppressAutoHyphens w:val="true"/>
              <w:spacing w:before="0" w:after="0"/>
              <w:jc w:val="center"/>
              <w:rPr>
                <w:rFonts w:ascii="Arial" w:hAnsi="Arial" w:cs="Arial"/>
                <w:b/>
                <w:bCs/>
                <w:color w:themeColor="background1" w:val="FFFFFF"/>
                <w:sz w:val="20"/>
                <w:szCs w:val="20"/>
              </w:rPr>
            </w:pPr>
            <w:r>
              <w:rPr>
                <w:rFonts w:eastAsia="Times New Roman" w:cs="Arial" w:ascii="Arial" w:hAnsi="Arial"/>
                <w:b/>
                <w:bCs/>
                <w:color w:themeColor="background1" w:val="FFFFFF"/>
                <w:kern w:val="0"/>
                <w:sz w:val="20"/>
                <w:szCs w:val="20"/>
                <w:lang w:eastAsia="en-US" w:bidi="ar-SA"/>
              </w:rPr>
              <w:t>СНАГЕ</w:t>
            </w:r>
          </w:p>
        </w:tc>
        <w:tc>
          <w:tcPr>
            <w:tcW w:w="5990" w:type="dxa"/>
            <w:tcBorders/>
            <w:shd w:color="auto" w:fill="0070C0" w:val="clear"/>
          </w:tcPr>
          <w:p>
            <w:pPr>
              <w:pStyle w:val="Normal"/>
              <w:widowControl/>
              <w:suppressAutoHyphens w:val="true"/>
              <w:spacing w:before="0" w:after="0"/>
              <w:jc w:val="center"/>
              <w:rPr>
                <w:rFonts w:ascii="Arial" w:hAnsi="Arial" w:cs="Arial"/>
                <w:b/>
                <w:bCs/>
                <w:color w:themeColor="background1" w:val="FFFFFF"/>
                <w:sz w:val="20"/>
                <w:szCs w:val="20"/>
              </w:rPr>
            </w:pPr>
            <w:r>
              <w:rPr>
                <w:rFonts w:eastAsia="Times New Roman" w:cs="Arial" w:ascii="Arial" w:hAnsi="Arial"/>
                <w:b/>
                <w:bCs/>
                <w:color w:themeColor="background1" w:val="FFFFFF"/>
                <w:kern w:val="0"/>
                <w:sz w:val="20"/>
                <w:szCs w:val="20"/>
                <w:lang w:eastAsia="en-US" w:bidi="ar-SA"/>
              </w:rPr>
              <w:t>СЛАБОСТИ</w:t>
            </w:r>
          </w:p>
        </w:tc>
      </w:tr>
      <w:tr>
        <w:trPr>
          <w:trHeight w:val="3007" w:hRule="atLeast"/>
        </w:trPr>
        <w:tc>
          <w:tcPr>
            <w:tcW w:w="3681" w:type="dxa"/>
            <w:tcBorders/>
          </w:tcPr>
          <w:p>
            <w:pPr>
              <w:pStyle w:val="TableContents"/>
              <w:numPr>
                <w:ilvl w:val="0"/>
                <w:numId w:val="13"/>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Постојање планских докумената (План развоја општине Беочин, ЛАП за социјално укључивање Рома и Ромкиња у области становања)</w:t>
            </w:r>
          </w:p>
          <w:p>
            <w:pPr>
              <w:pStyle w:val="TableContents"/>
              <w:numPr>
                <w:ilvl w:val="0"/>
                <w:numId w:val="13"/>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Постоји Мобилни тим за социјалну инклузију Рома и Ромкиња</w:t>
            </w:r>
          </w:p>
          <w:p>
            <w:pPr>
              <w:pStyle w:val="TableContents"/>
              <w:numPr>
                <w:ilvl w:val="0"/>
                <w:numId w:val="13"/>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Координатор за ромска питања</w:t>
            </w:r>
          </w:p>
          <w:p>
            <w:pPr>
              <w:pStyle w:val="TableContents"/>
              <w:numPr>
                <w:ilvl w:val="0"/>
                <w:numId w:val="13"/>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Ромска удружења имају искуства у реализацији пројеката у области запошљавања</w:t>
            </w:r>
          </w:p>
          <w:p>
            <w:pPr>
              <w:pStyle w:val="TableContents"/>
              <w:numPr>
                <w:ilvl w:val="0"/>
                <w:numId w:val="13"/>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Сарадња НСЗ и општинске управе</w:t>
            </w:r>
          </w:p>
          <w:p>
            <w:pPr>
              <w:pStyle w:val="TableContents"/>
              <w:suppressAutoHyphens w:val="true"/>
              <w:spacing w:before="0" w:after="0"/>
              <w:ind w:left="720"/>
              <w:jc w:val="left"/>
              <w:rPr>
                <w:rFonts w:ascii="Cambria" w:hAnsi="Cambria" w:cs="Times New Roman"/>
                <w:sz w:val="20"/>
                <w:szCs w:val="20"/>
              </w:rPr>
            </w:pPr>
            <w:r>
              <w:rPr>
                <w:rFonts w:cs="Times New Roman" w:ascii="Cambria" w:hAnsi="Cambria"/>
                <w:kern w:val="0"/>
                <w:sz w:val="20"/>
                <w:szCs w:val="20"/>
                <w:lang w:eastAsia="en-US" w:bidi="ar-SA"/>
              </w:rPr>
            </w:r>
          </w:p>
        </w:tc>
        <w:tc>
          <w:tcPr>
            <w:tcW w:w="5990" w:type="dxa"/>
            <w:tcBorders/>
          </w:tcPr>
          <w:p>
            <w:pPr>
              <w:pStyle w:val="TableContents"/>
              <w:numPr>
                <w:ilvl w:val="0"/>
                <w:numId w:val="13"/>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ЈЛС не издваја финансијска средства за мере АПЗ</w:t>
            </w:r>
          </w:p>
          <w:p>
            <w:pPr>
              <w:pStyle w:val="TableContents"/>
              <w:numPr>
                <w:ilvl w:val="0"/>
                <w:numId w:val="13"/>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Неактиван Савет за запошљавање</w:t>
            </w:r>
          </w:p>
          <w:p>
            <w:pPr>
              <w:pStyle w:val="TableContents"/>
              <w:numPr>
                <w:ilvl w:val="0"/>
                <w:numId w:val="13"/>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Велики удео лица без квалификација и са ниским квалификацијама у ромској популацији</w:t>
            </w:r>
          </w:p>
          <w:p>
            <w:pPr>
              <w:pStyle w:val="TableContents"/>
              <w:numPr>
                <w:ilvl w:val="0"/>
                <w:numId w:val="13"/>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Недовољна информисаност лица о мерама АПЗ</w:t>
            </w:r>
          </w:p>
          <w:p>
            <w:pPr>
              <w:pStyle w:val="TableContents"/>
              <w:numPr>
                <w:ilvl w:val="0"/>
                <w:numId w:val="13"/>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Ниска мотивација за пријаву на евиденцију НСЗ за запошљавање због ниских примања и губитка социјалне помоћи</w:t>
            </w:r>
          </w:p>
          <w:p>
            <w:pPr>
              <w:pStyle w:val="TableContents"/>
              <w:numPr>
                <w:ilvl w:val="0"/>
                <w:numId w:val="13"/>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 xml:space="preserve">Недовољан број програма за преквалификацију и доквалификацију </w:t>
            </w:r>
          </w:p>
          <w:p>
            <w:pPr>
              <w:pStyle w:val="TableContents"/>
              <w:numPr>
                <w:ilvl w:val="0"/>
                <w:numId w:val="13"/>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 xml:space="preserve">Већи број незапослених лица са средњом стручном спремом </w:t>
            </w:r>
          </w:p>
          <w:p>
            <w:pPr>
              <w:pStyle w:val="TableContents"/>
              <w:numPr>
                <w:ilvl w:val="0"/>
                <w:numId w:val="13"/>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Лоша организација јавног превоза у сеоским насељима</w:t>
            </w:r>
          </w:p>
          <w:p>
            <w:pPr>
              <w:pStyle w:val="TableContents"/>
              <w:numPr>
                <w:ilvl w:val="0"/>
                <w:numId w:val="13"/>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Непотпуна евиденција о стварном броју незапослених Рома у општини</w:t>
            </w:r>
          </w:p>
          <w:p>
            <w:pPr>
              <w:pStyle w:val="TableContents"/>
              <w:numPr>
                <w:ilvl w:val="0"/>
                <w:numId w:val="13"/>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Неповерење Рома према НСЗ</w:t>
            </w:r>
          </w:p>
          <w:p>
            <w:pPr>
              <w:pStyle w:val="TableContents"/>
              <w:numPr>
                <w:ilvl w:val="0"/>
                <w:numId w:val="13"/>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Перцепција ромске заједнице да Роми ређе добијају посао за стално и на основу дугорочних уговора</w:t>
            </w:r>
          </w:p>
        </w:tc>
      </w:tr>
      <w:tr>
        <w:trPr>
          <w:trHeight w:val="440" w:hRule="atLeast"/>
        </w:trPr>
        <w:tc>
          <w:tcPr>
            <w:tcW w:w="3681" w:type="dxa"/>
            <w:tcBorders/>
            <w:shd w:color="auto" w:fill="0070C0" w:val="clear"/>
          </w:tcPr>
          <w:p>
            <w:pPr>
              <w:pStyle w:val="Normal"/>
              <w:widowControl/>
              <w:suppressAutoHyphens w:val="true"/>
              <w:spacing w:before="0" w:after="0"/>
              <w:jc w:val="center"/>
              <w:rPr>
                <w:rFonts w:ascii="Cambria" w:hAnsi="Cambria" w:cs="Arial"/>
                <w:b/>
                <w:bCs/>
                <w:color w:themeColor="background1" w:val="FFFFFF"/>
                <w:sz w:val="20"/>
                <w:szCs w:val="20"/>
              </w:rPr>
            </w:pPr>
            <w:r>
              <w:rPr>
                <w:rFonts w:eastAsia="Times New Roman" w:cs="Arial" w:ascii="Cambria" w:hAnsi="Cambria"/>
                <w:b/>
                <w:bCs/>
                <w:color w:themeColor="background1" w:val="FFFFFF"/>
                <w:kern w:val="0"/>
                <w:sz w:val="20"/>
                <w:szCs w:val="20"/>
                <w:lang w:eastAsia="en-US" w:bidi="ar-SA"/>
              </w:rPr>
              <w:t>ШАНСЕ</w:t>
            </w:r>
          </w:p>
        </w:tc>
        <w:tc>
          <w:tcPr>
            <w:tcW w:w="5990" w:type="dxa"/>
            <w:tcBorders/>
            <w:shd w:color="auto" w:fill="0070C0" w:val="clear"/>
          </w:tcPr>
          <w:p>
            <w:pPr>
              <w:pStyle w:val="Normal"/>
              <w:widowControl/>
              <w:suppressAutoHyphens w:val="true"/>
              <w:spacing w:before="0" w:after="0"/>
              <w:jc w:val="center"/>
              <w:rPr>
                <w:rFonts w:ascii="Cambria" w:hAnsi="Cambria" w:cs="Arial"/>
                <w:b/>
                <w:bCs/>
                <w:color w:themeColor="background1" w:val="FFFFFF"/>
                <w:sz w:val="20"/>
                <w:szCs w:val="20"/>
              </w:rPr>
            </w:pPr>
            <w:r>
              <w:rPr>
                <w:rFonts w:eastAsia="Times New Roman" w:cs="Arial" w:ascii="Cambria" w:hAnsi="Cambria"/>
                <w:b/>
                <w:bCs/>
                <w:color w:themeColor="background1" w:val="FFFFFF"/>
                <w:kern w:val="0"/>
                <w:sz w:val="20"/>
                <w:szCs w:val="20"/>
                <w:lang w:eastAsia="en-US" w:bidi="ar-SA"/>
              </w:rPr>
              <w:t>ПРЕТЊЕ</w:t>
            </w:r>
          </w:p>
        </w:tc>
      </w:tr>
      <w:tr>
        <w:trPr>
          <w:trHeight w:val="557" w:hRule="atLeast"/>
        </w:trPr>
        <w:tc>
          <w:tcPr>
            <w:tcW w:w="3681" w:type="dxa"/>
            <w:tcBorders/>
          </w:tcPr>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Програми НСЗ намењени теже запошљивим лицима</w:t>
            </w:r>
          </w:p>
          <w:p>
            <w:pPr>
              <w:pStyle w:val="TableContents"/>
              <w:numPr>
                <w:ilvl w:val="0"/>
                <w:numId w:val="12"/>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 xml:space="preserve">Програми економског оснаживања које спроводи Комесеријат за избеглице и миграције намењене интерно расељеним лицима и повратницима </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Дуално образовање</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Донаторски пројекти и програми у области подршке запошљавању (ЕУ, ГИЗ, ХЕЛП, СКГО итд.)</w:t>
            </w:r>
          </w:p>
        </w:tc>
        <w:tc>
          <w:tcPr>
            <w:tcW w:w="5990" w:type="dxa"/>
            <w:tcBorders/>
          </w:tcPr>
          <w:p>
            <w:pPr>
              <w:pStyle w:val="TableContents"/>
              <w:numPr>
                <w:ilvl w:val="0"/>
                <w:numId w:val="12"/>
              </w:numPr>
              <w:suppressAutoHyphens w:val="true"/>
              <w:spacing w:before="0" w:after="0"/>
              <w:ind w:hanging="357" w:left="714"/>
              <w:jc w:val="left"/>
              <w:rPr>
                <w:rFonts w:ascii="Cambria" w:hAnsi="Cambria"/>
                <w:sz w:val="20"/>
                <w:szCs w:val="20"/>
              </w:rPr>
            </w:pPr>
            <w:r>
              <w:rPr>
                <w:rFonts w:ascii="Cambria" w:hAnsi="Cambria"/>
                <w:kern w:val="0"/>
                <w:sz w:val="20"/>
                <w:szCs w:val="20"/>
                <w:lang w:eastAsia="en-US" w:bidi="ar-SA"/>
              </w:rPr>
              <w:t>Дискриминација од стране послодаваца</w:t>
            </w:r>
          </w:p>
          <w:p>
            <w:pPr>
              <w:pStyle w:val="TableContents"/>
              <w:numPr>
                <w:ilvl w:val="0"/>
                <w:numId w:val="12"/>
              </w:numPr>
              <w:suppressAutoHyphens w:val="true"/>
              <w:spacing w:before="0" w:after="0"/>
              <w:ind w:hanging="357" w:left="714"/>
              <w:jc w:val="left"/>
              <w:rPr>
                <w:rFonts w:ascii="Cambria" w:hAnsi="Cambria"/>
                <w:sz w:val="20"/>
                <w:szCs w:val="20"/>
              </w:rPr>
            </w:pPr>
            <w:r>
              <w:rPr>
                <w:rFonts w:ascii="Cambria" w:hAnsi="Cambria"/>
                <w:kern w:val="0"/>
                <w:sz w:val="20"/>
                <w:szCs w:val="20"/>
                <w:lang w:eastAsia="en-US" w:bidi="ar-SA"/>
              </w:rPr>
              <w:t>Економске миграције ка чланицама ЕУ</w:t>
            </w:r>
          </w:p>
          <w:p>
            <w:pPr>
              <w:pStyle w:val="TableContents"/>
              <w:numPr>
                <w:ilvl w:val="0"/>
                <w:numId w:val="12"/>
              </w:numPr>
              <w:suppressAutoHyphens w:val="true"/>
              <w:spacing w:before="0" w:after="0"/>
              <w:ind w:hanging="357" w:left="714"/>
              <w:jc w:val="left"/>
              <w:rPr>
                <w:rFonts w:ascii="Cambria" w:hAnsi="Cambria"/>
                <w:sz w:val="20"/>
                <w:szCs w:val="20"/>
              </w:rPr>
            </w:pPr>
            <w:r>
              <w:rPr>
                <w:rFonts w:ascii="Cambria" w:hAnsi="Cambria"/>
                <w:kern w:val="0"/>
                <w:sz w:val="20"/>
                <w:szCs w:val="20"/>
                <w:lang w:eastAsia="en-US" w:bidi="ar-SA"/>
              </w:rPr>
              <w:t>Економска криза и повлачење инвеститора</w:t>
            </w:r>
          </w:p>
          <w:p>
            <w:pPr>
              <w:pStyle w:val="TableContents"/>
              <w:numPr>
                <w:ilvl w:val="0"/>
                <w:numId w:val="12"/>
              </w:numPr>
              <w:suppressAutoHyphens w:val="true"/>
              <w:spacing w:before="0" w:after="0"/>
              <w:ind w:hanging="357" w:left="714"/>
              <w:jc w:val="left"/>
              <w:rPr>
                <w:rFonts w:ascii="Cambria" w:hAnsi="Cambria"/>
                <w:sz w:val="20"/>
                <w:szCs w:val="20"/>
              </w:rPr>
            </w:pPr>
            <w:r>
              <w:rPr>
                <w:rFonts w:ascii="Cambria" w:hAnsi="Cambria"/>
                <w:kern w:val="0"/>
                <w:sz w:val="20"/>
                <w:szCs w:val="20"/>
                <w:lang w:eastAsia="en-US" w:bidi="ar-SA"/>
              </w:rPr>
              <w:t>Долазак јефтине радне снаге из Непала, Пакистана, Индије итд.</w:t>
            </w:r>
          </w:p>
          <w:p>
            <w:pPr>
              <w:pStyle w:val="TableContents"/>
              <w:numPr>
                <w:ilvl w:val="0"/>
                <w:numId w:val="12"/>
              </w:numPr>
              <w:suppressAutoHyphens w:val="true"/>
              <w:spacing w:before="0" w:after="0"/>
              <w:ind w:hanging="357" w:left="714"/>
              <w:jc w:val="left"/>
              <w:rPr>
                <w:rFonts w:ascii="Cambria" w:hAnsi="Cambria"/>
                <w:sz w:val="20"/>
                <w:szCs w:val="20"/>
              </w:rPr>
            </w:pPr>
            <w:r>
              <w:rPr>
                <w:rFonts w:ascii="Cambria" w:hAnsi="Cambria"/>
                <w:kern w:val="0"/>
                <w:sz w:val="20"/>
                <w:szCs w:val="20"/>
                <w:lang w:eastAsia="en-US" w:bidi="ar-SA"/>
              </w:rPr>
              <w:t>Гашење радних места услед дигитализације или економске кризе</w:t>
            </w:r>
          </w:p>
          <w:p>
            <w:pPr>
              <w:pStyle w:val="TableContents"/>
              <w:numPr>
                <w:ilvl w:val="0"/>
                <w:numId w:val="12"/>
              </w:numPr>
              <w:suppressAutoHyphens w:val="true"/>
              <w:spacing w:before="0" w:after="0"/>
              <w:ind w:hanging="357" w:left="714"/>
              <w:jc w:val="left"/>
              <w:rPr>
                <w:rFonts w:ascii="Cambria" w:hAnsi="Cambria"/>
                <w:sz w:val="20"/>
                <w:szCs w:val="20"/>
              </w:rPr>
            </w:pPr>
            <w:r>
              <w:rPr>
                <w:rFonts w:ascii="Cambria" w:hAnsi="Cambria"/>
                <w:kern w:val="0"/>
                <w:sz w:val="20"/>
                <w:szCs w:val="20"/>
                <w:lang w:eastAsia="en-US" w:bidi="ar-SA"/>
              </w:rPr>
              <w:t>Повлачење донатора који финансирају пројекте економског оснаживања социјално угрожених лица</w:t>
            </w:r>
          </w:p>
          <w:p>
            <w:pPr>
              <w:pStyle w:val="ListParagraph"/>
              <w:widowControl/>
              <w:suppressAutoHyphens w:val="true"/>
              <w:spacing w:before="0" w:after="0"/>
              <w:contextualSpacing/>
              <w:jc w:val="left"/>
              <w:rPr>
                <w:rFonts w:ascii="Cambria" w:hAnsi="Cambria" w:cs="Arial"/>
                <w:sz w:val="20"/>
                <w:szCs w:val="20"/>
              </w:rPr>
            </w:pPr>
            <w:r>
              <w:rPr>
                <w:rFonts w:eastAsia="Times New Roman" w:cs="Arial" w:ascii="Cambria" w:hAnsi="Cambria"/>
                <w:kern w:val="0"/>
                <w:sz w:val="20"/>
                <w:szCs w:val="20"/>
                <w:lang w:eastAsia="en-US" w:bidi="ar-SA"/>
              </w:rPr>
            </w:r>
            <w:bookmarkStart w:id="23" w:name="_Hlk210050377"/>
            <w:bookmarkStart w:id="24" w:name="_Hlk210050377"/>
            <w:bookmarkEnd w:id="24"/>
          </w:p>
        </w:tc>
      </w:tr>
    </w:tbl>
    <w:p>
      <w:pPr>
        <w:pStyle w:val="Normal"/>
        <w:spacing w:lineRule="auto" w:line="240" w:before="0" w:after="200"/>
        <w:jc w:val="both"/>
        <w:rPr>
          <w:rFonts w:ascii="Cambria" w:hAnsi="Cambria"/>
          <w:b/>
          <w:bCs/>
          <w:color w:themeColor="accent5" w:themeShade="80" w:val="494142"/>
        </w:rPr>
      </w:pPr>
      <w:r>
        <w:rPr>
          <w:rFonts w:ascii="Cambria" w:hAnsi="Cambria"/>
          <w:b/>
          <w:bCs/>
          <w:color w:themeColor="accent5" w:themeShade="80" w:val="494142"/>
        </w:rPr>
        <w:t>3.5 СТАНОВАЊЕ</w:t>
      </w:r>
    </w:p>
    <w:p>
      <w:pPr>
        <w:pStyle w:val="Normal"/>
        <w:spacing w:lineRule="auto" w:line="240" w:before="0" w:after="200"/>
        <w:jc w:val="both"/>
        <w:rPr>
          <w:rFonts w:ascii="Cambria" w:hAnsi="Cambria"/>
        </w:rPr>
      </w:pPr>
      <w:r>
        <w:rPr>
          <w:rFonts w:ascii="Cambria" w:hAnsi="Cambria"/>
          <w:b/>
          <w:bCs/>
          <w:color w:themeColor="accent4" w:val="956251"/>
        </w:rPr>
        <w:t xml:space="preserve">        </w:t>
      </w:r>
      <w:r>
        <w:rPr>
          <w:rFonts w:ascii="Cambria" w:hAnsi="Cambria"/>
        </w:rPr>
        <w:t xml:space="preserve">На територији општине Беочин </w:t>
      </w:r>
      <w:r>
        <w:rPr>
          <w:rFonts w:ascii="Cambria" w:hAnsi="Cambria"/>
          <w:b/>
          <w:bCs/>
        </w:rPr>
        <w:t>не постоје подстандардна насеља</w:t>
      </w:r>
      <w:r>
        <w:rPr>
          <w:rFonts w:ascii="Cambria" w:hAnsi="Cambria"/>
        </w:rPr>
        <w:t xml:space="preserve"> у којима живе искључиво ромске породице, већ су Роми интегрисани и са остатком становништва живе у центраном насељу Беочин на три локације - Колоније, Шљивик и Филијала, као и у сеоском насељу Сусек. Највећа ромска насеља су Шљивик, у коме према проценама живи око 200 ромских породица и Колоније у којима живи око 150 ромских породица. Процењује се да je на локацијама Филијала и Сусек настањено по 15 ромских домаћинстава.</w:t>
      </w:r>
    </w:p>
    <w:p>
      <w:pPr>
        <w:pStyle w:val="Normal"/>
        <w:spacing w:lineRule="auto" w:line="240" w:before="0" w:after="200"/>
        <w:jc w:val="both"/>
        <w:rPr>
          <w:rFonts w:ascii="Cambria" w:hAnsi="Cambria"/>
          <w:sz w:val="22"/>
          <w:szCs w:val="22"/>
        </w:rPr>
      </w:pPr>
      <w:r>
        <w:rPr>
          <w:rFonts w:cs="Times New Roman" w:ascii="Cambria" w:hAnsi="Cambria" w:cstheme="majorHAnsi"/>
          <w:bCs/>
          <w:i/>
          <w:iCs/>
          <w:sz w:val="22"/>
          <w:szCs w:val="22"/>
        </w:rPr>
        <w:t>Табела 13 : Опремљеност ромских насеља основном комуналном инфраструктуром у Беочину</w:t>
      </w:r>
    </w:p>
    <w:tbl>
      <w:tblPr>
        <w:tblStyle w:val="PlainTable21"/>
        <w:tblW w:w="10969"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309"/>
        <w:gridCol w:w="1254"/>
        <w:gridCol w:w="1045"/>
        <w:gridCol w:w="1495"/>
        <w:gridCol w:w="1522"/>
        <w:gridCol w:w="988"/>
        <w:gridCol w:w="1684"/>
        <w:gridCol w:w="1670"/>
      </w:tblGrid>
      <w:tr>
        <w:trPr>
          <w:trHeight w:val="92" w:hRule="atLeast"/>
          <w:cnfStyle w:val="100000000000" w:firstRow="1" w:lastRow="0" w:firstColumn="0" w:lastColumn="0" w:oddVBand="0" w:evenVBand="0" w:oddHBand="0" w:evenHBand="0" w:firstRowFirstColumn="0" w:firstRowLastColumn="0" w:lastRowFirstColumn="0" w:lastRowLastColumn="0"/>
        </w:trPr>
        <w:tc>
          <w:tcPr>
            <w:tcW w:w="1309" w:type="dxa"/>
            <w:cnfStyle w:val="001000000000" w:firstRow="0" w:lastRow="0" w:firstColumn="1" w:lastColumn="0" w:oddVBand="0" w:evenVBand="0" w:oddHBand="0" w:evenHBand="0" w:firstRowFirstColumn="0" w:firstRowLastColumn="0" w:lastRowFirstColumn="0" w:lastRowLastColumn="0"/>
            <w:tcBorders>
              <w:right w:val="single" w:sz="4" w:space="0" w:color="000000"/>
            </w:tcBorders>
            <w:shd w:color="auto" w:fill="0070C0" w:val="clear"/>
          </w:tcPr>
          <w:p>
            <w:pPr>
              <w:pStyle w:val="Normal"/>
              <w:widowControl/>
              <w:suppressAutoHyphens w:val="true"/>
              <w:spacing w:lineRule="auto" w:line="240" w:before="120" w:after="0"/>
              <w:jc w:val="center"/>
              <w:rPr>
                <w:rFonts w:ascii="Cambria" w:hAnsi="Cambria" w:cs="Arial"/>
                <w:b w:val="false"/>
                <w:bCs w:val="false"/>
                <w:color w:themeColor="background1" w:val="FFFFFF"/>
                <w:sz w:val="20"/>
                <w:szCs w:val="20"/>
              </w:rPr>
            </w:pPr>
            <w:r>
              <w:rPr>
                <w:rFonts w:eastAsia="Times New Roman" w:cs="Arial" w:ascii="Cambria" w:hAnsi="Cambria"/>
                <w:b/>
                <w:bCs w:val="false"/>
                <w:color w:themeColor="background1" w:val="FFFFFF"/>
                <w:kern w:val="2"/>
                <w:sz w:val="20"/>
                <w:szCs w:val="20"/>
                <w:lang w:eastAsia="en-US" w:bidi="ar-SA"/>
              </w:rPr>
              <w:t>Насеље</w:t>
            </w:r>
          </w:p>
        </w:tc>
        <w:tc>
          <w:tcPr>
            <w:tcW w:w="1254" w:type="dxa"/>
            <w:tcBorders>
              <w:left w:val="single" w:sz="4" w:space="0" w:color="000000"/>
            </w:tcBorders>
            <w:shd w:color="auto" w:fill="0070C0" w:val="clear"/>
          </w:tcPr>
          <w:p>
            <w:pPr>
              <w:pStyle w:val="Normal"/>
              <w:widowControl/>
              <w:suppressAutoHyphens w:val="true"/>
              <w:spacing w:lineRule="auto" w:line="240" w:before="120" w:after="0"/>
              <w:jc w:val="center"/>
              <w:cnfStyle w:val="100000000000" w:firstRow="1" w:lastRow="0" w:firstColumn="0" w:lastColumn="0" w:oddVBand="0" w:evenVBand="0" w:oddHBand="0" w:evenHBand="0" w:firstRowFirstColumn="0" w:firstRowLastColumn="0" w:lastRowFirstColumn="0" w:lastRowLastColumn="0"/>
              <w:rPr>
                <w:rFonts w:ascii="Cambria" w:hAnsi="Cambria" w:cs="Arial"/>
                <w:b w:val="false"/>
                <w:bCs w:val="false"/>
                <w:color w:themeColor="background1" w:val="FFFFFF"/>
                <w:sz w:val="20"/>
                <w:szCs w:val="20"/>
              </w:rPr>
            </w:pPr>
            <w:r>
              <w:rPr>
                <w:rFonts w:eastAsia="Times New Roman" w:cs="Arial" w:ascii="Cambria" w:hAnsi="Cambria"/>
                <w:b/>
                <w:bCs/>
                <w:color w:themeColor="background1" w:val="FFFFFF"/>
                <w:kern w:val="2"/>
                <w:sz w:val="20"/>
                <w:szCs w:val="20"/>
                <w:lang w:eastAsia="en-US" w:bidi="ar-SA"/>
              </w:rPr>
              <w:t>Процењен број ромских породица</w:t>
            </w:r>
          </w:p>
        </w:tc>
        <w:tc>
          <w:tcPr>
            <w:tcW w:w="1045" w:type="dxa"/>
            <w:tcBorders>
              <w:left w:val="single" w:sz="4" w:space="0" w:color="000000"/>
            </w:tcBorders>
            <w:shd w:color="auto" w:fill="0070C0" w:val="clear"/>
          </w:tcPr>
          <w:p>
            <w:pPr>
              <w:pStyle w:val="Normal"/>
              <w:widowControl/>
              <w:suppressAutoHyphens w:val="true"/>
              <w:spacing w:lineRule="auto" w:line="240" w:before="120" w:after="0"/>
              <w:jc w:val="center"/>
              <w:cnfStyle w:val="100000000000" w:firstRow="1" w:lastRow="0" w:firstColumn="0" w:lastColumn="0" w:oddVBand="0" w:evenVBand="0" w:oddHBand="0" w:evenHBand="0" w:firstRowFirstColumn="0" w:firstRowLastColumn="0" w:lastRowFirstColumn="0" w:lastRowLastColumn="0"/>
              <w:rPr>
                <w:rFonts w:ascii="Cambria" w:hAnsi="Cambria" w:cs="Arial"/>
                <w:b w:val="false"/>
                <w:bCs w:val="false"/>
                <w:color w:themeColor="background1" w:val="FFFFFF"/>
                <w:sz w:val="20"/>
                <w:szCs w:val="20"/>
              </w:rPr>
            </w:pPr>
            <w:r>
              <w:rPr>
                <w:rFonts w:eastAsia="Times New Roman" w:cs="Arial" w:ascii="Cambria" w:hAnsi="Cambria"/>
                <w:b w:val="false"/>
                <w:bCs w:val="false"/>
                <w:color w:themeColor="background1" w:val="FFFFFF"/>
                <w:kern w:val="0"/>
                <w:sz w:val="20"/>
                <w:szCs w:val="20"/>
                <w:lang w:eastAsia="en-US" w:bidi="ar-SA"/>
              </w:rPr>
            </w:r>
          </w:p>
          <w:p>
            <w:pPr>
              <w:pStyle w:val="Normal"/>
              <w:widowControl/>
              <w:suppressAutoHyphens w:val="true"/>
              <w:spacing w:lineRule="auto" w:line="240" w:before="120" w:after="0"/>
              <w:jc w:val="center"/>
              <w:cnfStyle w:val="100000000000" w:firstRow="1" w:lastRow="0" w:firstColumn="0" w:lastColumn="0" w:oddVBand="0" w:evenVBand="0" w:oddHBand="0" w:evenHBand="0" w:firstRowFirstColumn="0" w:firstRowLastColumn="0" w:lastRowFirstColumn="0" w:lastRowLastColumn="0"/>
              <w:rPr>
                <w:rFonts w:ascii="Cambria" w:hAnsi="Cambria" w:cs="Arial"/>
                <w:color w:themeColor="background1" w:val="FFFFFF"/>
                <w:sz w:val="20"/>
                <w:szCs w:val="20"/>
              </w:rPr>
            </w:pPr>
            <w:r>
              <w:rPr>
                <w:rFonts w:eastAsia="Times New Roman" w:cs="Arial" w:ascii="Cambria" w:hAnsi="Cambria"/>
                <w:b/>
                <w:bCs/>
                <w:color w:themeColor="background1" w:val="FFFFFF"/>
                <w:kern w:val="2"/>
                <w:sz w:val="20"/>
                <w:szCs w:val="20"/>
                <w:lang w:eastAsia="en-US" w:bidi="ar-SA"/>
              </w:rPr>
              <w:t>Водовод</w:t>
            </w:r>
          </w:p>
        </w:tc>
        <w:tc>
          <w:tcPr>
            <w:tcW w:w="1495" w:type="dxa"/>
            <w:tcBorders>
              <w:left w:val="single" w:sz="4" w:space="0" w:color="000000"/>
            </w:tcBorders>
            <w:shd w:color="auto" w:fill="0070C0" w:val="clear"/>
          </w:tcPr>
          <w:p>
            <w:pPr>
              <w:pStyle w:val="Normal"/>
              <w:widowControl/>
              <w:suppressAutoHyphens w:val="true"/>
              <w:spacing w:lineRule="auto" w:line="240" w:before="120" w:after="0"/>
              <w:jc w:val="center"/>
              <w:cnfStyle w:val="100000000000" w:firstRow="1" w:lastRow="0" w:firstColumn="0" w:lastColumn="0" w:oddVBand="0" w:evenVBand="0" w:oddHBand="0" w:evenHBand="0" w:firstRowFirstColumn="0" w:firstRowLastColumn="0" w:lastRowFirstColumn="0" w:lastRowLastColumn="0"/>
              <w:rPr>
                <w:rFonts w:ascii="Cambria" w:hAnsi="Cambria" w:cs="Arial"/>
                <w:b w:val="false"/>
                <w:bCs w:val="false"/>
                <w:color w:themeColor="background1" w:val="FFFFFF"/>
                <w:sz w:val="20"/>
                <w:szCs w:val="20"/>
              </w:rPr>
            </w:pPr>
            <w:r>
              <w:rPr>
                <w:rFonts w:eastAsia="Times New Roman" w:cs="Arial" w:ascii="Cambria" w:hAnsi="Cambria"/>
                <w:b w:val="false"/>
                <w:bCs w:val="false"/>
                <w:color w:themeColor="background1" w:val="FFFFFF"/>
                <w:kern w:val="0"/>
                <w:sz w:val="20"/>
                <w:szCs w:val="20"/>
                <w:lang w:eastAsia="en-US" w:bidi="ar-SA"/>
              </w:rPr>
            </w:r>
          </w:p>
          <w:p>
            <w:pPr>
              <w:pStyle w:val="Normal"/>
              <w:widowControl/>
              <w:suppressAutoHyphens w:val="true"/>
              <w:spacing w:lineRule="auto" w:line="240" w:before="120" w:after="0"/>
              <w:jc w:val="center"/>
              <w:cnfStyle w:val="100000000000" w:firstRow="1" w:lastRow="0" w:firstColumn="0" w:lastColumn="0" w:oddVBand="0" w:evenVBand="0" w:oddHBand="0" w:evenHBand="0" w:firstRowFirstColumn="0" w:firstRowLastColumn="0" w:lastRowFirstColumn="0" w:lastRowLastColumn="0"/>
              <w:rPr>
                <w:rFonts w:ascii="Cambria" w:hAnsi="Cambria" w:cs="Arial"/>
                <w:color w:themeColor="background1" w:val="FFFFFF"/>
                <w:sz w:val="20"/>
                <w:szCs w:val="20"/>
              </w:rPr>
            </w:pPr>
            <w:r>
              <w:rPr>
                <w:rFonts w:eastAsia="Times New Roman" w:cs="Arial" w:ascii="Cambria" w:hAnsi="Cambria"/>
                <w:b/>
                <w:bCs/>
                <w:color w:themeColor="background1" w:val="FFFFFF"/>
                <w:kern w:val="2"/>
                <w:sz w:val="20"/>
                <w:szCs w:val="20"/>
                <w:lang w:eastAsia="en-US" w:bidi="ar-SA"/>
              </w:rPr>
              <w:t>Канализација</w:t>
            </w:r>
          </w:p>
        </w:tc>
        <w:tc>
          <w:tcPr>
            <w:tcW w:w="1522" w:type="dxa"/>
            <w:tcBorders>
              <w:left w:val="single" w:sz="4" w:space="0" w:color="000000"/>
            </w:tcBorders>
            <w:shd w:color="auto" w:fill="0070C0" w:val="clear"/>
          </w:tcPr>
          <w:p>
            <w:pPr>
              <w:pStyle w:val="Normal"/>
              <w:widowControl/>
              <w:suppressAutoHyphens w:val="true"/>
              <w:spacing w:lineRule="auto" w:line="240" w:before="120" w:after="0"/>
              <w:jc w:val="center"/>
              <w:cnfStyle w:val="100000000000" w:firstRow="1" w:lastRow="0" w:firstColumn="0" w:lastColumn="0" w:oddVBand="0" w:evenVBand="0" w:oddHBand="0" w:evenHBand="0" w:firstRowFirstColumn="0" w:firstRowLastColumn="0" w:lastRowFirstColumn="0" w:lastRowLastColumn="0"/>
              <w:rPr>
                <w:rFonts w:ascii="Cambria" w:hAnsi="Cambria" w:cs="Arial"/>
                <w:color w:themeColor="background1" w:val="FFFFFF"/>
                <w:sz w:val="20"/>
                <w:szCs w:val="20"/>
              </w:rPr>
            </w:pPr>
            <w:r>
              <w:rPr>
                <w:rFonts w:eastAsia="Times New Roman" w:cs="Arial" w:ascii="Cambria" w:hAnsi="Cambria"/>
                <w:b/>
                <w:bCs/>
                <w:color w:themeColor="background1" w:val="FFFFFF"/>
                <w:kern w:val="2"/>
                <w:sz w:val="20"/>
                <w:szCs w:val="20"/>
                <w:lang w:eastAsia="en-US" w:bidi="ar-SA"/>
              </w:rPr>
              <w:t>Електрична мрежа</w:t>
            </w:r>
          </w:p>
        </w:tc>
        <w:tc>
          <w:tcPr>
            <w:tcW w:w="988" w:type="dxa"/>
            <w:tcBorders>
              <w:left w:val="single" w:sz="4" w:space="0" w:color="000000"/>
            </w:tcBorders>
            <w:shd w:color="auto" w:fill="0070C0" w:val="clear"/>
          </w:tcPr>
          <w:p>
            <w:pPr>
              <w:pStyle w:val="Normal"/>
              <w:widowControl/>
              <w:suppressAutoHyphens w:val="true"/>
              <w:spacing w:lineRule="auto" w:line="240" w:before="120" w:after="0"/>
              <w:jc w:val="center"/>
              <w:cnfStyle w:val="100000000000" w:firstRow="1" w:lastRow="0" w:firstColumn="0" w:lastColumn="0" w:oddVBand="0" w:evenVBand="0" w:oddHBand="0" w:evenHBand="0" w:firstRowFirstColumn="0" w:firstRowLastColumn="0" w:lastRowFirstColumn="0" w:lastRowLastColumn="0"/>
              <w:rPr>
                <w:rFonts w:ascii="Cambria" w:hAnsi="Cambria" w:cs="Arial"/>
                <w:b w:val="false"/>
                <w:bCs w:val="false"/>
                <w:color w:themeColor="background1" w:val="FFFFFF"/>
                <w:sz w:val="20"/>
                <w:szCs w:val="20"/>
              </w:rPr>
            </w:pPr>
            <w:r>
              <w:rPr>
                <w:rFonts w:eastAsia="Times New Roman" w:cs="Arial" w:ascii="Cambria" w:hAnsi="Cambria"/>
                <w:b w:val="false"/>
                <w:bCs w:val="false"/>
                <w:color w:themeColor="background1" w:val="FFFFFF"/>
                <w:kern w:val="0"/>
                <w:sz w:val="20"/>
                <w:szCs w:val="20"/>
                <w:lang w:eastAsia="en-US" w:bidi="ar-SA"/>
              </w:rPr>
            </w:r>
          </w:p>
          <w:p>
            <w:pPr>
              <w:pStyle w:val="Normal"/>
              <w:widowControl/>
              <w:suppressAutoHyphens w:val="true"/>
              <w:spacing w:lineRule="auto" w:line="240" w:before="120" w:after="0"/>
              <w:jc w:val="center"/>
              <w:cnfStyle w:val="100000000000" w:firstRow="1" w:lastRow="0" w:firstColumn="0" w:lastColumn="0" w:oddVBand="0" w:evenVBand="0" w:oddHBand="0" w:evenHBand="0" w:firstRowFirstColumn="0" w:firstRowLastColumn="0" w:lastRowFirstColumn="0" w:lastRowLastColumn="0"/>
              <w:rPr>
                <w:rFonts w:ascii="Cambria" w:hAnsi="Cambria" w:cs="Arial"/>
                <w:color w:themeColor="background1" w:val="FFFFFF"/>
                <w:sz w:val="20"/>
                <w:szCs w:val="20"/>
              </w:rPr>
            </w:pPr>
            <w:r>
              <w:rPr>
                <w:rFonts w:eastAsia="Times New Roman" w:cs="Arial" w:ascii="Cambria" w:hAnsi="Cambria"/>
                <w:b/>
                <w:bCs/>
                <w:color w:themeColor="background1" w:val="FFFFFF"/>
                <w:kern w:val="2"/>
                <w:sz w:val="20"/>
                <w:szCs w:val="20"/>
                <w:lang w:eastAsia="en-US" w:bidi="ar-SA"/>
              </w:rPr>
              <w:t>Расвета</w:t>
            </w:r>
          </w:p>
        </w:tc>
        <w:tc>
          <w:tcPr>
            <w:tcW w:w="1684" w:type="dxa"/>
            <w:tcBorders>
              <w:left w:val="single" w:sz="4" w:space="0" w:color="000000"/>
            </w:tcBorders>
            <w:shd w:color="auto" w:fill="0070C0" w:val="clear"/>
          </w:tcPr>
          <w:p>
            <w:pPr>
              <w:pStyle w:val="Normal"/>
              <w:widowControl/>
              <w:suppressAutoHyphens w:val="true"/>
              <w:spacing w:lineRule="auto" w:line="240" w:before="120" w:after="0"/>
              <w:jc w:val="center"/>
              <w:cnfStyle w:val="100000000000" w:firstRow="1" w:lastRow="0" w:firstColumn="0" w:lastColumn="0" w:oddVBand="0" w:evenVBand="0" w:oddHBand="0" w:evenHBand="0" w:firstRowFirstColumn="0" w:firstRowLastColumn="0" w:lastRowFirstColumn="0" w:lastRowLastColumn="0"/>
              <w:rPr>
                <w:rFonts w:ascii="Cambria" w:hAnsi="Cambria" w:cs="Arial"/>
                <w:color w:themeColor="background1" w:val="FFFFFF"/>
                <w:sz w:val="20"/>
                <w:szCs w:val="20"/>
              </w:rPr>
            </w:pPr>
            <w:r>
              <w:rPr>
                <w:rFonts w:eastAsia="Times New Roman" w:cs="Arial" w:ascii="Cambria" w:hAnsi="Cambria"/>
                <w:b/>
                <w:bCs/>
                <w:color w:themeColor="background1" w:val="FFFFFF"/>
                <w:kern w:val="2"/>
                <w:sz w:val="20"/>
                <w:szCs w:val="20"/>
                <w:lang w:eastAsia="en-US" w:bidi="ar-SA"/>
              </w:rPr>
              <w:t>Асфалитирана приступна саобраћајница</w:t>
            </w:r>
          </w:p>
        </w:tc>
        <w:tc>
          <w:tcPr>
            <w:tcW w:w="1670" w:type="dxa"/>
            <w:tcBorders>
              <w:left w:val="single" w:sz="4" w:space="0" w:color="000000"/>
              <w:right w:val="single" w:sz="4" w:space="0" w:color="000000"/>
            </w:tcBorders>
            <w:shd w:color="auto" w:fill="0070C0" w:val="clear"/>
          </w:tcPr>
          <w:p>
            <w:pPr>
              <w:pStyle w:val="Normal"/>
              <w:widowControl/>
              <w:suppressAutoHyphens w:val="true"/>
              <w:spacing w:lineRule="auto" w:line="240" w:before="120" w:after="0"/>
              <w:jc w:val="center"/>
              <w:cnfStyle w:val="100000000000" w:firstRow="1" w:lastRow="0" w:firstColumn="0" w:lastColumn="0" w:oddVBand="0" w:evenVBand="0" w:oddHBand="0" w:evenHBand="0" w:firstRowFirstColumn="0" w:firstRowLastColumn="0" w:lastRowFirstColumn="0" w:lastRowLastColumn="0"/>
              <w:rPr>
                <w:rFonts w:ascii="Cambria" w:hAnsi="Cambria" w:cs="Arial"/>
                <w:color w:themeColor="background1" w:val="FFFFFF"/>
                <w:sz w:val="20"/>
                <w:szCs w:val="20"/>
              </w:rPr>
            </w:pPr>
            <w:r>
              <w:rPr>
                <w:rFonts w:eastAsia="Times New Roman" w:cs="Arial" w:ascii="Cambria" w:hAnsi="Cambria"/>
                <w:b/>
                <w:bCs/>
                <w:color w:themeColor="background1" w:val="FFFFFF"/>
                <w:kern w:val="2"/>
                <w:sz w:val="20"/>
                <w:szCs w:val="20"/>
                <w:lang w:eastAsia="en-US" w:bidi="ar-SA"/>
              </w:rPr>
              <w:t>Асфалитиране улице унутар насеља</w:t>
            </w:r>
          </w:p>
        </w:tc>
      </w:tr>
      <w:tr>
        <w:trPr>
          <w:trHeight w:val="1572" w:hRule="atLeast"/>
          <w:cnfStyle w:val="000000100000" w:firstRow="0" w:lastRow="0" w:firstColumn="0" w:lastColumn="0" w:oddVBand="0" w:evenVBand="0" w:oddHBand="1" w:evenHBand="0" w:firstRowFirstColumn="0" w:firstRowLastColumn="0" w:lastRowFirstColumn="0" w:lastRowLastColumn="0"/>
        </w:trPr>
        <w:tc>
          <w:tcPr>
            <w:tcW w:w="1309" w:type="dxa"/>
            <w:cnfStyle w:val="001000000000" w:firstRow="0" w:lastRow="0" w:firstColumn="1" w:lastColumn="0" w:oddVBand="0" w:evenVBand="0" w:oddHBand="0" w:evenHBand="0" w:firstRowFirstColumn="0" w:firstRowLastColumn="0" w:lastRowFirstColumn="0" w:lastRowLastColumn="0"/>
            <w:tcBorders>
              <w:right w:val="single" w:sz="4" w:space="0" w:color="000000"/>
            </w:tcBorders>
            <w:shd w:color="auto" w:fill="E7DDDD" w:themeFill="accent6" w:themeFillTint="33" w:val="clear"/>
          </w:tcPr>
          <w:p>
            <w:pPr>
              <w:pStyle w:val="Normal"/>
              <w:widowControl/>
              <w:suppressAutoHyphens w:val="true"/>
              <w:spacing w:lineRule="auto" w:line="240" w:before="120" w:after="0"/>
              <w:jc w:val="center"/>
              <w:rPr>
                <w:rFonts w:ascii="Cambria" w:hAnsi="Cambria" w:cs="Arial"/>
                <w:bCs w:val="false"/>
                <w:sz w:val="20"/>
                <w:szCs w:val="20"/>
              </w:rPr>
            </w:pPr>
            <w:r>
              <w:rPr>
                <w:rFonts w:eastAsia="Times New Roman" w:cs="Arial" w:ascii="Cambria" w:hAnsi="Cambria"/>
                <w:b/>
                <w:bCs w:val="false"/>
                <w:kern w:val="0"/>
                <w:sz w:val="20"/>
                <w:szCs w:val="20"/>
                <w:lang w:eastAsia="en-US" w:bidi="ar-SA"/>
              </w:rPr>
            </w:r>
          </w:p>
          <w:p>
            <w:pPr>
              <w:pStyle w:val="Normal"/>
              <w:widowControl/>
              <w:suppressAutoHyphens w:val="true"/>
              <w:spacing w:lineRule="auto" w:line="240" w:before="120" w:after="0"/>
              <w:jc w:val="center"/>
              <w:rPr>
                <w:rFonts w:ascii="Cambria" w:hAnsi="Cambria" w:cs="Arial"/>
                <w:bCs w:val="false"/>
                <w:sz w:val="20"/>
                <w:szCs w:val="20"/>
              </w:rPr>
            </w:pPr>
            <w:r>
              <w:rPr>
                <w:rFonts w:eastAsia="Times New Roman" w:cs="Arial" w:ascii="Cambria" w:hAnsi="Cambria"/>
                <w:b/>
                <w:bCs w:val="false"/>
                <w:kern w:val="2"/>
                <w:sz w:val="20"/>
                <w:szCs w:val="20"/>
                <w:lang w:eastAsia="en-US" w:bidi="ar-SA"/>
              </w:rPr>
              <w:t>КОЛОНИЈЕ</w:t>
            </w:r>
          </w:p>
        </w:tc>
        <w:tc>
          <w:tcPr>
            <w:tcW w:w="1254" w:type="dxa"/>
            <w:tcBorders>
              <w:left w:val="single" w:sz="4" w:space="0" w:color="000000"/>
            </w:tcBorders>
          </w:tcPr>
          <w:p>
            <w:pPr>
              <w:pStyle w:val="Normal"/>
              <w:widowControl/>
              <w:suppressAutoHyphens w:val="true"/>
              <w:spacing w:lineRule="auto" w:line="240" w:before="120" w:after="0"/>
              <w:ind w:left="360"/>
              <w:jc w:val="left"/>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left"/>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150</w:t>
            </w:r>
          </w:p>
        </w:tc>
        <w:tc>
          <w:tcPr>
            <w:tcW w:w="1045" w:type="dxa"/>
            <w:tcBorders>
              <w:left w:val="single" w:sz="4" w:space="0" w:color="000000"/>
            </w:tcBorders>
          </w:tcPr>
          <w:p>
            <w:pPr>
              <w:pStyle w:val="Normal"/>
              <w:widowControl/>
              <w:suppressAutoHyphens w:val="true"/>
              <w:spacing w:lineRule="auto" w:line="240" w:before="120" w:after="0"/>
              <w:ind w:left="360"/>
              <w:jc w:val="left"/>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left"/>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w:t>
            </w:r>
          </w:p>
        </w:tc>
        <w:tc>
          <w:tcPr>
            <w:tcW w:w="1495" w:type="dxa"/>
            <w:tcBorders>
              <w:left w:val="single" w:sz="4" w:space="0" w:color="000000"/>
            </w:tcBorders>
          </w:tcPr>
          <w:p>
            <w:pPr>
              <w:pStyle w:val="Normal"/>
              <w:widowControl/>
              <w:suppressAutoHyphens w:val="true"/>
              <w:spacing w:lineRule="auto" w:line="240" w:before="120" w:after="0"/>
              <w:ind w:left="360"/>
              <w:jc w:val="center"/>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center"/>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w:t>
            </w:r>
          </w:p>
        </w:tc>
        <w:tc>
          <w:tcPr>
            <w:tcW w:w="1522" w:type="dxa"/>
            <w:tcBorders>
              <w:left w:val="single" w:sz="4" w:space="0" w:color="000000"/>
            </w:tcBorders>
          </w:tcPr>
          <w:p>
            <w:pPr>
              <w:pStyle w:val="Normal"/>
              <w:widowControl/>
              <w:suppressAutoHyphens w:val="true"/>
              <w:spacing w:lineRule="auto" w:line="240" w:before="120" w:after="0"/>
              <w:ind w:left="360"/>
              <w:jc w:val="center"/>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center"/>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w:t>
            </w:r>
          </w:p>
        </w:tc>
        <w:tc>
          <w:tcPr>
            <w:tcW w:w="988" w:type="dxa"/>
            <w:tcBorders>
              <w:left w:val="single" w:sz="4" w:space="0" w:color="000000"/>
            </w:tcBorders>
          </w:tcPr>
          <w:p>
            <w:pPr>
              <w:pStyle w:val="Normal"/>
              <w:widowControl/>
              <w:suppressAutoHyphens w:val="true"/>
              <w:spacing w:lineRule="auto" w:line="240" w:before="120" w:after="0"/>
              <w:ind w:left="360"/>
              <w:jc w:val="center"/>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left"/>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w:t>
            </w:r>
          </w:p>
        </w:tc>
        <w:tc>
          <w:tcPr>
            <w:tcW w:w="1684" w:type="dxa"/>
            <w:tcBorders>
              <w:left w:val="single" w:sz="4" w:space="0" w:color="000000"/>
            </w:tcBorders>
          </w:tcPr>
          <w:p>
            <w:pPr>
              <w:pStyle w:val="Normal"/>
              <w:widowControl/>
              <w:suppressAutoHyphens w:val="true"/>
              <w:spacing w:lineRule="auto" w:line="240" w:before="120" w:after="0"/>
              <w:ind w:left="360"/>
              <w:jc w:val="center"/>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center"/>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w:t>
            </w:r>
          </w:p>
        </w:tc>
        <w:tc>
          <w:tcPr>
            <w:tcW w:w="1670" w:type="dxa"/>
            <w:tcBorders>
              <w:left w:val="single" w:sz="4" w:space="0" w:color="000000"/>
              <w:right w:val="single" w:sz="4" w:space="0" w:color="000000"/>
            </w:tcBorders>
          </w:tcPr>
          <w:p>
            <w:pPr>
              <w:pStyle w:val="Normal"/>
              <w:widowControl/>
              <w:suppressAutoHyphens w:val="true"/>
              <w:spacing w:lineRule="auto" w:line="240" w:before="120" w:after="0"/>
              <w:ind w:left="360"/>
              <w:jc w:val="left"/>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jc w:val="center"/>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Нема улица унутар насеља</w:t>
            </w:r>
          </w:p>
        </w:tc>
      </w:tr>
      <w:tr>
        <w:trPr>
          <w:trHeight w:val="1572" w:hRule="atLeast"/>
        </w:trPr>
        <w:tc>
          <w:tcPr>
            <w:tcW w:w="1309" w:type="dxa"/>
            <w:cnfStyle w:val="001000000000" w:firstRow="0" w:lastRow="0" w:firstColumn="1" w:lastColumn="0" w:oddVBand="0" w:evenVBand="0" w:oddHBand="0" w:evenHBand="0" w:firstRowFirstColumn="0" w:firstRowLastColumn="0" w:lastRowFirstColumn="0" w:lastRowLastColumn="0"/>
            <w:tcBorders>
              <w:top w:val="nil"/>
              <w:bottom w:val="nil"/>
              <w:right w:val="single" w:sz="4" w:space="0" w:color="000000"/>
            </w:tcBorders>
            <w:shd w:color="auto" w:fill="E7DDDD" w:themeFill="accent6" w:themeFillTint="33" w:val="clear"/>
          </w:tcPr>
          <w:p>
            <w:pPr>
              <w:pStyle w:val="Normal"/>
              <w:widowControl/>
              <w:suppressAutoHyphens w:val="true"/>
              <w:spacing w:lineRule="auto" w:line="240" w:before="120" w:after="0"/>
              <w:jc w:val="center"/>
              <w:rPr>
                <w:rFonts w:ascii="Cambria" w:hAnsi="Cambria" w:cs="Arial"/>
                <w:bCs w:val="false"/>
                <w:sz w:val="20"/>
                <w:szCs w:val="20"/>
              </w:rPr>
            </w:pPr>
            <w:r>
              <w:rPr>
                <w:rFonts w:eastAsia="Times New Roman" w:cs="Arial" w:ascii="Cambria" w:hAnsi="Cambria"/>
                <w:b/>
                <w:bCs w:val="false"/>
                <w:kern w:val="0"/>
                <w:sz w:val="20"/>
                <w:szCs w:val="20"/>
                <w:lang w:eastAsia="en-US" w:bidi="ar-SA"/>
              </w:rPr>
            </w:r>
          </w:p>
          <w:p>
            <w:pPr>
              <w:pStyle w:val="Normal"/>
              <w:widowControl/>
              <w:suppressAutoHyphens w:val="true"/>
              <w:spacing w:lineRule="auto" w:line="240" w:before="120" w:after="0"/>
              <w:jc w:val="center"/>
              <w:rPr>
                <w:rFonts w:ascii="Cambria" w:hAnsi="Cambria" w:cs="Arial"/>
                <w:bCs w:val="false"/>
                <w:sz w:val="20"/>
                <w:szCs w:val="20"/>
              </w:rPr>
            </w:pPr>
            <w:r>
              <w:rPr>
                <w:rFonts w:eastAsia="Times New Roman" w:cs="Arial" w:ascii="Cambria" w:hAnsi="Cambria"/>
                <w:b/>
                <w:bCs w:val="false"/>
                <w:kern w:val="2"/>
                <w:sz w:val="20"/>
                <w:szCs w:val="20"/>
                <w:lang w:eastAsia="en-US" w:bidi="ar-SA"/>
              </w:rPr>
              <w:t>ШЉИВИК</w:t>
            </w:r>
          </w:p>
        </w:tc>
        <w:tc>
          <w:tcPr>
            <w:tcW w:w="1254" w:type="dxa"/>
            <w:tcBorders>
              <w:top w:val="nil"/>
              <w:left w:val="single" w:sz="4" w:space="0" w:color="000000"/>
              <w:bottom w:val="nil"/>
            </w:tcBorders>
          </w:tcPr>
          <w:p>
            <w:pPr>
              <w:pStyle w:val="Normal"/>
              <w:widowControl/>
              <w:suppressAutoHyphens w:val="true"/>
              <w:spacing w:lineRule="auto" w:line="240" w:before="120" w:after="0"/>
              <w:ind w:left="360"/>
              <w:jc w:val="left"/>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left"/>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200</w:t>
            </w:r>
          </w:p>
        </w:tc>
        <w:tc>
          <w:tcPr>
            <w:tcW w:w="1045" w:type="dxa"/>
            <w:tcBorders>
              <w:top w:val="nil"/>
              <w:left w:val="single" w:sz="4" w:space="0" w:color="000000"/>
              <w:bottom w:val="nil"/>
            </w:tcBorders>
          </w:tcPr>
          <w:p>
            <w:pPr>
              <w:pStyle w:val="Normal"/>
              <w:widowControl/>
              <w:suppressAutoHyphens w:val="true"/>
              <w:spacing w:lineRule="auto" w:line="240" w:before="120" w:after="0"/>
              <w:ind w:left="360"/>
              <w:jc w:val="left"/>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left"/>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w:t>
            </w:r>
          </w:p>
        </w:tc>
        <w:tc>
          <w:tcPr>
            <w:tcW w:w="1495" w:type="dxa"/>
            <w:tcBorders>
              <w:top w:val="nil"/>
              <w:left w:val="single" w:sz="4" w:space="0" w:color="000000"/>
              <w:bottom w:val="nil"/>
            </w:tcBorders>
          </w:tcPr>
          <w:p>
            <w:pPr>
              <w:pStyle w:val="Normal"/>
              <w:widowControl/>
              <w:suppressAutoHyphens w:val="true"/>
              <w:spacing w:lineRule="auto" w:line="240" w:before="120" w:after="0"/>
              <w:ind w:left="360"/>
              <w:jc w:val="center"/>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center"/>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w:t>
            </w:r>
          </w:p>
        </w:tc>
        <w:tc>
          <w:tcPr>
            <w:tcW w:w="1522" w:type="dxa"/>
            <w:tcBorders>
              <w:top w:val="nil"/>
              <w:left w:val="single" w:sz="4" w:space="0" w:color="000000"/>
              <w:bottom w:val="nil"/>
            </w:tcBorders>
          </w:tcPr>
          <w:p>
            <w:pPr>
              <w:pStyle w:val="Normal"/>
              <w:widowControl/>
              <w:suppressAutoHyphens w:val="true"/>
              <w:spacing w:lineRule="auto" w:line="240" w:before="120" w:after="0"/>
              <w:ind w:left="360"/>
              <w:jc w:val="center"/>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center"/>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w:t>
            </w:r>
          </w:p>
        </w:tc>
        <w:tc>
          <w:tcPr>
            <w:tcW w:w="988" w:type="dxa"/>
            <w:tcBorders>
              <w:top w:val="nil"/>
              <w:left w:val="single" w:sz="4" w:space="0" w:color="000000"/>
              <w:bottom w:val="nil"/>
            </w:tcBorders>
          </w:tcPr>
          <w:p>
            <w:pPr>
              <w:pStyle w:val="Normal"/>
              <w:widowControl/>
              <w:suppressAutoHyphens w:val="true"/>
              <w:spacing w:lineRule="auto" w:line="240" w:before="120" w:after="0"/>
              <w:ind w:left="360"/>
              <w:jc w:val="center"/>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left"/>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w:t>
            </w:r>
          </w:p>
        </w:tc>
        <w:tc>
          <w:tcPr>
            <w:tcW w:w="1684" w:type="dxa"/>
            <w:tcBorders>
              <w:top w:val="nil"/>
              <w:left w:val="single" w:sz="4" w:space="0" w:color="000000"/>
              <w:bottom w:val="nil"/>
            </w:tcBorders>
          </w:tcPr>
          <w:p>
            <w:pPr>
              <w:pStyle w:val="Normal"/>
              <w:widowControl/>
              <w:suppressAutoHyphens w:val="true"/>
              <w:spacing w:lineRule="auto" w:line="240" w:before="120" w:after="0"/>
              <w:ind w:left="360"/>
              <w:jc w:val="center"/>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center"/>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w:t>
            </w:r>
          </w:p>
        </w:tc>
        <w:tc>
          <w:tcPr>
            <w:tcW w:w="1670" w:type="dxa"/>
            <w:tcBorders>
              <w:top w:val="nil"/>
              <w:left w:val="single" w:sz="4" w:space="0" w:color="000000"/>
              <w:bottom w:val="nil"/>
              <w:right w:val="single" w:sz="4" w:space="0" w:color="000000"/>
            </w:tcBorders>
          </w:tcPr>
          <w:p>
            <w:pPr>
              <w:pStyle w:val="Normal"/>
              <w:widowControl/>
              <w:suppressAutoHyphens w:val="true"/>
              <w:spacing w:lineRule="auto" w:line="240" w:before="120" w:after="0"/>
              <w:ind w:left="360"/>
              <w:jc w:val="left"/>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left"/>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 xml:space="preserve">      √</w:t>
            </w:r>
          </w:p>
        </w:tc>
      </w:tr>
      <w:tr>
        <w:trPr>
          <w:trHeight w:val="1572" w:hRule="atLeast"/>
          <w:cnfStyle w:val="000000100000" w:firstRow="0" w:lastRow="0" w:firstColumn="0" w:lastColumn="0" w:oddVBand="0" w:evenVBand="0" w:oddHBand="1" w:evenHBand="0" w:firstRowFirstColumn="0" w:firstRowLastColumn="0" w:lastRowFirstColumn="0" w:lastRowLastColumn="0"/>
        </w:trPr>
        <w:tc>
          <w:tcPr>
            <w:tcW w:w="1309" w:type="dxa"/>
            <w:cnfStyle w:val="001000000000" w:firstRow="0" w:lastRow="0" w:firstColumn="1" w:lastColumn="0" w:oddVBand="0" w:evenVBand="0" w:oddHBand="0" w:evenHBand="0" w:firstRowFirstColumn="0" w:firstRowLastColumn="0" w:lastRowFirstColumn="0" w:lastRowLastColumn="0"/>
            <w:tcBorders>
              <w:right w:val="single" w:sz="4" w:space="0" w:color="000000"/>
            </w:tcBorders>
            <w:shd w:color="auto" w:fill="E7DDDD" w:themeFill="accent6" w:themeFillTint="33" w:val="clear"/>
          </w:tcPr>
          <w:p>
            <w:pPr>
              <w:pStyle w:val="Normal"/>
              <w:widowControl/>
              <w:suppressAutoHyphens w:val="true"/>
              <w:spacing w:lineRule="auto" w:line="240" w:before="120" w:after="0"/>
              <w:jc w:val="center"/>
              <w:rPr>
                <w:rFonts w:ascii="Cambria" w:hAnsi="Cambria" w:cs="Arial"/>
                <w:bCs w:val="false"/>
                <w:sz w:val="20"/>
                <w:szCs w:val="20"/>
              </w:rPr>
            </w:pPr>
            <w:r>
              <w:rPr>
                <w:rFonts w:eastAsia="Times New Roman" w:cs="Arial" w:ascii="Cambria" w:hAnsi="Cambria"/>
                <w:b/>
                <w:bCs w:val="false"/>
                <w:kern w:val="0"/>
                <w:sz w:val="20"/>
                <w:szCs w:val="20"/>
                <w:lang w:eastAsia="en-US" w:bidi="ar-SA"/>
              </w:rPr>
            </w:r>
          </w:p>
          <w:p>
            <w:pPr>
              <w:pStyle w:val="Normal"/>
              <w:widowControl/>
              <w:suppressAutoHyphens w:val="true"/>
              <w:spacing w:lineRule="auto" w:line="240" w:before="120" w:after="0"/>
              <w:jc w:val="center"/>
              <w:rPr>
                <w:rFonts w:ascii="Cambria" w:hAnsi="Cambria" w:cs="Arial"/>
                <w:bCs w:val="false"/>
                <w:sz w:val="20"/>
                <w:szCs w:val="20"/>
              </w:rPr>
            </w:pPr>
            <w:r>
              <w:rPr>
                <w:rFonts w:eastAsia="Times New Roman" w:cs="Arial" w:ascii="Cambria" w:hAnsi="Cambria"/>
                <w:b/>
                <w:bCs w:val="false"/>
                <w:kern w:val="2"/>
                <w:sz w:val="20"/>
                <w:szCs w:val="20"/>
                <w:lang w:eastAsia="en-US" w:bidi="ar-SA"/>
              </w:rPr>
              <w:t>ФИЛИЈАЛА</w:t>
            </w:r>
          </w:p>
        </w:tc>
        <w:tc>
          <w:tcPr>
            <w:tcW w:w="1254" w:type="dxa"/>
            <w:tcBorders>
              <w:left w:val="single" w:sz="4" w:space="0" w:color="000000"/>
            </w:tcBorders>
          </w:tcPr>
          <w:p>
            <w:pPr>
              <w:pStyle w:val="Normal"/>
              <w:widowControl/>
              <w:suppressAutoHyphens w:val="true"/>
              <w:spacing w:lineRule="auto" w:line="240" w:before="120" w:after="0"/>
              <w:ind w:left="360"/>
              <w:jc w:val="left"/>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left"/>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15</w:t>
            </w:r>
          </w:p>
        </w:tc>
        <w:tc>
          <w:tcPr>
            <w:tcW w:w="1045" w:type="dxa"/>
            <w:tcBorders>
              <w:left w:val="single" w:sz="4" w:space="0" w:color="000000"/>
            </w:tcBorders>
          </w:tcPr>
          <w:p>
            <w:pPr>
              <w:pStyle w:val="Normal"/>
              <w:widowControl/>
              <w:suppressAutoHyphens w:val="true"/>
              <w:spacing w:lineRule="auto" w:line="240" w:before="120" w:after="0"/>
              <w:ind w:left="360"/>
              <w:jc w:val="left"/>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left"/>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w:t>
            </w:r>
          </w:p>
        </w:tc>
        <w:tc>
          <w:tcPr>
            <w:tcW w:w="1495" w:type="dxa"/>
            <w:tcBorders>
              <w:left w:val="single" w:sz="4" w:space="0" w:color="000000"/>
            </w:tcBorders>
          </w:tcPr>
          <w:p>
            <w:pPr>
              <w:pStyle w:val="Normal"/>
              <w:widowControl/>
              <w:suppressAutoHyphens w:val="true"/>
              <w:spacing w:lineRule="auto" w:line="240" w:before="120" w:after="0"/>
              <w:jc w:val="left"/>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jc w:val="center"/>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Делимично, нема секундарних водова</w:t>
            </w:r>
          </w:p>
        </w:tc>
        <w:tc>
          <w:tcPr>
            <w:tcW w:w="1522" w:type="dxa"/>
            <w:tcBorders>
              <w:left w:val="single" w:sz="4" w:space="0" w:color="000000"/>
            </w:tcBorders>
          </w:tcPr>
          <w:p>
            <w:pPr>
              <w:pStyle w:val="Normal"/>
              <w:widowControl/>
              <w:suppressAutoHyphens w:val="true"/>
              <w:spacing w:lineRule="auto" w:line="240" w:before="120" w:after="0"/>
              <w:ind w:left="360"/>
              <w:jc w:val="center"/>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center"/>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w:t>
            </w:r>
          </w:p>
        </w:tc>
        <w:tc>
          <w:tcPr>
            <w:tcW w:w="988" w:type="dxa"/>
            <w:tcBorders>
              <w:left w:val="single" w:sz="4" w:space="0" w:color="000000"/>
            </w:tcBorders>
          </w:tcPr>
          <w:p>
            <w:pPr>
              <w:pStyle w:val="Normal"/>
              <w:widowControl/>
              <w:suppressAutoHyphens w:val="true"/>
              <w:spacing w:lineRule="auto" w:line="240" w:before="120" w:after="0"/>
              <w:ind w:left="360"/>
              <w:jc w:val="center"/>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left"/>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w:t>
            </w:r>
          </w:p>
        </w:tc>
        <w:tc>
          <w:tcPr>
            <w:tcW w:w="1684" w:type="dxa"/>
            <w:tcBorders>
              <w:left w:val="single" w:sz="4" w:space="0" w:color="000000"/>
            </w:tcBorders>
          </w:tcPr>
          <w:p>
            <w:pPr>
              <w:pStyle w:val="Normal"/>
              <w:widowControl/>
              <w:suppressAutoHyphens w:val="true"/>
              <w:spacing w:lineRule="auto" w:line="240" w:before="120" w:after="0"/>
              <w:ind w:left="360"/>
              <w:jc w:val="center"/>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center"/>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w:t>
            </w:r>
          </w:p>
        </w:tc>
        <w:tc>
          <w:tcPr>
            <w:tcW w:w="1670" w:type="dxa"/>
            <w:tcBorders>
              <w:left w:val="single" w:sz="4" w:space="0" w:color="000000"/>
              <w:right w:val="single" w:sz="4" w:space="0" w:color="000000"/>
            </w:tcBorders>
          </w:tcPr>
          <w:p>
            <w:pPr>
              <w:pStyle w:val="Normal"/>
              <w:widowControl/>
              <w:suppressAutoHyphens w:val="true"/>
              <w:spacing w:lineRule="auto" w:line="240" w:before="120" w:after="0"/>
              <w:ind w:left="360"/>
              <w:jc w:val="left"/>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left"/>
              <w:cnfStyle w:val="000000100000" w:firstRow="0" w:lastRow="0" w:firstColumn="0" w:lastColumn="0" w:oddVBand="0" w:evenVBand="0" w:oddHBand="1"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 xml:space="preserve">    </w:t>
            </w:r>
            <w:r>
              <w:rPr>
                <w:rFonts w:eastAsia="Times New Roman" w:cs="Arial" w:ascii="Cambria" w:hAnsi="Cambria"/>
                <w:bCs/>
                <w:kern w:val="2"/>
                <w:sz w:val="20"/>
                <w:szCs w:val="20"/>
                <w:lang w:eastAsia="en-US" w:bidi="ar-SA"/>
              </w:rPr>
              <w:t>НЕ</w:t>
            </w:r>
          </w:p>
        </w:tc>
      </w:tr>
      <w:tr>
        <w:trPr>
          <w:trHeight w:val="1572" w:hRule="atLeast"/>
        </w:trPr>
        <w:tc>
          <w:tcPr>
            <w:tcW w:w="1309" w:type="dxa"/>
            <w:cnfStyle w:val="001000000000" w:firstRow="0" w:lastRow="0" w:firstColumn="1" w:lastColumn="0" w:oddVBand="0" w:evenVBand="0" w:oddHBand="0" w:evenHBand="0" w:firstRowFirstColumn="0" w:firstRowLastColumn="0" w:lastRowFirstColumn="0" w:lastRowLastColumn="0"/>
            <w:tcBorders>
              <w:top w:val="nil"/>
              <w:right w:val="single" w:sz="4" w:space="0" w:color="000000"/>
            </w:tcBorders>
            <w:shd w:color="auto" w:fill="E7DDDD" w:themeFill="accent6" w:themeFillTint="33" w:val="clear"/>
          </w:tcPr>
          <w:p>
            <w:pPr>
              <w:pStyle w:val="Normal"/>
              <w:widowControl/>
              <w:suppressAutoHyphens w:val="true"/>
              <w:spacing w:lineRule="auto" w:line="240" w:before="120" w:after="0"/>
              <w:jc w:val="center"/>
              <w:rPr>
                <w:rFonts w:ascii="Cambria" w:hAnsi="Cambria" w:cs="Arial"/>
                <w:bCs w:val="false"/>
                <w:sz w:val="20"/>
                <w:szCs w:val="20"/>
              </w:rPr>
            </w:pPr>
            <w:r>
              <w:rPr>
                <w:rFonts w:eastAsia="Times New Roman" w:cs="Arial" w:ascii="Cambria" w:hAnsi="Cambria"/>
                <w:b/>
                <w:bCs w:val="false"/>
                <w:kern w:val="0"/>
                <w:sz w:val="20"/>
                <w:szCs w:val="20"/>
                <w:lang w:eastAsia="en-US" w:bidi="ar-SA"/>
              </w:rPr>
            </w:r>
          </w:p>
          <w:p>
            <w:pPr>
              <w:pStyle w:val="Normal"/>
              <w:widowControl/>
              <w:suppressAutoHyphens w:val="true"/>
              <w:spacing w:lineRule="auto" w:line="240" w:before="120" w:after="0"/>
              <w:jc w:val="center"/>
              <w:rPr>
                <w:rFonts w:ascii="Cambria" w:hAnsi="Cambria" w:cs="Arial"/>
                <w:bCs w:val="false"/>
                <w:sz w:val="20"/>
                <w:szCs w:val="20"/>
              </w:rPr>
            </w:pPr>
            <w:r>
              <w:rPr>
                <w:rFonts w:eastAsia="Times New Roman" w:cs="Arial" w:ascii="Cambria" w:hAnsi="Cambria"/>
                <w:b/>
                <w:bCs w:val="false"/>
                <w:kern w:val="2"/>
                <w:sz w:val="20"/>
                <w:szCs w:val="20"/>
                <w:lang w:eastAsia="en-US" w:bidi="ar-SA"/>
              </w:rPr>
              <w:t>СУСЕК</w:t>
            </w:r>
          </w:p>
        </w:tc>
        <w:tc>
          <w:tcPr>
            <w:tcW w:w="1254" w:type="dxa"/>
            <w:tcBorders>
              <w:top w:val="nil"/>
              <w:left w:val="single" w:sz="4" w:space="0" w:color="000000"/>
            </w:tcBorders>
          </w:tcPr>
          <w:p>
            <w:pPr>
              <w:pStyle w:val="Normal"/>
              <w:widowControl/>
              <w:suppressAutoHyphens w:val="true"/>
              <w:spacing w:lineRule="auto" w:line="240" w:before="120" w:after="0"/>
              <w:ind w:left="360"/>
              <w:jc w:val="left"/>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left"/>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15</w:t>
            </w:r>
          </w:p>
        </w:tc>
        <w:tc>
          <w:tcPr>
            <w:tcW w:w="1045" w:type="dxa"/>
            <w:tcBorders>
              <w:top w:val="nil"/>
              <w:left w:val="single" w:sz="4" w:space="0" w:color="000000"/>
            </w:tcBorders>
          </w:tcPr>
          <w:p>
            <w:pPr>
              <w:pStyle w:val="Normal"/>
              <w:widowControl/>
              <w:suppressAutoHyphens w:val="true"/>
              <w:spacing w:lineRule="auto" w:line="240" w:before="120" w:after="0"/>
              <w:ind w:left="360"/>
              <w:jc w:val="left"/>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left"/>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w:t>
            </w:r>
          </w:p>
        </w:tc>
        <w:tc>
          <w:tcPr>
            <w:tcW w:w="1495" w:type="dxa"/>
            <w:tcBorders>
              <w:top w:val="nil"/>
              <w:left w:val="single" w:sz="4" w:space="0" w:color="000000"/>
            </w:tcBorders>
          </w:tcPr>
          <w:p>
            <w:pPr>
              <w:pStyle w:val="Normal"/>
              <w:widowControl/>
              <w:suppressAutoHyphens w:val="true"/>
              <w:spacing w:lineRule="auto" w:line="240" w:before="120" w:after="0"/>
              <w:ind w:left="360"/>
              <w:jc w:val="left"/>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left"/>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 xml:space="preserve">   </w:t>
            </w:r>
            <w:r>
              <w:rPr>
                <w:rFonts w:eastAsia="Times New Roman" w:cs="Arial" w:ascii="Cambria" w:hAnsi="Cambria"/>
                <w:bCs/>
                <w:kern w:val="2"/>
                <w:sz w:val="20"/>
                <w:szCs w:val="20"/>
                <w:lang w:eastAsia="en-US" w:bidi="ar-SA"/>
              </w:rPr>
              <w:t>НЕ</w:t>
            </w:r>
          </w:p>
        </w:tc>
        <w:tc>
          <w:tcPr>
            <w:tcW w:w="1522" w:type="dxa"/>
            <w:tcBorders>
              <w:top w:val="nil"/>
              <w:left w:val="single" w:sz="4" w:space="0" w:color="000000"/>
            </w:tcBorders>
          </w:tcPr>
          <w:p>
            <w:pPr>
              <w:pStyle w:val="Normal"/>
              <w:widowControl/>
              <w:suppressAutoHyphens w:val="true"/>
              <w:spacing w:lineRule="auto" w:line="240" w:before="120" w:after="0"/>
              <w:ind w:left="360"/>
              <w:jc w:val="center"/>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center"/>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w:t>
            </w:r>
          </w:p>
        </w:tc>
        <w:tc>
          <w:tcPr>
            <w:tcW w:w="988" w:type="dxa"/>
            <w:tcBorders>
              <w:top w:val="nil"/>
              <w:left w:val="single" w:sz="4" w:space="0" w:color="000000"/>
            </w:tcBorders>
          </w:tcPr>
          <w:p>
            <w:pPr>
              <w:pStyle w:val="Normal"/>
              <w:widowControl/>
              <w:suppressAutoHyphens w:val="true"/>
              <w:spacing w:lineRule="auto" w:line="240" w:before="120" w:after="0"/>
              <w:ind w:left="360"/>
              <w:jc w:val="center"/>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left"/>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w:t>
            </w:r>
          </w:p>
        </w:tc>
        <w:tc>
          <w:tcPr>
            <w:tcW w:w="1684" w:type="dxa"/>
            <w:tcBorders>
              <w:top w:val="nil"/>
              <w:left w:val="single" w:sz="4" w:space="0" w:color="000000"/>
            </w:tcBorders>
          </w:tcPr>
          <w:p>
            <w:pPr>
              <w:pStyle w:val="Normal"/>
              <w:widowControl/>
              <w:suppressAutoHyphens w:val="true"/>
              <w:spacing w:lineRule="auto" w:line="240" w:before="120" w:after="0"/>
              <w:ind w:left="360"/>
              <w:jc w:val="center"/>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ind w:left="360"/>
              <w:jc w:val="center"/>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w:t>
            </w:r>
          </w:p>
        </w:tc>
        <w:tc>
          <w:tcPr>
            <w:tcW w:w="1670" w:type="dxa"/>
            <w:tcBorders>
              <w:top w:val="nil"/>
              <w:left w:val="single" w:sz="4" w:space="0" w:color="000000"/>
              <w:right w:val="single" w:sz="4" w:space="0" w:color="000000"/>
            </w:tcBorders>
          </w:tcPr>
          <w:p>
            <w:pPr>
              <w:pStyle w:val="Normal"/>
              <w:widowControl/>
              <w:suppressAutoHyphens w:val="true"/>
              <w:spacing w:lineRule="auto" w:line="240" w:before="120" w:after="0"/>
              <w:ind w:left="360"/>
              <w:jc w:val="center"/>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0"/>
                <w:sz w:val="20"/>
                <w:szCs w:val="20"/>
                <w:lang w:eastAsia="en-US" w:bidi="ar-SA"/>
              </w:rPr>
            </w:r>
          </w:p>
          <w:p>
            <w:pPr>
              <w:pStyle w:val="Normal"/>
              <w:widowControl/>
              <w:suppressAutoHyphens w:val="true"/>
              <w:spacing w:lineRule="auto" w:line="240" w:before="120" w:after="0"/>
              <w:jc w:val="center"/>
              <w:cnfStyle w:val="000000000000" w:firstRow="0" w:lastRow="0" w:firstColumn="0" w:lastColumn="0" w:oddVBand="0" w:evenVBand="0" w:oddHBand="0" w:evenHBand="0" w:firstRowFirstColumn="0" w:firstRowLastColumn="0" w:lastRowFirstColumn="0" w:lastRowLastColumn="0"/>
              <w:rPr>
                <w:rFonts w:ascii="Cambria" w:hAnsi="Cambria" w:cs="Arial"/>
                <w:bCs/>
                <w:sz w:val="20"/>
                <w:szCs w:val="20"/>
              </w:rPr>
            </w:pPr>
            <w:r>
              <w:rPr>
                <w:rFonts w:eastAsia="Times New Roman" w:cs="Arial" w:ascii="Cambria" w:hAnsi="Cambria"/>
                <w:bCs/>
                <w:kern w:val="2"/>
                <w:sz w:val="20"/>
                <w:szCs w:val="20"/>
                <w:lang w:eastAsia="en-US" w:bidi="ar-SA"/>
              </w:rPr>
              <w:t>Нема улица унутар насеља</w:t>
            </w:r>
          </w:p>
        </w:tc>
      </w:tr>
    </w:tbl>
    <w:p>
      <w:pPr>
        <w:pStyle w:val="Normal"/>
        <w:spacing w:lineRule="auto" w:line="240" w:before="0" w:after="200"/>
        <w:jc w:val="both"/>
        <w:rPr>
          <w:rFonts w:ascii="Cambria" w:hAnsi="Cambria"/>
          <w:i/>
          <w:i/>
          <w:iCs/>
          <w:sz w:val="22"/>
          <w:szCs w:val="22"/>
        </w:rPr>
      </w:pPr>
      <w:r>
        <w:rPr>
          <w:rFonts w:ascii="Cambria" w:hAnsi="Cambria"/>
          <w:i/>
          <w:iCs/>
          <w:sz w:val="22"/>
          <w:szCs w:val="22"/>
        </w:rPr>
        <w:t>Извор: ЛАП-а за социјално укључивање Рома и Ромкиња у области становања у општини Беочин за период 2025 – 2027.</w:t>
      </w:r>
    </w:p>
    <w:p>
      <w:pPr>
        <w:pStyle w:val="Normal"/>
        <w:spacing w:lineRule="auto" w:line="240" w:before="0" w:after="200"/>
        <w:jc w:val="both"/>
        <w:rPr>
          <w:rFonts w:ascii="Cambria" w:hAnsi="Cambria"/>
        </w:rPr>
      </w:pPr>
      <w:r>
        <w:rPr>
          <w:rFonts w:ascii="Cambria" w:hAnsi="Cambria"/>
        </w:rPr>
      </w:r>
    </w:p>
    <w:p>
      <w:pPr>
        <w:pStyle w:val="Normal"/>
        <w:shd w:val="clear" w:color="auto" w:fill="D3CDCE" w:themeFill="accent5" w:themeFillTint="66"/>
        <w:spacing w:lineRule="auto" w:line="240" w:before="0" w:after="200"/>
        <w:jc w:val="center"/>
        <w:rPr>
          <w:rFonts w:ascii="Cambria" w:hAnsi="Cambria"/>
          <w:b/>
          <w:bCs/>
          <w:color w:themeColor="accent5" w:themeShade="80" w:val="494142"/>
        </w:rPr>
      </w:pPr>
      <w:r>
        <w:rPr>
          <w:rFonts w:ascii="Cambria" w:hAnsi="Cambria"/>
          <w:b/>
          <w:bCs/>
          <w:color w:themeColor="accent5" w:themeShade="80" w:val="494142"/>
        </w:rPr>
        <w:t>Насеље КОЛОНИЈЕ</w:t>
      </w:r>
    </w:p>
    <w:p>
      <w:pPr>
        <w:pStyle w:val="Normal"/>
        <w:spacing w:lineRule="auto" w:line="240" w:before="0" w:after="200"/>
        <w:jc w:val="both"/>
        <w:rPr>
          <w:rFonts w:ascii="Cambria" w:hAnsi="Cambria"/>
        </w:rPr>
      </w:pPr>
      <w:r>
        <w:rPr>
          <w:rFonts w:ascii="Cambria" w:hAnsi="Cambria"/>
        </w:rPr>
        <w:t xml:space="preserve">         </w:t>
      </w:r>
      <w:r>
        <w:rPr>
          <w:rFonts w:ascii="Cambria" w:hAnsi="Cambria"/>
        </w:rPr>
        <w:t>Ово ромско насеље обухвата улице Цементашка, Стевана Петровића Брила, Милоша Обилића и Омладинска у насељеном месту Беочин. Већина објекта у овом насељу грађена је почетком XX века као део радничких колонија некадашње фабрике цемента у Беочину. Објекти су изграђени као објекти колективног становања са посебним етажним јединицама, али су станари нелегално надограђивали постојеће објекте сходно својим потребама. Првобитни објекти су старог типа градње, зидани у масивном систему са таваницама и кровном конструкцијом, док су новије доградње грађене углавном скелетним системом. С обзиром на то да су све доградње изграђене нелегално и без пројектне документације, не може се говорити о сигурности и стабилности ових објеката. Сви нелегални делови стамбених објекта су изграђени на земљишту у јавној својини општине Беочин, а неки чак и на површинама јавне намене. Због нерешених имовинско правних односа није било могуће спровести поступак озакоњења ових објеката. Општина Беочин је у претходном периоду започела поступак израде пројекта препарцелације сходно изведеним објектима на терену, којим би се одвојило земљиште за редовну употребу објеката и власницима нелегално изграђених објекта дала могућност откупа, а самим тим и омогућио даљи поступак озакоњења.</w:t>
      </w:r>
    </w:p>
    <w:p>
      <w:pPr>
        <w:pStyle w:val="Normal"/>
        <w:spacing w:lineRule="auto" w:line="240" w:before="0" w:after="200"/>
        <w:jc w:val="both"/>
        <w:rPr>
          <w:rFonts w:ascii="Cambria" w:hAnsi="Cambria"/>
        </w:rPr>
      </w:pPr>
      <w:r>
        <w:rPr>
          <w:rFonts w:ascii="Cambria" w:hAnsi="Cambria"/>
        </w:rPr>
        <w:t xml:space="preserve">       </w:t>
      </w:r>
      <w:r>
        <w:rPr>
          <w:rFonts w:ascii="Cambria" w:hAnsi="Cambria"/>
        </w:rPr>
        <w:t>Насеље је покривено водоводном, електро и канализационом мрежом. У оквиру насеља се редовно одвози комунални отпад, а улице су покривене јавном расветом која се редовно одржава. Све улице које воде до Колонија су асфалтиране и редовно се одржавају. Читаво насеље је покривено Планом детаљне регулације који омогућава даље унапређење комуналне инфраструктуре.</w:t>
      </w:r>
    </w:p>
    <w:p>
      <w:pPr>
        <w:pStyle w:val="Normal"/>
        <w:spacing w:lineRule="auto" w:line="240" w:before="0" w:after="200"/>
        <w:jc w:val="both"/>
        <w:rPr>
          <w:rFonts w:ascii="Cambria" w:hAnsi="Cambria"/>
        </w:rPr>
      </w:pPr>
      <w:r>
        <w:rPr>
          <w:rFonts w:ascii="Cambria" w:hAnsi="Cambria"/>
        </w:rPr>
        <w:t xml:space="preserve">       </w:t>
      </w:r>
      <w:r>
        <w:rPr>
          <w:rFonts w:ascii="Cambria" w:hAnsi="Cambria"/>
        </w:rPr>
        <w:t xml:space="preserve">У насељу Колоније постоје 2 неусловна објекта за колективно становање у којима живи укупно 40 породица и оно захтевају хитну интервенцију у погледу санације и адаптације. </w:t>
      </w:r>
      <w:bookmarkStart w:id="25" w:name="_Hlk199176629"/>
    </w:p>
    <w:p>
      <w:pPr>
        <w:pStyle w:val="Normal"/>
        <w:spacing w:lineRule="auto" w:line="240" w:before="0" w:after="200"/>
        <w:jc w:val="both"/>
        <w:rPr>
          <w:rFonts w:ascii="Cambria" w:hAnsi="Cambria"/>
        </w:rPr>
      </w:pPr>
      <w:r>
        <w:rPr>
          <w:rFonts w:ascii="Cambria" w:hAnsi="Cambria"/>
        </w:rPr>
      </w:r>
    </w:p>
    <w:p>
      <w:pPr>
        <w:pStyle w:val="Normal"/>
        <w:shd w:val="clear" w:color="auto" w:fill="D3CDCE" w:themeFill="accent5" w:themeFillTint="66"/>
        <w:spacing w:lineRule="auto" w:line="240" w:before="0" w:after="200"/>
        <w:jc w:val="center"/>
        <w:rPr>
          <w:rFonts w:ascii="Cambria" w:hAnsi="Cambria"/>
          <w:b/>
          <w:bCs/>
          <w:color w:themeColor="accent5" w:themeShade="80" w:val="494142"/>
        </w:rPr>
      </w:pPr>
      <w:r>
        <w:rPr>
          <w:rFonts w:ascii="Cambria" w:hAnsi="Cambria"/>
          <w:b/>
          <w:bCs/>
          <w:color w:themeColor="accent5" w:themeShade="80" w:val="494142"/>
        </w:rPr>
        <w:t>Насеље ШЉИВИК</w:t>
      </w:r>
      <w:bookmarkEnd w:id="25"/>
    </w:p>
    <w:p>
      <w:pPr>
        <w:pStyle w:val="Normal"/>
        <w:spacing w:lineRule="auto" w:line="240" w:before="0" w:after="200"/>
        <w:jc w:val="both"/>
        <w:rPr>
          <w:rFonts w:ascii="Cambria" w:hAnsi="Cambria"/>
        </w:rPr>
      </w:pPr>
      <w:r>
        <w:rPr>
          <w:rFonts w:ascii="Cambria" w:hAnsi="Cambria"/>
        </w:rPr>
        <w:t xml:space="preserve">       </w:t>
      </w:r>
      <w:r>
        <w:rPr>
          <w:rFonts w:ascii="Cambria" w:hAnsi="Cambria"/>
        </w:rPr>
        <w:t xml:space="preserve">На овом подручју насеља Беочин, познатом под називом Шљивик, налазе се новији стамбени објекти изграђени од чврстог материјала и грађени у скелетном систему. Земљиште на којем су изграђени објекти је у већини случајева у приватној својини лица који су власници објеката, те је њихово озакоњење могуће. Један део објеката не поседује грађевинску дозволу (10%).  </w:t>
      </w:r>
    </w:p>
    <w:p>
      <w:pPr>
        <w:pStyle w:val="Normal"/>
        <w:spacing w:lineRule="auto" w:line="240" w:before="0" w:after="200"/>
        <w:jc w:val="both"/>
        <w:rPr>
          <w:rFonts w:ascii="Cambria" w:hAnsi="Cambria"/>
        </w:rPr>
      </w:pPr>
      <w:r>
        <w:rPr>
          <w:rFonts w:ascii="Cambria" w:hAnsi="Cambria"/>
        </w:rPr>
        <w:t>У насељу постоје водоводна и канализациона мрежа. Међутим, због нелегалне доградње објеката водоводна мрежа није у задовољавајућем стању. Такође, упркос постојању канализационе мреже један део старих објеката користи септичке јаме, али општинска управа не поседује податке о стварном броју и стању ових септичких јама. У овом насељу само једна улица нема канализацију (10% насеља). У насељу је изграђена електрична мрежа, а постоји и јавна расвета и гасовод, као и редовно одношење комуналног отпада. До насеља води асфалтирана саобраћајница која је на задовољавајућем нивоу и која се одржава у складу са редовним годишњим програмом одржавања коловоза на територији општине. Једна улица у насељу није асфалтирана и једна улица има проблема са нефункционалном јавном расветом.</w:t>
      </w:r>
    </w:p>
    <w:p>
      <w:pPr>
        <w:pStyle w:val="Normal"/>
        <w:spacing w:lineRule="auto" w:line="240" w:before="0" w:after="200"/>
        <w:jc w:val="both"/>
        <w:rPr>
          <w:rFonts w:ascii="Cambria" w:hAnsi="Cambria"/>
        </w:rPr>
      </w:pPr>
      <w:r>
        <w:rPr>
          <w:rFonts w:ascii="Cambria" w:hAnsi="Cambria"/>
        </w:rPr>
        <w:t xml:space="preserve">Комплетно подручје је покривено планском документацијом и то Планом генералне регулације насеља Беочин </w:t>
      </w:r>
      <w:r>
        <w:rPr>
          <w:rFonts w:ascii="Cambria" w:hAnsi="Cambria"/>
          <w:i/>
          <w:iCs/>
        </w:rPr>
        <w:t>(„Службени лист општине Беочин“ бр. 02/2015, 07/2018, 34/2020 и 10/2024)</w:t>
      </w:r>
      <w:r>
        <w:rPr>
          <w:rFonts w:ascii="Cambria" w:hAnsi="Cambria"/>
        </w:rPr>
        <w:t xml:space="preserve"> и Планом детаљне регулације Центра 2 из 1999. године са изменама и допунама. </w:t>
      </w:r>
      <w:bookmarkStart w:id="26" w:name="_Hlk199178338"/>
    </w:p>
    <w:p>
      <w:pPr>
        <w:pStyle w:val="Normal"/>
        <w:spacing w:lineRule="auto" w:line="240" w:before="0" w:after="200"/>
        <w:jc w:val="both"/>
        <w:rPr>
          <w:rFonts w:ascii="Cambria" w:hAnsi="Cambria"/>
        </w:rPr>
      </w:pPr>
      <w:r>
        <w:rPr>
          <w:rFonts w:ascii="Cambria" w:hAnsi="Cambria"/>
        </w:rPr>
      </w:r>
    </w:p>
    <w:p>
      <w:pPr>
        <w:pStyle w:val="Normal"/>
        <w:spacing w:lineRule="auto" w:line="240" w:before="0" w:after="200"/>
        <w:jc w:val="both"/>
        <w:rPr>
          <w:rFonts w:ascii="Cambria" w:hAnsi="Cambria"/>
        </w:rPr>
      </w:pPr>
      <w:r>
        <w:rPr>
          <w:rFonts w:ascii="Cambria" w:hAnsi="Cambria"/>
        </w:rPr>
      </w:r>
    </w:p>
    <w:p>
      <w:pPr>
        <w:pStyle w:val="Normal"/>
        <w:shd w:val="clear" w:color="auto" w:fill="D3CDCE" w:themeFill="accent5" w:themeFillTint="66"/>
        <w:spacing w:lineRule="auto" w:line="240" w:before="0" w:after="200"/>
        <w:jc w:val="center"/>
        <w:rPr>
          <w:rFonts w:ascii="Cambria" w:hAnsi="Cambria"/>
          <w:b/>
          <w:bCs/>
          <w:color w:themeColor="accent5" w:themeShade="80" w:val="494142"/>
        </w:rPr>
      </w:pPr>
      <w:r>
        <w:rPr>
          <w:rFonts w:ascii="Cambria" w:hAnsi="Cambria"/>
          <w:b/>
          <w:bCs/>
          <w:color w:themeColor="accent5" w:themeShade="80" w:val="494142"/>
        </w:rPr>
        <w:t>Насеље ФИЛИЈАЛА</w:t>
      </w:r>
      <w:bookmarkEnd w:id="26"/>
    </w:p>
    <w:p>
      <w:pPr>
        <w:pStyle w:val="Normal"/>
        <w:spacing w:lineRule="auto" w:line="240" w:before="0" w:after="200"/>
        <w:jc w:val="both"/>
        <w:rPr>
          <w:rFonts w:ascii="Cambria" w:hAnsi="Cambria"/>
        </w:rPr>
      </w:pPr>
      <w:r>
        <w:rPr>
          <w:rFonts w:ascii="Cambria" w:hAnsi="Cambria"/>
        </w:rPr>
        <w:t xml:space="preserve">      </w:t>
      </w:r>
      <w:r>
        <w:rPr>
          <w:rFonts w:ascii="Cambria" w:hAnsi="Cambria"/>
        </w:rPr>
        <w:t xml:space="preserve">Филијала је трећа и најмања локација у насељу Беочину на којој живи ромско становништво (око 15 породица са 80 лица). Слично локацији Колоније, овде је такође реч о објектима за колективно становање са посебним етажним јединицама, које су станари у претходном периоду нелегално доградили. Првобитни објекти су старог типа градње, зидани у масивном систему са таваницама и кровном конструкцијом, док су доградње грађене новијим, углавном, скелетним системом. С обзиром  на то да су све доградње рађене без пројектно-техничке документације и грађевинске дозволе, не може се поуздано говорити о сигурности и стабилности ових објеката. И у овом насељу кључни проблем је озакоњење нелегално дограђених објеката, јер су они изграђени на земљишту у јавној својини, а многи и на парцелама јавне намене, те озакоњење није могуће без израде и спровођења плана препарцелације који би омогућио власницима објеката да откупе земљиште за редовну употребу објекта од општине Беочин, која је њихов власник. </w:t>
      </w:r>
    </w:p>
    <w:p>
      <w:pPr>
        <w:pStyle w:val="Normal"/>
        <w:spacing w:lineRule="auto" w:line="240" w:before="0" w:after="200"/>
        <w:jc w:val="both"/>
        <w:rPr>
          <w:rFonts w:ascii="Cambria" w:hAnsi="Cambria"/>
        </w:rPr>
      </w:pPr>
      <w:r>
        <w:rPr>
          <w:rFonts w:ascii="Cambria" w:hAnsi="Cambria"/>
        </w:rPr>
        <w:t xml:space="preserve">Ово насеље је покривено водоводном мрежом, али она није у задовољавајућем стању у читавом насељу. Иако на овој локацији постоје главни водови канализације, секундарни нису изграђени, те је насеље већински прикључено на појединачне септичке јаме. Према важећем планском документу на овом подручју је дозвољена искључиво изградња водонепропусних септичких јама, али општинска управа нема увид у стварно стање и бројност септичких јама у овом насељу. Насеље је покривено електричном мрежом и јавном расветом, као и редовним одвожењем отпада за које је задужен ЈКП „Беочин“. До насеља води асфалтирани коловоз који је у задовољавајућем стању, док унутар насеља улице углавном нису асфалтиране. И овај део насеља Беочин је покривен адекватним урбанистичким планом (План детаљне регулације) који омогућава даље унапређење и изградњу нове комуналне инфраструктуре на овој локацији. </w:t>
      </w:r>
    </w:p>
    <w:p>
      <w:pPr>
        <w:pStyle w:val="Normal"/>
        <w:spacing w:lineRule="auto" w:line="240" w:before="0" w:after="200"/>
        <w:jc w:val="both"/>
        <w:rPr>
          <w:rFonts w:ascii="Cambria" w:hAnsi="Cambria"/>
        </w:rPr>
      </w:pPr>
      <w:r>
        <w:rPr>
          <w:rFonts w:ascii="Cambria" w:hAnsi="Cambria"/>
        </w:rPr>
      </w:r>
    </w:p>
    <w:p>
      <w:pPr>
        <w:pStyle w:val="Normal"/>
        <w:shd w:val="clear" w:color="auto" w:fill="D3CDCE" w:themeFill="accent5" w:themeFillTint="66"/>
        <w:spacing w:lineRule="auto" w:line="240" w:before="0" w:after="200"/>
        <w:jc w:val="center"/>
        <w:rPr>
          <w:rFonts w:ascii="Cambria" w:hAnsi="Cambria"/>
          <w:b/>
          <w:bCs/>
          <w:color w:themeColor="accent5" w:themeShade="80" w:val="494142"/>
        </w:rPr>
      </w:pPr>
      <w:r>
        <w:rPr>
          <w:rFonts w:ascii="Cambria" w:hAnsi="Cambria"/>
          <w:b/>
          <w:bCs/>
          <w:color w:themeColor="accent5" w:themeShade="80" w:val="494142"/>
        </w:rPr>
        <w:t>Насеље СУСЕК</w:t>
      </w:r>
    </w:p>
    <w:p>
      <w:pPr>
        <w:pStyle w:val="Normal"/>
        <w:spacing w:lineRule="auto" w:line="240" w:before="0" w:after="200"/>
        <w:jc w:val="both"/>
        <w:rPr>
          <w:rFonts w:ascii="Cambria" w:hAnsi="Cambria"/>
        </w:rPr>
      </w:pPr>
      <w:r>
        <w:rPr>
          <w:rFonts w:ascii="Cambria" w:hAnsi="Cambria"/>
        </w:rPr>
        <w:t xml:space="preserve">         </w:t>
      </w:r>
      <w:r>
        <w:rPr>
          <w:rFonts w:ascii="Cambria" w:hAnsi="Cambria"/>
        </w:rPr>
        <w:t>Сусек (Рибарска улица, Николе Тесле, Фрушкогорска улица) је четврта и најмања локација на којој живи ромска популација у општини Беочин са око 15 ромских домаћинстава.  Већина објеката је легализована, док су одређени помоћни објекти који су накнадно изграђени уз главни објекат нелегални. Једна ромска породица живи у објекту који је неуслован за становање.</w:t>
      </w:r>
    </w:p>
    <w:p>
      <w:pPr>
        <w:pStyle w:val="Normal"/>
        <w:spacing w:lineRule="auto" w:line="240" w:before="0" w:after="200"/>
        <w:jc w:val="both"/>
        <w:rPr>
          <w:rFonts w:ascii="Cambria" w:hAnsi="Cambria"/>
        </w:rPr>
      </w:pPr>
      <w:r>
        <w:rPr>
          <w:rFonts w:ascii="Cambria" w:hAnsi="Cambria"/>
        </w:rPr>
        <w:t xml:space="preserve">Насеље је покривено водоводном мрежом, али канализациона мрежа не постоји. Највећи број објеката је прикључен на септичке јаме, али нема података о броју и стварном стању истих, као ни о томе да ли се оне редовно празне. Током 2023. године општина Беочин је издала грађевинску дозволу за изградњу канализационе мреже у Сусеку, а овом инвестицијом ће бити обухваћена и улице у којима живе Роми. Насеље је покривено електричном мрежом и јавном расветом, као и редовним одвожењем отпада за које је задужен ЈКП „Беочин“. До насеља води делимично асфалтирани коловоз који је у задовољавајућем стању. Ово насеље је покривено Планом генералне регулације насеља Сусек </w:t>
      </w:r>
      <w:r>
        <w:rPr>
          <w:rFonts w:ascii="Cambria" w:hAnsi="Cambria"/>
          <w:i/>
          <w:iCs/>
        </w:rPr>
        <w:t xml:space="preserve">(„Сл.лист општина Срема“ бр. 20/2004) </w:t>
      </w:r>
      <w:r>
        <w:rPr>
          <w:rFonts w:ascii="Cambria" w:hAnsi="Cambria"/>
        </w:rPr>
        <w:t>који омогућава унапређење и изградњу недостајуће инфраструктуре.</w:t>
      </w:r>
    </w:p>
    <w:p>
      <w:pPr>
        <w:pStyle w:val="Normal"/>
        <w:spacing w:lineRule="auto" w:line="240" w:before="0" w:after="200"/>
        <w:jc w:val="both"/>
        <w:rPr>
          <w:rFonts w:ascii="Cambria" w:hAnsi="Cambria"/>
        </w:rPr>
      </w:pPr>
      <w:r>
        <w:rPr>
          <w:rFonts w:ascii="Cambria" w:hAnsi="Cambria"/>
        </w:rPr>
      </w:r>
    </w:p>
    <w:p>
      <w:pPr>
        <w:pStyle w:val="Normal"/>
        <w:spacing w:lineRule="auto" w:line="240" w:before="0" w:after="200"/>
        <w:jc w:val="both"/>
        <w:rPr>
          <w:rFonts w:ascii="Cambria" w:hAnsi="Cambria"/>
        </w:rPr>
      </w:pPr>
      <w:r>
        <w:rPr>
          <w:rFonts w:ascii="Cambria" w:hAnsi="Cambria"/>
        </w:rPr>
      </w:r>
    </w:p>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t xml:space="preserve">      </w:t>
      </w:r>
      <w:r>
        <w:rPr>
          <w:rFonts w:ascii="Cambria" w:hAnsi="Cambria"/>
          <w:b/>
          <w:bCs/>
          <w:color w:themeColor="accent4" w:val="956251"/>
        </w:rPr>
        <w:t>3.5.1 Локалне политике и праксе у области становања</w:t>
      </w:r>
    </w:p>
    <w:p>
      <w:pPr>
        <w:pStyle w:val="Normal"/>
        <w:shd w:val="clear" w:color="auto" w:fill="FFFFFF" w:themeFill="background1"/>
        <w:spacing w:lineRule="auto" w:line="240" w:before="0" w:after="200"/>
        <w:jc w:val="both"/>
        <w:rPr>
          <w:rFonts w:ascii="Cambria" w:hAnsi="Cambria"/>
        </w:rPr>
      </w:pPr>
      <w:r>
        <w:rPr>
          <w:rFonts w:ascii="Cambria" w:hAnsi="Cambria"/>
        </w:rPr>
        <w:t xml:space="preserve">    </w:t>
      </w:r>
      <w:r>
        <w:rPr>
          <w:rFonts w:ascii="Cambria" w:hAnsi="Cambria"/>
          <w:b/>
          <w:bCs/>
        </w:rPr>
        <w:t xml:space="preserve">У претходном периоду стамбено је збринуто 14 ромских породица из категорије интерно-расељених лица и повратника </w:t>
      </w:r>
      <w:r>
        <w:rPr>
          <w:rFonts w:ascii="Cambria" w:hAnsi="Cambria"/>
        </w:rPr>
        <w:t xml:space="preserve">по Споразумима о реадмисији, а захваљујући републичким и донаторским програмима. За 6 породица су купљени станови у приземљу зграде за колективно становање који се налазе у насељу Колоније, 8 породица је добило грађевински материјал за доградњу и адаптацију стамбеног простора, док је за једну породицу купљена сеоска кућа са окућницом. Поред овога, захваљујући пројектним иницијативама омогућена је подршка озакоњењу бесправно саграђених објеката у којима живе ромске породице, те је 98 ромских породица укључено у пројекат израде комплетне документације за легализацију објеката. Након откупа парцеле (у јавној својини општине) на којој се објекат налази, ромске породице ће уписати своје власништво над објектом.   </w:t>
      </w:r>
    </w:p>
    <w:p>
      <w:pPr>
        <w:pStyle w:val="Normal"/>
        <w:spacing w:lineRule="auto" w:line="240" w:before="0" w:after="200"/>
        <w:jc w:val="both"/>
        <w:rPr>
          <w:rFonts w:ascii="Cambria" w:hAnsi="Cambria"/>
        </w:rPr>
      </w:pPr>
      <w:r>
        <w:rPr>
          <w:rFonts w:ascii="Cambria" w:hAnsi="Cambria"/>
        </w:rPr>
        <w:t xml:space="preserve">   </w:t>
      </w:r>
      <w:r>
        <w:rPr>
          <w:rFonts w:ascii="Cambria" w:hAnsi="Cambria"/>
        </w:rPr>
        <w:t xml:space="preserve">Општина Беочин нема Стамбену стратегију, нити постоји програм за изградњу станова за социјално становање. Општина у јавној својини поседује 4 стана, али ниједан од њих није намењен за социјално становање. Такође, не постоји потреба за израдом студије оправданости за расељавање било које локације на којој живи ромска популација. </w:t>
      </w:r>
    </w:p>
    <w:p>
      <w:pPr>
        <w:pStyle w:val="Normal"/>
        <w:spacing w:lineRule="auto" w:line="240" w:before="0" w:after="200"/>
        <w:jc w:val="both"/>
        <w:rPr>
          <w:rFonts w:ascii="Cambria" w:hAnsi="Cambria"/>
        </w:rPr>
      </w:pPr>
      <w:r>
        <w:rPr>
          <w:rFonts w:ascii="Cambria" w:hAnsi="Cambria"/>
        </w:rPr>
        <w:t xml:space="preserve">       </w:t>
      </w:r>
      <w:r>
        <w:rPr>
          <w:rFonts w:ascii="Cambria" w:hAnsi="Cambria"/>
        </w:rPr>
        <w:t>Општинска управа пружа</w:t>
      </w:r>
      <w:r>
        <w:rPr>
          <w:rFonts w:ascii="Cambria" w:hAnsi="Cambria"/>
          <w:b/>
          <w:bCs/>
        </w:rPr>
        <w:t xml:space="preserve"> бесплатну правну помоћ</w:t>
      </w:r>
      <w:r>
        <w:rPr>
          <w:rFonts w:ascii="Cambria" w:hAnsi="Cambria"/>
        </w:rPr>
        <w:t xml:space="preserve"> у оквиру које сва заинтересована лица могу добити и помоћ у области озакоњења бесправно изграђених објеката. Како је већ поменуто, у оквиру актуелног пројеката доступна је правно-техничка и геодетска подршка за 98 породица из Беочина у процесу озакоњења нелегално изграђених објеката.</w:t>
      </w:r>
    </w:p>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t xml:space="preserve">      </w:t>
      </w:r>
      <w:r>
        <w:rPr>
          <w:rFonts w:ascii="Cambria" w:hAnsi="Cambria"/>
          <w:b/>
          <w:bCs/>
          <w:color w:themeColor="accent4" w:val="956251"/>
        </w:rPr>
        <w:t>3.5.2 SWOT анализа у области становања</w:t>
      </w:r>
    </w:p>
    <w:tbl>
      <w:tblPr>
        <w:tblStyle w:val="TableGrid"/>
        <w:tblW w:w="9672"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383"/>
        <w:gridCol w:w="4288"/>
      </w:tblGrid>
      <w:tr>
        <w:trPr>
          <w:trHeight w:val="440" w:hRule="atLeast"/>
        </w:trPr>
        <w:tc>
          <w:tcPr>
            <w:tcW w:w="5383" w:type="dxa"/>
            <w:tcBorders/>
            <w:shd w:color="auto" w:fill="0070C0" w:val="clear"/>
          </w:tcPr>
          <w:p>
            <w:pPr>
              <w:pStyle w:val="Normal"/>
              <w:widowControl/>
              <w:suppressAutoHyphens w:val="true"/>
              <w:spacing w:lineRule="auto" w:line="240" w:before="0" w:after="0"/>
              <w:jc w:val="center"/>
              <w:rPr>
                <w:rFonts w:ascii="Cambria" w:hAnsi="Cambria" w:cs="Arial"/>
                <w:b/>
                <w:bCs/>
                <w:color w:themeColor="background1" w:val="FFFFFF"/>
                <w:sz w:val="22"/>
                <w:szCs w:val="22"/>
              </w:rPr>
            </w:pPr>
            <w:r>
              <w:rPr>
                <w:rFonts w:eastAsia="Times New Roman" w:cs="Arial" w:ascii="Cambria" w:hAnsi="Cambria"/>
                <w:b/>
                <w:bCs/>
                <w:color w:themeColor="background1" w:val="FFFFFF"/>
                <w:kern w:val="0"/>
                <w:sz w:val="22"/>
                <w:szCs w:val="22"/>
                <w:lang w:eastAsia="en-US" w:bidi="ar-SA"/>
              </w:rPr>
              <w:t>СНАГЕ</w:t>
            </w:r>
          </w:p>
        </w:tc>
        <w:tc>
          <w:tcPr>
            <w:tcW w:w="4288" w:type="dxa"/>
            <w:tcBorders/>
            <w:shd w:color="auto" w:fill="0070C0" w:val="clear"/>
          </w:tcPr>
          <w:p>
            <w:pPr>
              <w:pStyle w:val="Normal"/>
              <w:widowControl/>
              <w:suppressAutoHyphens w:val="true"/>
              <w:spacing w:lineRule="auto" w:line="240" w:before="0" w:after="0"/>
              <w:jc w:val="center"/>
              <w:rPr>
                <w:rFonts w:ascii="Cambria" w:hAnsi="Cambria" w:cs="Arial"/>
                <w:b/>
                <w:bCs/>
                <w:color w:themeColor="background1" w:val="FFFFFF"/>
                <w:sz w:val="22"/>
                <w:szCs w:val="22"/>
              </w:rPr>
            </w:pPr>
            <w:r>
              <w:rPr>
                <w:rFonts w:eastAsia="Times New Roman" w:cs="Arial" w:ascii="Cambria" w:hAnsi="Cambria"/>
                <w:b/>
                <w:bCs/>
                <w:color w:themeColor="background1" w:val="FFFFFF"/>
                <w:kern w:val="0"/>
                <w:sz w:val="22"/>
                <w:szCs w:val="22"/>
                <w:lang w:eastAsia="en-US" w:bidi="ar-SA"/>
              </w:rPr>
              <w:t>СЛАБОСТИ</w:t>
            </w:r>
          </w:p>
        </w:tc>
      </w:tr>
      <w:tr>
        <w:trPr>
          <w:trHeight w:val="553" w:hRule="atLeast"/>
        </w:trPr>
        <w:tc>
          <w:tcPr>
            <w:tcW w:w="5383" w:type="dxa"/>
            <w:tcBorders>
              <w:top w:val="nil"/>
              <w:left w:val="single" w:sz="8" w:space="0" w:color="000000"/>
              <w:bottom w:val="single" w:sz="8" w:space="0" w:color="000000"/>
              <w:right w:val="single" w:sz="8" w:space="0" w:color="000000"/>
            </w:tcBorders>
            <w:shd w:color="auto" w:fill="FFFFFF" w:themeFill="background1" w:val="clear"/>
          </w:tcPr>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Усвојен ЛАП за унапређење становања Рома и Ромкиња за период 2025 – 2027.</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 xml:space="preserve">ЈЛС је посвећена решавању проблема становања ромске заједнице за шта редовно издваја  буџетска средства </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Не постоје подстандардна насеља, већ су Роми интегрисани са осталим становништвом</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Општина поседује евиденцију / базу о стању и потребама Рома у области становања</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Већи део нелегалних објеката налази се  у процесу легализације</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 xml:space="preserve">ЈЛС кроз једнократне помоћи пружа подршку унапређењу становања ромских породица у грађевинском материјалу и/или опремању </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Потпун обухват ромске популације постојећом основном инфраструктуром –постоје прикључци на воду и струју</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Насеља су покривена јавном расветом и одношењем смећа</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До свих ромских насеља воде асфалтиране пристуне саобраћајнице</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Постоји приступ гасу на поједињеним локацијама</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 xml:space="preserve">Сва ромска насеља су покривена одговарајућим урбанистичким планом </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Покренут процес перапарцелације земљишта као предуслов за легализацију објеката</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Доступна бесплатна правна помоћ</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Добра информисаност припадника ромске заједнице о могућностима за унапређење услова становања</w:t>
            </w:r>
          </w:p>
          <w:p>
            <w:pPr>
              <w:pStyle w:val="ListParagraph"/>
              <w:widowControl/>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r>
          </w:p>
        </w:tc>
        <w:tc>
          <w:tcPr>
            <w:tcW w:w="4288" w:type="dxa"/>
            <w:tcBorders>
              <w:top w:val="nil"/>
              <w:left w:val="nil"/>
              <w:bottom w:val="single" w:sz="8" w:space="0" w:color="000000"/>
              <w:right w:val="single" w:sz="8" w:space="0" w:color="000000"/>
            </w:tcBorders>
            <w:shd w:color="auto" w:fill="FFFFFF" w:themeFill="background1" w:val="clear"/>
          </w:tcPr>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Нерешени имовинско-правни односи</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Велики број нелегалних објеката, а многи од њих се налазе на земљишту у јавној својини</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Лоши хигијенски услови становања одређеног броја ромских породица (стари објекти, без купатила итд.)</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Непостојање канализационе мреже у несељима Филијала и Сусек</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 xml:space="preserve">Не постоји евиднеција о броју и стању септичких јама које користе ромска домаћинства </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Не постоје станови за социјално становање који би служили за дугорочни или краткорочни смештај најугроженијих породица</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Општина није усвојила Стамбену стратегију</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Не постоји програм за изградњу станова за социјално становање</w:t>
            </w:r>
          </w:p>
          <w:p>
            <w:pPr>
              <w:pStyle w:val="ListParagraph"/>
              <w:widowControl/>
              <w:numPr>
                <w:ilvl w:val="0"/>
                <w:numId w:val="10"/>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 xml:space="preserve">Ниска укљученост припадника ромске заједнице у решавање проблема у области становања </w:t>
            </w:r>
          </w:p>
          <w:p>
            <w:pPr>
              <w:pStyle w:val="Normal"/>
              <w:widowControl/>
              <w:numPr>
                <w:ilvl w:val="0"/>
                <w:numId w:val="10"/>
              </w:numPr>
              <w:suppressAutoHyphens w:val="true"/>
              <w:spacing w:lineRule="atLeast" w:line="20" w:before="0" w:after="0"/>
              <w:jc w:val="left"/>
              <w:rPr>
                <w:rFonts w:ascii="Cambria" w:hAnsi="Cambria" w:cs="Arial"/>
                <w:sz w:val="22"/>
                <w:szCs w:val="22"/>
              </w:rPr>
            </w:pPr>
            <w:r>
              <w:rPr>
                <w:rFonts w:eastAsia="Times New Roman" w:cs="Arial" w:ascii="Cambria" w:hAnsi="Cambria"/>
                <w:kern w:val="0"/>
                <w:sz w:val="22"/>
                <w:szCs w:val="22"/>
                <w:lang w:eastAsia="en-US" w:bidi="ar-SA"/>
              </w:rPr>
              <w:t>Ниска свест/мотивисаност Рома за решавање имовинско-правних односа</w:t>
            </w:r>
          </w:p>
          <w:p>
            <w:pPr>
              <w:pStyle w:val="Normal"/>
              <w:widowControl/>
              <w:numPr>
                <w:ilvl w:val="0"/>
                <w:numId w:val="10"/>
              </w:numPr>
              <w:suppressAutoHyphens w:val="true"/>
              <w:spacing w:lineRule="atLeast" w:line="20" w:before="0" w:afterAutospacing="1"/>
              <w:jc w:val="left"/>
              <w:rPr>
                <w:rFonts w:ascii="Cambria" w:hAnsi="Cambria" w:cs="Arial"/>
                <w:sz w:val="22"/>
                <w:szCs w:val="22"/>
              </w:rPr>
            </w:pPr>
            <w:r>
              <w:rPr>
                <w:rFonts w:eastAsia="Times New Roman" w:cs="Arial" w:ascii="Cambria" w:hAnsi="Cambria"/>
                <w:kern w:val="0"/>
                <w:sz w:val="22"/>
                <w:szCs w:val="22"/>
                <w:lang w:eastAsia="en-US" w:bidi="ar-SA"/>
              </w:rPr>
              <w:t>Нередовно плаћање комуналних рачуна од стране једног дела ромске популације</w:t>
            </w:r>
          </w:p>
          <w:p>
            <w:pPr>
              <w:pStyle w:val="ListParagraph"/>
              <w:widowControl/>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r>
          </w:p>
        </w:tc>
      </w:tr>
      <w:tr>
        <w:trPr>
          <w:trHeight w:val="440" w:hRule="atLeast"/>
        </w:trPr>
        <w:tc>
          <w:tcPr>
            <w:tcW w:w="5383" w:type="dxa"/>
            <w:tcBorders/>
            <w:shd w:color="auto" w:fill="0070C0" w:val="clear"/>
          </w:tcPr>
          <w:p>
            <w:pPr>
              <w:pStyle w:val="Normal"/>
              <w:widowControl/>
              <w:suppressAutoHyphens w:val="true"/>
              <w:spacing w:lineRule="auto" w:line="240" w:before="0" w:after="0"/>
              <w:jc w:val="center"/>
              <w:rPr>
                <w:rFonts w:ascii="Cambria" w:hAnsi="Cambria" w:cs="Arial"/>
                <w:b/>
                <w:bCs/>
                <w:color w:themeColor="background1" w:val="FFFFFF"/>
                <w:sz w:val="22"/>
                <w:szCs w:val="22"/>
              </w:rPr>
            </w:pPr>
            <w:r>
              <w:rPr>
                <w:rFonts w:eastAsia="Times New Roman" w:cs="Arial" w:ascii="Cambria" w:hAnsi="Cambria"/>
                <w:b/>
                <w:bCs/>
                <w:color w:themeColor="background1" w:val="FFFFFF"/>
                <w:kern w:val="0"/>
                <w:sz w:val="22"/>
                <w:szCs w:val="22"/>
                <w:lang w:eastAsia="en-US" w:bidi="ar-SA"/>
              </w:rPr>
              <w:t>ШАНСЕ</w:t>
            </w:r>
          </w:p>
        </w:tc>
        <w:tc>
          <w:tcPr>
            <w:tcW w:w="4288" w:type="dxa"/>
            <w:tcBorders/>
            <w:shd w:color="auto" w:fill="0070C0" w:val="clear"/>
          </w:tcPr>
          <w:p>
            <w:pPr>
              <w:pStyle w:val="Normal"/>
              <w:widowControl/>
              <w:suppressAutoHyphens w:val="true"/>
              <w:spacing w:lineRule="auto" w:line="240" w:before="0" w:after="0"/>
              <w:jc w:val="center"/>
              <w:rPr>
                <w:rFonts w:ascii="Cambria" w:hAnsi="Cambria" w:cs="Arial"/>
                <w:b/>
                <w:bCs/>
                <w:color w:themeColor="background1" w:val="FFFFFF"/>
                <w:sz w:val="22"/>
                <w:szCs w:val="22"/>
              </w:rPr>
            </w:pPr>
            <w:r>
              <w:rPr>
                <w:rFonts w:eastAsia="Times New Roman" w:cs="Arial" w:ascii="Cambria" w:hAnsi="Cambria"/>
                <w:b/>
                <w:bCs/>
                <w:color w:themeColor="background1" w:val="FFFFFF"/>
                <w:kern w:val="0"/>
                <w:sz w:val="22"/>
                <w:szCs w:val="22"/>
                <w:lang w:eastAsia="en-US" w:bidi="ar-SA"/>
              </w:rPr>
              <w:t>ПРЕТЊЕ</w:t>
            </w:r>
          </w:p>
        </w:tc>
      </w:tr>
      <w:tr>
        <w:trPr>
          <w:trHeight w:val="1403" w:hRule="atLeast"/>
        </w:trPr>
        <w:tc>
          <w:tcPr>
            <w:tcW w:w="5383" w:type="dxa"/>
            <w:tcBorders/>
            <w:shd w:color="auto" w:fill="FFFFFF" w:themeFill="background1" w:val="clear"/>
          </w:tcPr>
          <w:p>
            <w:pPr>
              <w:pStyle w:val="ListParagraph"/>
              <w:widowControl/>
              <w:numPr>
                <w:ilvl w:val="0"/>
                <w:numId w:val="8"/>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 xml:space="preserve">ЕУ фондови и други извори финансирања пројеката стамбеног збрињавања </w:t>
            </w:r>
          </w:p>
          <w:p>
            <w:pPr>
              <w:pStyle w:val="ListParagraph"/>
              <w:widowControl/>
              <w:numPr>
                <w:ilvl w:val="0"/>
                <w:numId w:val="8"/>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Могућност откупа сеоских домаћинстава преко конкурса министарства и Комесаријата за избеглице и миграције</w:t>
            </w:r>
          </w:p>
          <w:p>
            <w:pPr>
              <w:pStyle w:val="ListParagraph"/>
              <w:widowControl/>
              <w:numPr>
                <w:ilvl w:val="0"/>
                <w:numId w:val="8"/>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Републички програм “Чиста Србија“ за изградњу канализационе инфраструктуре</w:t>
            </w:r>
          </w:p>
          <w:p>
            <w:pPr>
              <w:pStyle w:val="ListParagraph"/>
              <w:widowControl/>
              <w:numPr>
                <w:ilvl w:val="0"/>
                <w:numId w:val="8"/>
              </w:numPr>
              <w:suppressAutoHyphens w:val="true"/>
              <w:spacing w:lineRule="auto" w:line="240" w:before="0" w:after="0"/>
              <w:contextualSpacing/>
              <w:jc w:val="left"/>
              <w:rPr>
                <w:rFonts w:ascii="Cambria" w:hAnsi="Cambria" w:cs="Arial"/>
                <w:sz w:val="22"/>
                <w:szCs w:val="22"/>
              </w:rPr>
            </w:pPr>
            <w:r>
              <w:rPr>
                <w:rFonts w:eastAsia="Times New Roman" w:cs="Arial" w:ascii="Cambria" w:hAnsi="Cambria"/>
                <w:kern w:val="0"/>
                <w:sz w:val="22"/>
                <w:szCs w:val="22"/>
                <w:lang w:eastAsia="en-US" w:bidi="ar-SA"/>
              </w:rPr>
              <w:t>Конкурси Покрајинског секретаријата за социјалну политику, демографију и равноправност полова у области унапређења становања</w:t>
            </w:r>
          </w:p>
          <w:p>
            <w:pPr>
              <w:pStyle w:val="Normal"/>
              <w:widowControl/>
              <w:suppressAutoHyphens w:val="true"/>
              <w:spacing w:lineRule="auto" w:line="240" w:before="0" w:after="0"/>
              <w:ind w:left="360"/>
              <w:jc w:val="left"/>
              <w:rPr>
                <w:rFonts w:ascii="Cambria" w:hAnsi="Cambria" w:cs="Arial"/>
                <w:sz w:val="22"/>
                <w:szCs w:val="22"/>
              </w:rPr>
            </w:pPr>
            <w:r>
              <w:rPr>
                <w:rFonts w:eastAsia="Times New Roman" w:cs="Arial" w:ascii="Cambria" w:hAnsi="Cambria"/>
                <w:kern w:val="0"/>
                <w:sz w:val="22"/>
                <w:szCs w:val="22"/>
                <w:lang w:eastAsia="en-US" w:bidi="ar-SA"/>
              </w:rPr>
            </w:r>
          </w:p>
        </w:tc>
        <w:tc>
          <w:tcPr>
            <w:tcW w:w="4288" w:type="dxa"/>
            <w:tcBorders/>
            <w:shd w:color="auto" w:fill="FFFFFF" w:themeFill="background1" w:val="clear"/>
          </w:tcPr>
          <w:p>
            <w:pPr>
              <w:pStyle w:val="Normal"/>
              <w:widowControl/>
              <w:numPr>
                <w:ilvl w:val="0"/>
                <w:numId w:val="9"/>
              </w:numPr>
              <w:suppressAutoHyphens w:val="true"/>
              <w:spacing w:lineRule="atLeast" w:line="20" w:beforeAutospacing="1" w:after="0"/>
              <w:jc w:val="left"/>
              <w:rPr>
                <w:rFonts w:ascii="Cambria" w:hAnsi="Cambria" w:cs="Arial"/>
                <w:sz w:val="22"/>
                <w:szCs w:val="22"/>
              </w:rPr>
            </w:pPr>
            <w:r>
              <w:rPr>
                <w:rFonts w:eastAsia="Times New Roman" w:cs="Arial" w:ascii="Cambria" w:hAnsi="Cambria"/>
                <w:kern w:val="0"/>
                <w:sz w:val="22"/>
                <w:szCs w:val="22"/>
                <w:lang w:eastAsia="en-US" w:bidi="ar-SA"/>
              </w:rPr>
              <w:t>Елементарне непогоде које додатно оштећују већ слабе објекте у којима живе Роми</w:t>
            </w:r>
          </w:p>
          <w:p>
            <w:pPr>
              <w:pStyle w:val="Normal"/>
              <w:widowControl/>
              <w:numPr>
                <w:ilvl w:val="0"/>
                <w:numId w:val="9"/>
              </w:numPr>
              <w:suppressAutoHyphens w:val="true"/>
              <w:spacing w:lineRule="atLeast" w:line="20" w:before="0" w:after="0"/>
              <w:jc w:val="left"/>
              <w:rPr>
                <w:rFonts w:ascii="Cambria" w:hAnsi="Cambria" w:cs="Arial"/>
                <w:sz w:val="22"/>
                <w:szCs w:val="22"/>
              </w:rPr>
            </w:pPr>
            <w:r>
              <w:rPr>
                <w:rFonts w:eastAsia="Times New Roman" w:cs="Arial" w:ascii="Cambria" w:hAnsi="Cambria"/>
                <w:kern w:val="0"/>
                <w:sz w:val="22"/>
                <w:szCs w:val="22"/>
                <w:lang w:eastAsia="en-US" w:bidi="ar-SA"/>
              </w:rPr>
              <w:t>Промена државне политике по питању инклузије Рома</w:t>
            </w:r>
          </w:p>
          <w:p>
            <w:pPr>
              <w:pStyle w:val="Normal"/>
              <w:widowControl/>
              <w:numPr>
                <w:ilvl w:val="0"/>
                <w:numId w:val="9"/>
              </w:numPr>
              <w:suppressAutoHyphens w:val="true"/>
              <w:spacing w:lineRule="atLeast" w:line="20" w:before="0" w:after="0"/>
              <w:jc w:val="left"/>
              <w:rPr>
                <w:rFonts w:ascii="Cambria" w:hAnsi="Cambria" w:cs="Arial"/>
                <w:sz w:val="22"/>
                <w:szCs w:val="22"/>
              </w:rPr>
            </w:pPr>
            <w:r>
              <w:rPr>
                <w:rFonts w:eastAsia="Times New Roman" w:cs="Arial" w:ascii="Cambria" w:hAnsi="Cambria"/>
                <w:kern w:val="0"/>
                <w:sz w:val="22"/>
                <w:szCs w:val="22"/>
                <w:lang w:eastAsia="en-US" w:bidi="ar-SA"/>
              </w:rPr>
              <w:t>Укидање републичких и донаторских програма намењених стамбеном збрињавању најугроженијих</w:t>
            </w:r>
          </w:p>
          <w:p>
            <w:pPr>
              <w:pStyle w:val="Normal"/>
              <w:widowControl/>
              <w:numPr>
                <w:ilvl w:val="0"/>
                <w:numId w:val="9"/>
              </w:numPr>
              <w:suppressAutoHyphens w:val="true"/>
              <w:spacing w:lineRule="atLeast" w:line="20" w:before="0" w:afterAutospacing="1"/>
              <w:jc w:val="left"/>
              <w:rPr>
                <w:rFonts w:ascii="Cambria" w:hAnsi="Cambria" w:cs="Arial"/>
                <w:sz w:val="22"/>
                <w:szCs w:val="22"/>
              </w:rPr>
            </w:pPr>
            <w:bookmarkStart w:id="27" w:name="_Hlk172804257"/>
            <w:r>
              <w:rPr>
                <w:rFonts w:eastAsia="Times New Roman" w:cs="Arial" w:ascii="Cambria" w:hAnsi="Cambria"/>
                <w:kern w:val="0"/>
                <w:sz w:val="22"/>
                <w:szCs w:val="22"/>
                <w:lang w:eastAsia="en-US" w:bidi="ar-SA"/>
              </w:rPr>
              <w:t>Скок цена грађевинског материјала на тржишту што поскупљује изградњу објеката за социјално становање</w:t>
            </w:r>
            <w:bookmarkEnd w:id="27"/>
          </w:p>
        </w:tc>
      </w:tr>
    </w:tbl>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r>
    </w:p>
    <w:p>
      <w:pPr>
        <w:pStyle w:val="Normal"/>
        <w:spacing w:lineRule="auto" w:line="240" w:before="0" w:after="200"/>
        <w:jc w:val="both"/>
        <w:rPr>
          <w:rFonts w:ascii="Cambria" w:hAnsi="Cambria"/>
          <w:b/>
          <w:bCs/>
          <w:color w:themeColor="accent5" w:themeShade="80" w:val="494142"/>
        </w:rPr>
      </w:pPr>
      <w:r>
        <w:rPr>
          <w:rFonts w:ascii="Cambria" w:hAnsi="Cambria"/>
          <w:b/>
          <w:bCs/>
          <w:color w:themeColor="accent5" w:themeShade="80" w:val="494142"/>
        </w:rPr>
        <w:t>3.6 ЗДРАВСТЕВНА ЗАШТИТА</w:t>
      </w:r>
    </w:p>
    <w:p>
      <w:pPr>
        <w:pStyle w:val="Normal"/>
        <w:spacing w:lineRule="auto" w:line="240"/>
        <w:jc w:val="both"/>
        <w:rPr>
          <w:rFonts w:ascii="Cambria" w:hAnsi="Cambria" w:eastAsia="Calibri" w:cs="Arial"/>
          <w14:ligatures w14:val="standardContextual"/>
        </w:rPr>
      </w:pPr>
      <w:r>
        <w:rPr>
          <w:rFonts w:eastAsia="Calibri" w:cs="Arial" w:ascii="Cambria" w:hAnsi="Cambria"/>
          <w:sz w:val="22"/>
          <w:szCs w:val="22"/>
          <w14:ligatures w14:val="standardContextual"/>
        </w:rPr>
        <w:t xml:space="preserve">       </w:t>
      </w:r>
      <w:r>
        <w:rPr>
          <w:rFonts w:eastAsia="Calibri" w:cs="Arial" w:ascii="Cambria" w:hAnsi="Cambria"/>
          <w14:ligatures w14:val="standardContextual"/>
        </w:rPr>
        <w:t>Право на здравствену заштиту Роми и Ромкиње могу остварити у примарној установи здравствене заштите - Дому здравља „Др Душан Савић Дода“, који своје услуге грађанима пружа у згради Дома здравља у Беочину, као и у две здравствене станице у Черевићу и Сусеку и три амбуланте у Баноштору, Раковцу и Лугу. С обзиром да је ромска популација већински насељена у Беочину и једним делом у Сусеку, већина њих су корисници здравствених услуга  у главној згради Дома здравља у Беочину.  Нема прецизних података о здравственом стању и корисницима услуга здравствене заштите ромске националности, јер се здравствена евиденција не води према националној припадности пацијената.</w:t>
      </w:r>
    </w:p>
    <w:p>
      <w:pPr>
        <w:pStyle w:val="Normal"/>
        <w:spacing w:lineRule="auto" w:line="240"/>
        <w:jc w:val="both"/>
        <w:rPr>
          <w:rFonts w:ascii="Cambria" w:hAnsi="Cambria" w:eastAsia="Calibri" w:cs="Arial"/>
          <w14:ligatures w14:val="standardContextual"/>
        </w:rPr>
      </w:pPr>
      <w:r>
        <w:rPr>
          <w:rFonts w:eastAsia="Calibri" w:cs="Arial" w:ascii="Cambria" w:hAnsi="Cambria"/>
          <w14:ligatures w14:val="standardContextual"/>
        </w:rPr>
      </w:r>
    </w:p>
    <w:p>
      <w:pPr>
        <w:pStyle w:val="Normal"/>
        <w:spacing w:lineRule="auto" w:line="240"/>
        <w:jc w:val="both"/>
        <w:rPr>
          <w:rFonts w:ascii="Cambria" w:hAnsi="Cambria" w:eastAsia="Calibri" w:cs="Arial"/>
          <w14:ligatures w14:val="standardContextual"/>
        </w:rPr>
      </w:pPr>
      <w:r>
        <w:rPr>
          <w:rFonts w:eastAsia="Calibri" w:cs="Arial" w:ascii="Cambria" w:hAnsi="Cambria"/>
          <w:b/>
          <w:bCs/>
          <w14:ligatures w14:val="standardContextual"/>
        </w:rPr>
        <w:t xml:space="preserve">      </w:t>
      </w:r>
      <w:r>
        <w:rPr>
          <w:rFonts w:eastAsia="Calibri" w:cs="Arial" w:ascii="Cambria" w:hAnsi="Cambria"/>
          <w:b/>
          <w:bCs/>
          <w14:ligatures w14:val="standardContextual"/>
        </w:rPr>
        <w:t>У Беочину не постоји веома важан локални механизам – здравствена медијаторка</w:t>
      </w:r>
      <w:r>
        <w:rPr>
          <w:rFonts w:eastAsia="Calibri" w:cs="Arial" w:ascii="Cambria" w:hAnsi="Cambria"/>
          <w14:ligatures w14:val="standardContextual"/>
        </w:rPr>
        <w:t xml:space="preserve">, који је у многим локалним самоуправама знатно олакшао оставаривање права на здравствену заштиту Ромима. Оне представљају важну спону у ефикасном повезивању здравственог система и грађана ромске националности, како би се омогућио што бољи увид здравствених установа у стање у ромским насељима и повећао број правовременог јављања лекару. Такође, оне воде евиденцију о здравственом стању житеља неформалних насеља, раде на подизању свести о неопходности вакцинације деце, о значају правилне исхране, хигијенских навика, заштити од заразних болести, планирању породице, као и о штетности психоактивних супстанци. У Беочину је пре десетак година постојала здравствена медијаторка која је била ангажована у оквиру пројекта, али након његовог завршетка овај механизам није постао одржив. С обзиром на бројност ромске заједнице, у Беочину постоји реална потреба за ангажовањем најмање две здравствене медијаторке. </w:t>
      </w:r>
    </w:p>
    <w:p>
      <w:pPr>
        <w:pStyle w:val="Normal"/>
        <w:spacing w:lineRule="auto" w:line="240"/>
        <w:jc w:val="both"/>
        <w:rPr>
          <w:rFonts w:ascii="Cambria" w:hAnsi="Cambria" w:eastAsia="Calibri" w:cs="Arial"/>
          <w14:ligatures w14:val="standardContextual"/>
        </w:rPr>
      </w:pPr>
      <w:r>
        <w:rPr>
          <w:rFonts w:eastAsia="Calibri" w:cs="Arial" w:ascii="Cambria" w:hAnsi="Cambria"/>
          <w14:ligatures w14:val="standardContextual"/>
        </w:rPr>
      </w:r>
    </w:p>
    <w:p>
      <w:pPr>
        <w:pStyle w:val="Normal"/>
        <w:spacing w:lineRule="auto" w:line="240"/>
        <w:jc w:val="both"/>
        <w:rPr>
          <w:rFonts w:ascii="Cambria" w:hAnsi="Cambria" w:eastAsia="Calibri" w:cs="Arial"/>
          <w:b/>
          <w:bCs/>
          <w14:ligatures w14:val="standardContextual"/>
        </w:rPr>
      </w:pPr>
      <w:r>
        <w:rPr>
          <w:rFonts w:eastAsia="Calibri" w:cs="Arial" w:ascii="Cambria" w:hAnsi="Cambria"/>
          <w14:ligatures w14:val="standardContextual"/>
        </w:rPr>
        <w:t xml:space="preserve">       </w:t>
      </w:r>
      <w:r>
        <w:rPr>
          <w:rFonts w:eastAsia="Calibri" w:cs="Arial" w:ascii="Cambria" w:hAnsi="Cambria"/>
          <w14:ligatures w14:val="standardContextual"/>
        </w:rPr>
        <w:t xml:space="preserve">Званична статистика на републичком нивоу указује да је стопа смртности код ромске популације виша него код других националних мањина у Србији, а просечни животни век 12 година краћи у односу на просек. Процењена стопа смртности одојчади у ромским насељима износи 13 на 1000 живорођене деце, што је дупло већа стопа смртности од националног просека. Захваљујући увођењу здравствених медијаторки, смањена је смртност ромске одојчади за 50%, а значајно је повећан обухват имунизацијом деце у ромским насељима (узраста 24-35 месеци) са 44% у 2014. години на 63% у 2019. години. </w:t>
      </w:r>
      <w:r>
        <w:rPr>
          <w:rFonts w:eastAsia="Calibri" w:cs="Arial" w:ascii="Cambria" w:hAnsi="Cambria"/>
          <w:b/>
          <w:bCs/>
          <w14:ligatures w14:val="standardContextual"/>
        </w:rPr>
        <w:t>У Беочину је овај проценат имунизоване деце ромске националности још већи и износи око 73,8%.</w:t>
      </w:r>
    </w:p>
    <w:p>
      <w:pPr>
        <w:pStyle w:val="Normal"/>
        <w:spacing w:lineRule="auto" w:line="240"/>
        <w:jc w:val="both"/>
        <w:rPr>
          <w:rFonts w:ascii="Cambria" w:hAnsi="Cambria" w:eastAsia="Calibri" w:cs="Arial"/>
          <w14:ligatures w14:val="standardContextual"/>
        </w:rPr>
      </w:pPr>
      <w:r>
        <w:rPr>
          <w:rFonts w:eastAsia="Calibri" w:cs="Arial" w:ascii="Cambria" w:hAnsi="Cambria"/>
          <w14:ligatures w14:val="standardContextual"/>
        </w:rPr>
      </w:r>
    </w:p>
    <w:p>
      <w:pPr>
        <w:pStyle w:val="Normal"/>
        <w:spacing w:lineRule="auto" w:line="240"/>
        <w:jc w:val="both"/>
        <w:rPr>
          <w:rFonts w:ascii="Cambria" w:hAnsi="Cambria" w:eastAsia="Times New Roman" w:cs="Arial" w:eastAsiaTheme="minorHAnsi"/>
          <w14:ligatures w14:val="standardContextual"/>
        </w:rPr>
      </w:pPr>
      <w:r>
        <w:rPr>
          <w:rFonts w:eastAsia="Times New Roman" w:cs="Arial" w:ascii="Arial" w:hAnsi="Arial" w:eastAsiaTheme="minorHAnsi"/>
          <w14:ligatures w14:val="standardContextual"/>
        </w:rPr>
        <w:t xml:space="preserve">      </w:t>
      </w:r>
      <w:r>
        <w:rPr>
          <w:rFonts w:eastAsia="Times New Roman" w:cs="Arial" w:ascii="Cambria" w:hAnsi="Cambria" w:eastAsiaTheme="minorHAnsi"/>
          <w:b/>
          <w:bCs/>
          <w14:ligatures w14:val="standardContextual"/>
        </w:rPr>
        <w:t>У Беочину готово сви Роми имају здравствену књижицу (преко 99%)</w:t>
      </w:r>
      <w:r>
        <w:rPr>
          <w:rFonts w:eastAsia="Times New Roman" w:cs="Arial" w:ascii="Cambria" w:hAnsi="Cambria" w:eastAsiaTheme="minorHAnsi"/>
          <w14:ligatures w14:val="standardContextual"/>
        </w:rPr>
        <w:t xml:space="preserve">, али знатно мањи број има изабраног лекара - 448 Ромкиња (72,4%) и 417 Рома (67,3%). Према подацима Дома здравља, око 61,4% Ромкиња иде на редовне гинеколошке прегледе (380), док је обухват трудница ромске националности који одлазе редовно код гинеколога 100% (око 25 трудница на годишњем нивоу). </w:t>
      </w:r>
    </w:p>
    <w:p>
      <w:pPr>
        <w:pStyle w:val="Normal"/>
        <w:spacing w:lineRule="auto" w:line="240"/>
        <w:jc w:val="both"/>
        <w:rPr>
          <w:rFonts w:ascii="Cambria" w:hAnsi="Cambria" w:eastAsia="Times New Roman" w:cs="Arial" w:eastAsiaTheme="minorHAnsi"/>
          <w14:ligatures w14:val="standardContextual"/>
        </w:rPr>
      </w:pPr>
      <w:r>
        <w:rPr>
          <w:rFonts w:eastAsia="Times New Roman" w:cs="Arial" w:eastAsiaTheme="minorHAnsi" w:ascii="Cambria" w:hAnsi="Cambria"/>
          <w14:ligatures w14:val="standardContextual"/>
        </w:rPr>
      </w:r>
    </w:p>
    <w:p>
      <w:pPr>
        <w:pStyle w:val="Normal"/>
        <w:spacing w:lineRule="auto" w:line="240" w:before="0" w:after="200"/>
        <w:jc w:val="both"/>
        <w:rPr>
          <w:rFonts w:ascii="Cambria" w:hAnsi="Cambria" w:eastAsia="Times New Roman" w:cs="Arial" w:eastAsiaTheme="minorHAnsi"/>
          <w:bCs/>
          <w14:ligatures w14:val="standardContextual"/>
        </w:rPr>
      </w:pPr>
      <w:r>
        <w:rPr>
          <w:rFonts w:eastAsia="Times New Roman" w:cs="Arial" w:ascii="Cambria" w:hAnsi="Cambria" w:eastAsiaTheme="minorHAnsi"/>
          <w:b/>
          <w14:ligatures w14:val="standardContextual"/>
        </w:rPr>
        <w:t xml:space="preserve">     </w:t>
      </w:r>
      <w:r>
        <w:rPr>
          <w:rFonts w:eastAsia="Times New Roman" w:cs="Arial" w:ascii="Cambria" w:hAnsi="Cambria" w:eastAsiaTheme="minorHAnsi"/>
          <w:b/>
          <w14:ligatures w14:val="standardContextual"/>
        </w:rPr>
        <w:t xml:space="preserve">Позитивна пракса се уочава и када је реч о заштити новорођенчади и породиља, па је тако 100% мајки и деце обухваћено патронажим посетама како пренатално, тако и постанатлно. </w:t>
      </w:r>
      <w:r>
        <w:rPr>
          <w:rFonts w:eastAsia="Times New Roman" w:cs="Arial" w:ascii="Cambria" w:hAnsi="Cambria" w:eastAsiaTheme="minorHAnsi"/>
          <w:bCs/>
          <w14:ligatures w14:val="standardContextual"/>
        </w:rPr>
        <w:t>У Беочину није успостављено Развојно саветовалиште нити Саветовалиште за младе. У 2024. години 72 ученика ромске националности су била обухваћена редовним систематским  прегледима.</w:t>
      </w:r>
    </w:p>
    <w:p>
      <w:pPr>
        <w:pStyle w:val="Normal"/>
        <w:spacing w:lineRule="auto" w:line="240" w:before="0" w:after="200"/>
        <w:jc w:val="both"/>
        <w:rPr>
          <w:rFonts w:ascii="Cambria" w:hAnsi="Cambria" w:eastAsia="Times New Roman" w:cs="Arial" w:eastAsiaTheme="minorHAnsi"/>
          <w:bCs/>
          <w14:ligatures w14:val="standardContextual"/>
        </w:rPr>
      </w:pPr>
      <w:r>
        <w:rPr>
          <w:rFonts w:eastAsia="Times New Roman" w:cs="Arial" w:ascii="Cambria" w:hAnsi="Cambria" w:eastAsiaTheme="minorHAnsi"/>
          <w:bCs/>
          <w14:ligatures w14:val="standardContextual"/>
        </w:rPr>
        <w:t xml:space="preserve">        </w:t>
      </w:r>
      <w:r>
        <w:rPr>
          <w:rFonts w:eastAsia="Times New Roman" w:cs="Arial" w:ascii="Cambria" w:hAnsi="Cambria" w:eastAsiaTheme="minorHAnsi"/>
          <w:bCs/>
          <w14:ligatures w14:val="standardContextual"/>
        </w:rPr>
        <w:t>На нивоу општине нису рађена посебна истраживања о здравственом стању ромске популације, нити је о томе могуће пронаћи податке у здравственој евиденцији која се не води према етничкој припадности. Али за добијање потпуније слике се можемо ослонити на званична истраживања на националном нивоу,</w:t>
      </w:r>
      <w:r>
        <w:rPr>
          <w:rStyle w:val="FootnoteReference"/>
          <w:rFonts w:eastAsia="Times New Roman" w:cs="Arial" w:ascii="Cambria" w:hAnsi="Cambria" w:eastAsiaTheme="minorHAnsi"/>
          <w:bCs/>
          <w14:ligatures w14:val="standardContextual"/>
        </w:rPr>
        <w:footnoteReference w:id="6"/>
      </w:r>
      <w:r>
        <w:rPr>
          <w:rFonts w:eastAsia="Times New Roman" w:cs="Arial" w:ascii="Cambria" w:hAnsi="Cambria" w:eastAsiaTheme="minorHAnsi"/>
          <w:bCs/>
          <w14:ligatures w14:val="standardContextual"/>
        </w:rPr>
        <w:t xml:space="preserve"> која као негативне факторе који утичу на здравље лица ромске националности наводе: сиромаштво, лоше животне услове, друштвену искљученост и смањену доступност здравствене заштите. То пре свега утиче на повећану смртност деце. Сиромаштво је око 6 пута распрострањеније и чак 10 пута дубље у ромској  него у општој популацији. Све ово указује на неопходност предузимања активности на повећању знања и информисања о правима на здравствену заштиту, о здрављу и здравим стиловима живота у ромској популацији са посебним акцентом на унапређење здравствене заштите деце и жена у репродуктивном периоду.</w:t>
      </w:r>
    </w:p>
    <w:p>
      <w:pPr>
        <w:pStyle w:val="Normal"/>
        <w:spacing w:lineRule="auto" w:line="240" w:before="0" w:after="200"/>
        <w:jc w:val="both"/>
        <w:rPr>
          <w:rFonts w:ascii="Cambria" w:hAnsi="Cambria" w:eastAsia="Times New Roman" w:cs="Arial" w:eastAsiaTheme="minorHAnsi"/>
          <w:bCs/>
          <w:shd w:fill="FFFFFF" w:val="clear"/>
          <w14:ligatures w14:val="standardContextual"/>
        </w:rPr>
      </w:pPr>
      <w:r>
        <w:rPr>
          <w:rFonts w:eastAsia="Times New Roman" w:cs="Arial" w:ascii="Cambria" w:hAnsi="Cambria" w:eastAsiaTheme="minorHAnsi"/>
          <w:bCs/>
          <w14:ligatures w14:val="standardContextual"/>
        </w:rPr>
        <w:t xml:space="preserve">      </w:t>
      </w:r>
      <w:r>
        <w:rPr>
          <w:rFonts w:eastAsia="Times New Roman" w:cs="Arial" w:ascii="Cambria" w:hAnsi="Cambria" w:eastAsiaTheme="minorHAnsi"/>
          <w:bCs/>
          <w:shd w:fill="FFFFFF" w:val="clear"/>
          <w14:ligatures w14:val="standardContextual"/>
        </w:rPr>
        <w:t xml:space="preserve"> </w:t>
      </w:r>
      <w:r>
        <w:rPr>
          <w:rFonts w:eastAsia="Times New Roman" w:cs="Arial" w:ascii="Cambria" w:hAnsi="Cambria" w:eastAsiaTheme="minorHAnsi"/>
          <w:bCs/>
          <w:shd w:fill="FFFFFF" w:val="clear"/>
          <w14:ligatures w14:val="standardContextual"/>
        </w:rPr>
        <w:t>У претходном периоду општина из свог буџета није финансирала било какве активности које су имале за циљ унапређење здравственог стања ромске популације, нити су реализовани донаторски пројекти у овој области.</w:t>
      </w:r>
    </w:p>
    <w:p>
      <w:pPr>
        <w:pStyle w:val="Normal"/>
        <w:spacing w:lineRule="auto" w:line="240" w:before="0" w:after="200"/>
        <w:jc w:val="both"/>
        <w:rPr>
          <w:rFonts w:ascii="Cambria" w:hAnsi="Cambria" w:eastAsia="Times New Roman" w:cs="Arial" w:eastAsiaTheme="minorHAnsi"/>
          <w:bCs/>
          <w14:ligatures w14:val="standardContextual"/>
        </w:rPr>
      </w:pPr>
      <w:r>
        <w:rPr>
          <w:rFonts w:eastAsia="Times New Roman" w:cs="Arial" w:ascii="Cambria" w:hAnsi="Cambria" w:eastAsiaTheme="minorHAnsi"/>
          <w:bCs/>
          <w:shd w:fill="FFFFFF" w:val="clear"/>
          <w14:ligatures w14:val="standardContextual"/>
        </w:rPr>
        <w:t xml:space="preserve">      </w:t>
      </w:r>
      <w:r>
        <w:rPr>
          <w:rFonts w:eastAsia="Times New Roman" w:cs="Arial" w:ascii="Cambria" w:hAnsi="Cambria" w:eastAsiaTheme="minorHAnsi"/>
          <w:b/>
          <w:u w:val="single"/>
          <w:shd w:fill="FFFFFF" w:val="clear"/>
          <w14:ligatures w14:val="standardContextual"/>
        </w:rPr>
        <w:t xml:space="preserve">На фокус групи су представници ромске заједнице </w:t>
      </w:r>
      <w:r>
        <w:rPr>
          <w:rFonts w:eastAsia="Times New Roman" w:cs="Arial" w:ascii="Cambria" w:hAnsi="Cambria" w:eastAsiaTheme="minorHAnsi"/>
          <w:bCs/>
          <w:shd w:fill="FFFFFF" w:val="clear"/>
          <w14:ligatures w14:val="standardContextual"/>
        </w:rPr>
        <w:t xml:space="preserve"> истакли да нису да примаоци НСП могу уз потврду да буду ослобођени партиципације за стоматолошке услуге, те их плаћају. Сматрају да их лекари понекад неоправдано шаљу на преглед у Нови Сад и да изјављују да нису стручни, иако они сматрају да преглед може бити обављен локално. У даљем току дикусије, учесници су потврдили и сагласили се са налазима из анализе стања у овој области.</w:t>
      </w:r>
    </w:p>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t xml:space="preserve">      </w:t>
      </w:r>
      <w:r>
        <w:rPr>
          <w:rFonts w:ascii="Cambria" w:hAnsi="Cambria"/>
          <w:b/>
          <w:bCs/>
          <w:color w:themeColor="accent4" w:val="956251"/>
        </w:rPr>
        <w:t>3.6.1 SWOT анализа у области здравствене заштите</w:t>
      </w:r>
    </w:p>
    <w:tbl>
      <w:tblPr>
        <w:tblStyle w:val="TableGrid"/>
        <w:tblW w:w="9672"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3396"/>
        <w:gridCol w:w="6275"/>
      </w:tblGrid>
      <w:tr>
        <w:trPr>
          <w:trHeight w:val="440" w:hRule="atLeast"/>
        </w:trPr>
        <w:tc>
          <w:tcPr>
            <w:tcW w:w="3396" w:type="dxa"/>
            <w:tcBorders/>
            <w:shd w:color="auto" w:fill="0070C0" w:val="clear"/>
          </w:tcPr>
          <w:p>
            <w:pPr>
              <w:pStyle w:val="Normal"/>
              <w:widowControl/>
              <w:suppressAutoHyphens w:val="true"/>
              <w:spacing w:before="0" w:after="0"/>
              <w:jc w:val="center"/>
              <w:rPr>
                <w:rFonts w:ascii="Arial" w:hAnsi="Arial" w:cs="Arial"/>
                <w:b/>
                <w:bCs/>
                <w:color w:themeColor="background1" w:val="FFFFFF"/>
                <w:sz w:val="20"/>
                <w:szCs w:val="20"/>
              </w:rPr>
            </w:pPr>
            <w:r>
              <w:rPr>
                <w:rFonts w:eastAsia="Times New Roman" w:cs="Arial" w:ascii="Arial" w:hAnsi="Arial"/>
                <w:b/>
                <w:bCs/>
                <w:color w:themeColor="background1" w:val="FFFFFF"/>
                <w:kern w:val="0"/>
                <w:sz w:val="20"/>
                <w:szCs w:val="20"/>
                <w:lang w:eastAsia="en-US" w:bidi="ar-SA"/>
              </w:rPr>
              <w:t>СНАГЕ</w:t>
            </w:r>
          </w:p>
        </w:tc>
        <w:tc>
          <w:tcPr>
            <w:tcW w:w="6275" w:type="dxa"/>
            <w:tcBorders/>
            <w:shd w:color="auto" w:fill="0070C0" w:val="clear"/>
          </w:tcPr>
          <w:p>
            <w:pPr>
              <w:pStyle w:val="Normal"/>
              <w:widowControl/>
              <w:suppressAutoHyphens w:val="true"/>
              <w:spacing w:before="0" w:after="0"/>
              <w:jc w:val="center"/>
              <w:rPr>
                <w:rFonts w:ascii="Arial" w:hAnsi="Arial" w:cs="Arial"/>
                <w:b/>
                <w:bCs/>
                <w:color w:themeColor="background1" w:val="FFFFFF"/>
                <w:sz w:val="20"/>
                <w:szCs w:val="20"/>
              </w:rPr>
            </w:pPr>
            <w:r>
              <w:rPr>
                <w:rFonts w:eastAsia="Times New Roman" w:cs="Arial" w:ascii="Arial" w:hAnsi="Arial"/>
                <w:b/>
                <w:bCs/>
                <w:color w:themeColor="background1" w:val="FFFFFF"/>
                <w:kern w:val="0"/>
                <w:sz w:val="20"/>
                <w:szCs w:val="20"/>
                <w:lang w:eastAsia="en-US" w:bidi="ar-SA"/>
              </w:rPr>
              <w:t>СЛАБОСТИ</w:t>
            </w:r>
          </w:p>
        </w:tc>
      </w:tr>
      <w:tr>
        <w:trPr>
          <w:trHeight w:val="3007" w:hRule="atLeast"/>
        </w:trPr>
        <w:tc>
          <w:tcPr>
            <w:tcW w:w="3396" w:type="dxa"/>
            <w:tcBorders/>
          </w:tcPr>
          <w:p>
            <w:pPr>
              <w:pStyle w:val="TableContents"/>
              <w:numPr>
                <w:ilvl w:val="0"/>
                <w:numId w:val="15"/>
              </w:numPr>
              <w:suppressAutoHyphens w:val="true"/>
              <w:spacing w:before="0" w:after="0"/>
              <w:jc w:val="left"/>
              <w:rPr>
                <w:rFonts w:ascii="Cambria" w:hAnsi="Cambria"/>
                <w:color w:val="000000"/>
                <w:sz w:val="20"/>
                <w:szCs w:val="20"/>
              </w:rPr>
            </w:pPr>
            <w:r>
              <w:rPr>
                <w:rFonts w:cs="Times New Roman" w:ascii="Cambria" w:hAnsi="Cambria"/>
                <w:color w:val="000000"/>
                <w:kern w:val="0"/>
                <w:sz w:val="20"/>
                <w:szCs w:val="20"/>
                <w:lang w:eastAsia="en-US" w:bidi="ar-SA"/>
              </w:rPr>
              <w:t xml:space="preserve">Доступност здравствене заштите ромској популацији (ДЗ, здравствене станице, амбуланте) </w:t>
            </w:r>
          </w:p>
          <w:p>
            <w:pPr>
              <w:pStyle w:val="TableContents"/>
              <w:numPr>
                <w:ilvl w:val="0"/>
                <w:numId w:val="15"/>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Преко 99% Рома има здравствену књижицу</w:t>
            </w:r>
          </w:p>
          <w:p>
            <w:pPr>
              <w:pStyle w:val="TableContents"/>
              <w:numPr>
                <w:ilvl w:val="0"/>
                <w:numId w:val="15"/>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100% трудница ромске националности су обухваћене редовним гинеколошким прегелдима</w:t>
            </w:r>
          </w:p>
          <w:p>
            <w:pPr>
              <w:pStyle w:val="TableContents"/>
              <w:numPr>
                <w:ilvl w:val="0"/>
                <w:numId w:val="15"/>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100% мајки у беба је обухваћено патронажним посетама (пренатално и постналатално)</w:t>
            </w:r>
          </w:p>
          <w:p>
            <w:pPr>
              <w:pStyle w:val="TableContents"/>
              <w:suppressAutoHyphens w:val="true"/>
              <w:spacing w:before="0" w:after="0"/>
              <w:ind w:left="720"/>
              <w:jc w:val="left"/>
              <w:rPr>
                <w:rFonts w:ascii="Cambria" w:hAnsi="Cambria" w:cs="Times New Roman"/>
                <w:sz w:val="20"/>
                <w:szCs w:val="20"/>
              </w:rPr>
            </w:pPr>
            <w:r>
              <w:rPr>
                <w:rFonts w:cs="Times New Roman" w:ascii="Cambria" w:hAnsi="Cambria"/>
                <w:kern w:val="0"/>
                <w:sz w:val="20"/>
                <w:szCs w:val="20"/>
                <w:lang w:eastAsia="en-US" w:bidi="ar-SA"/>
              </w:rPr>
            </w:r>
          </w:p>
        </w:tc>
        <w:tc>
          <w:tcPr>
            <w:tcW w:w="6275" w:type="dxa"/>
            <w:tcBorders/>
          </w:tcPr>
          <w:p>
            <w:pPr>
              <w:pStyle w:val="TableContents"/>
              <w:numPr>
                <w:ilvl w:val="0"/>
                <w:numId w:val="15"/>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 xml:space="preserve">Не постоји здравствена медијаторка </w:t>
            </w:r>
          </w:p>
          <w:p>
            <w:pPr>
              <w:pStyle w:val="TableContents"/>
              <w:numPr>
                <w:ilvl w:val="0"/>
                <w:numId w:val="15"/>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 xml:space="preserve">Стопа имунизације деце ромске националности износи 73% </w:t>
            </w:r>
          </w:p>
          <w:p>
            <w:pPr>
              <w:pStyle w:val="TableContents"/>
              <w:numPr>
                <w:ilvl w:val="0"/>
                <w:numId w:val="15"/>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Око 61,4% Ромкиња иде редовно на  гинеколошке прегледе</w:t>
            </w:r>
          </w:p>
          <w:p>
            <w:pPr>
              <w:pStyle w:val="TableContents"/>
              <w:numPr>
                <w:ilvl w:val="0"/>
                <w:numId w:val="15"/>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 xml:space="preserve">Низак ниво денталне хигијене и нередовност одласка код стоматолога </w:t>
            </w:r>
          </w:p>
          <w:p>
            <w:pPr>
              <w:pStyle w:val="TableContents"/>
              <w:numPr>
                <w:ilvl w:val="0"/>
                <w:numId w:val="15"/>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Неинформисаност прималаца НСП да имају право на ослобађање од партиципације за стоматолошке услуге</w:t>
            </w:r>
          </w:p>
          <w:p>
            <w:pPr>
              <w:pStyle w:val="TableContents"/>
              <w:numPr>
                <w:ilvl w:val="0"/>
                <w:numId w:val="15"/>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Неадекватна информисаност ромске популације о бесплатним  превентивним прегледима</w:t>
            </w:r>
          </w:p>
          <w:p>
            <w:pPr>
              <w:pStyle w:val="TableContents"/>
              <w:numPr>
                <w:ilvl w:val="0"/>
                <w:numId w:val="15"/>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 xml:space="preserve">Није успостављено Развојно саветовалиште нити Саветовалиште за младе </w:t>
            </w:r>
          </w:p>
          <w:p>
            <w:pPr>
              <w:pStyle w:val="TableContents"/>
              <w:numPr>
                <w:ilvl w:val="0"/>
                <w:numId w:val="15"/>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Нема јасне евиденције о здравственом стању ромске популације јер нису спроведена истраживања у овој области</w:t>
            </w:r>
          </w:p>
          <w:p>
            <w:pPr>
              <w:pStyle w:val="TableContents"/>
              <w:numPr>
                <w:ilvl w:val="0"/>
                <w:numId w:val="15"/>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Општина из свог буџета није финансирала било какве активности са циљем  унапређења здравља Рома</w:t>
            </w:r>
          </w:p>
          <w:p>
            <w:pPr>
              <w:pStyle w:val="TableContents"/>
              <w:suppressAutoHyphens w:val="true"/>
              <w:spacing w:before="0" w:after="0"/>
              <w:ind w:left="720"/>
              <w:jc w:val="left"/>
              <w:rPr>
                <w:rFonts w:ascii="Cambria" w:hAnsi="Cambria" w:cs="Times New Roman"/>
                <w:sz w:val="20"/>
                <w:szCs w:val="20"/>
              </w:rPr>
            </w:pPr>
            <w:r>
              <w:rPr>
                <w:rFonts w:cs="Times New Roman" w:ascii="Cambria" w:hAnsi="Cambria"/>
                <w:kern w:val="0"/>
                <w:sz w:val="20"/>
                <w:szCs w:val="20"/>
                <w:lang w:eastAsia="en-US" w:bidi="ar-SA"/>
              </w:rPr>
            </w:r>
          </w:p>
        </w:tc>
      </w:tr>
      <w:tr>
        <w:trPr>
          <w:trHeight w:val="440" w:hRule="atLeast"/>
        </w:trPr>
        <w:tc>
          <w:tcPr>
            <w:tcW w:w="3396" w:type="dxa"/>
            <w:tcBorders/>
            <w:shd w:color="auto" w:fill="0070C0" w:val="clear"/>
          </w:tcPr>
          <w:p>
            <w:pPr>
              <w:pStyle w:val="Normal"/>
              <w:widowControl/>
              <w:suppressAutoHyphens w:val="true"/>
              <w:spacing w:before="0" w:after="0"/>
              <w:jc w:val="center"/>
              <w:rPr>
                <w:rFonts w:ascii="Cambria" w:hAnsi="Cambria" w:cs="Arial"/>
                <w:b/>
                <w:bCs/>
                <w:color w:themeColor="background1" w:val="FFFFFF"/>
                <w:sz w:val="20"/>
                <w:szCs w:val="20"/>
              </w:rPr>
            </w:pPr>
            <w:r>
              <w:rPr>
                <w:rFonts w:eastAsia="Times New Roman" w:cs="Arial" w:ascii="Cambria" w:hAnsi="Cambria"/>
                <w:b/>
                <w:bCs/>
                <w:color w:themeColor="background1" w:val="FFFFFF"/>
                <w:kern w:val="0"/>
                <w:sz w:val="20"/>
                <w:szCs w:val="20"/>
                <w:lang w:eastAsia="en-US" w:bidi="ar-SA"/>
              </w:rPr>
              <w:t>ШАНСЕ</w:t>
            </w:r>
          </w:p>
        </w:tc>
        <w:tc>
          <w:tcPr>
            <w:tcW w:w="6275" w:type="dxa"/>
            <w:tcBorders/>
            <w:shd w:color="auto" w:fill="0070C0" w:val="clear"/>
          </w:tcPr>
          <w:p>
            <w:pPr>
              <w:pStyle w:val="Normal"/>
              <w:widowControl/>
              <w:suppressAutoHyphens w:val="true"/>
              <w:spacing w:before="0" w:after="0"/>
              <w:jc w:val="center"/>
              <w:rPr>
                <w:rFonts w:ascii="Cambria" w:hAnsi="Cambria" w:cs="Arial"/>
                <w:b/>
                <w:bCs/>
                <w:color w:themeColor="background1" w:val="FFFFFF"/>
                <w:sz w:val="20"/>
                <w:szCs w:val="20"/>
              </w:rPr>
            </w:pPr>
            <w:r>
              <w:rPr>
                <w:rFonts w:eastAsia="Times New Roman" w:cs="Arial" w:ascii="Cambria" w:hAnsi="Cambria"/>
                <w:b/>
                <w:bCs/>
                <w:color w:themeColor="background1" w:val="FFFFFF"/>
                <w:kern w:val="0"/>
                <w:sz w:val="20"/>
                <w:szCs w:val="20"/>
                <w:lang w:eastAsia="en-US" w:bidi="ar-SA"/>
              </w:rPr>
              <w:t>ПРЕТЊЕ</w:t>
            </w:r>
          </w:p>
        </w:tc>
      </w:tr>
      <w:tr>
        <w:trPr>
          <w:trHeight w:val="557" w:hRule="atLeast"/>
        </w:trPr>
        <w:tc>
          <w:tcPr>
            <w:tcW w:w="3396" w:type="dxa"/>
            <w:tcBorders/>
          </w:tcPr>
          <w:p>
            <w:pPr>
              <w:pStyle w:val="ListParagraph"/>
              <w:widowControl/>
              <w:numPr>
                <w:ilvl w:val="0"/>
                <w:numId w:val="14"/>
              </w:numPr>
              <w:suppressAutoHyphens w:val="false"/>
              <w:spacing w:lineRule="auto" w:line="240" w:before="0" w:after="0"/>
              <w:contextualSpacing/>
              <w:jc w:val="left"/>
              <w:rPr>
                <w:rFonts w:ascii="Cambria" w:hAnsi="Cambria"/>
                <w:sz w:val="20"/>
                <w:szCs w:val="20"/>
              </w:rPr>
            </w:pPr>
            <w:r>
              <w:rPr>
                <w:rFonts w:eastAsia="Times New Roman" w:cs="Times New Roman" w:ascii="Cambria" w:hAnsi="Cambria"/>
                <w:kern w:val="0"/>
                <w:sz w:val="20"/>
                <w:szCs w:val="20"/>
                <w:lang w:eastAsia="en-US" w:bidi="ar-SA"/>
              </w:rPr>
              <w:t>Програми бесплатних превентивних прегледа за све категорије становништва које организује Министарство здравља</w:t>
            </w:r>
          </w:p>
          <w:p>
            <w:pPr>
              <w:pStyle w:val="ListParagraph"/>
              <w:widowControl/>
              <w:numPr>
                <w:ilvl w:val="0"/>
                <w:numId w:val="14"/>
              </w:numPr>
              <w:suppressAutoHyphens w:val="false"/>
              <w:spacing w:lineRule="auto" w:line="240" w:before="0" w:after="0"/>
              <w:contextualSpacing/>
              <w:jc w:val="left"/>
              <w:rPr>
                <w:rFonts w:ascii="Cambria" w:hAnsi="Cambria"/>
                <w:sz w:val="20"/>
                <w:szCs w:val="20"/>
              </w:rPr>
            </w:pPr>
            <w:r>
              <w:rPr>
                <w:rFonts w:eastAsia="Times New Roman" w:cs="Times New Roman" w:ascii="Cambria" w:hAnsi="Cambria"/>
                <w:kern w:val="0"/>
                <w:sz w:val="20"/>
                <w:szCs w:val="20"/>
                <w:lang w:eastAsia="en-US" w:bidi="ar-SA"/>
              </w:rPr>
              <w:t>Сарадња са ОЦД које имају искуства у раду са ромском популацијом</w:t>
            </w:r>
          </w:p>
          <w:p>
            <w:pPr>
              <w:pStyle w:val="ListParagraph"/>
              <w:widowControl/>
              <w:numPr>
                <w:ilvl w:val="0"/>
                <w:numId w:val="14"/>
              </w:numPr>
              <w:suppressAutoHyphens w:val="false"/>
              <w:spacing w:lineRule="auto" w:line="240" w:before="0" w:after="0"/>
              <w:contextualSpacing/>
              <w:jc w:val="left"/>
              <w:rPr>
                <w:rFonts w:ascii="Cambria" w:hAnsi="Cambria"/>
                <w:sz w:val="20"/>
                <w:szCs w:val="20"/>
              </w:rPr>
            </w:pPr>
            <w:r>
              <w:rPr>
                <w:rFonts w:eastAsia="Times New Roman" w:cs="Times New Roman" w:ascii="Cambria" w:hAnsi="Cambria"/>
                <w:kern w:val="0"/>
                <w:sz w:val="20"/>
                <w:szCs w:val="20"/>
                <w:lang w:eastAsia="en-US" w:bidi="ar-SA"/>
              </w:rPr>
              <w:t>Укључивање у донаторске пројекте намењене инклузији Рома</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ascii="Cambria" w:hAnsi="Cambria"/>
                <w:kern w:val="0"/>
                <w:sz w:val="20"/>
                <w:szCs w:val="20"/>
                <w:lang w:eastAsia="en-US" w:bidi="ar-SA"/>
              </w:rPr>
              <w:t>Програми Института за јавно здравље</w:t>
            </w:r>
          </w:p>
        </w:tc>
        <w:tc>
          <w:tcPr>
            <w:tcW w:w="6275" w:type="dxa"/>
            <w:tcBorders/>
          </w:tcPr>
          <w:p>
            <w:pPr>
              <w:pStyle w:val="ListParagraph"/>
              <w:widowControl/>
              <w:numPr>
                <w:ilvl w:val="0"/>
                <w:numId w:val="14"/>
              </w:numPr>
              <w:suppressAutoHyphens w:val="false"/>
              <w:spacing w:lineRule="auto" w:line="240" w:before="0" w:after="0"/>
              <w:contextualSpacing/>
              <w:jc w:val="left"/>
              <w:rPr>
                <w:rFonts w:ascii="Cambria" w:hAnsi="Cambria"/>
                <w:sz w:val="20"/>
                <w:szCs w:val="20"/>
              </w:rPr>
            </w:pPr>
            <w:r>
              <w:rPr>
                <w:rFonts w:eastAsia="Times New Roman" w:cs="Times New Roman" w:ascii="Cambria" w:hAnsi="Cambria"/>
                <w:kern w:val="0"/>
                <w:sz w:val="20"/>
                <w:szCs w:val="20"/>
                <w:lang w:eastAsia="en-US" w:bidi="ar-SA"/>
              </w:rPr>
              <w:t xml:space="preserve">Нема законског основа за вођење евиденције према националној припадности пацијента </w:t>
            </w:r>
          </w:p>
          <w:p>
            <w:pPr>
              <w:pStyle w:val="ListParagraph"/>
              <w:widowControl/>
              <w:numPr>
                <w:ilvl w:val="0"/>
                <w:numId w:val="14"/>
              </w:numPr>
              <w:suppressAutoHyphens w:val="false"/>
              <w:spacing w:lineRule="auto" w:line="240" w:before="0" w:after="0"/>
              <w:contextualSpacing/>
              <w:jc w:val="left"/>
              <w:rPr>
                <w:rFonts w:ascii="Cambria" w:hAnsi="Cambria"/>
                <w:sz w:val="20"/>
                <w:szCs w:val="20"/>
              </w:rPr>
            </w:pPr>
            <w:r>
              <w:rPr>
                <w:rFonts w:eastAsia="Times New Roman" w:cs="Times New Roman" w:ascii="Cambria" w:hAnsi="Cambria"/>
                <w:kern w:val="0"/>
                <w:sz w:val="20"/>
                <w:szCs w:val="20"/>
                <w:lang w:eastAsia="en-US" w:bidi="ar-SA"/>
              </w:rPr>
              <w:t>Сталне миграције ромске популације</w:t>
            </w:r>
          </w:p>
          <w:p>
            <w:pPr>
              <w:pStyle w:val="ListParagraph"/>
              <w:widowControl/>
              <w:numPr>
                <w:ilvl w:val="0"/>
                <w:numId w:val="14"/>
              </w:numPr>
              <w:suppressAutoHyphens w:val="false"/>
              <w:spacing w:lineRule="auto" w:line="240" w:before="0" w:after="0"/>
              <w:contextualSpacing/>
              <w:jc w:val="left"/>
              <w:rPr>
                <w:rFonts w:ascii="Cambria" w:hAnsi="Cambria" w:cs="Arial"/>
                <w:sz w:val="20"/>
                <w:szCs w:val="20"/>
              </w:rPr>
            </w:pPr>
            <w:r>
              <w:rPr>
                <w:rFonts w:eastAsia="Times New Roman" w:cs="Times New Roman" w:ascii="Cambria" w:hAnsi="Cambria"/>
                <w:kern w:val="0"/>
                <w:sz w:val="20"/>
                <w:szCs w:val="20"/>
                <w:lang w:eastAsia="en-US" w:bidi="ar-SA"/>
              </w:rPr>
              <w:t>Избијање нових епидемија/пандемија</w:t>
            </w:r>
          </w:p>
          <w:p>
            <w:pPr>
              <w:pStyle w:val="ListParagraph"/>
              <w:widowControl/>
              <w:numPr>
                <w:ilvl w:val="0"/>
                <w:numId w:val="14"/>
              </w:numPr>
              <w:suppressAutoHyphens w:val="false"/>
              <w:spacing w:lineRule="auto" w:line="240" w:before="0" w:after="0"/>
              <w:contextualSpacing/>
              <w:jc w:val="left"/>
              <w:rPr>
                <w:rFonts w:ascii="Cambria" w:hAnsi="Cambria" w:cs="Arial"/>
                <w:sz w:val="20"/>
                <w:szCs w:val="20"/>
              </w:rPr>
            </w:pPr>
            <w:r>
              <w:rPr>
                <w:rFonts w:eastAsia="Times New Roman" w:cs="Arial" w:ascii="Cambria" w:hAnsi="Cambria"/>
                <w:kern w:val="0"/>
                <w:sz w:val="20"/>
                <w:szCs w:val="20"/>
                <w:lang w:eastAsia="en-US" w:bidi="ar-SA"/>
              </w:rPr>
              <w:t>Одлазак здравствених радника у иностраноство и мањак лекара специјалиста</w:t>
            </w:r>
          </w:p>
          <w:p>
            <w:pPr>
              <w:pStyle w:val="ListParagraph"/>
              <w:widowControl/>
              <w:numPr>
                <w:ilvl w:val="0"/>
                <w:numId w:val="14"/>
              </w:numPr>
              <w:suppressAutoHyphens w:val="false"/>
              <w:spacing w:lineRule="auto" w:line="240" w:before="0" w:after="0"/>
              <w:contextualSpacing/>
              <w:jc w:val="left"/>
              <w:rPr>
                <w:rFonts w:ascii="Cambria" w:hAnsi="Cambria" w:cs="Arial"/>
                <w:sz w:val="20"/>
                <w:szCs w:val="20"/>
              </w:rPr>
            </w:pPr>
            <w:r>
              <w:rPr>
                <w:rFonts w:eastAsia="Times New Roman" w:cs="Arial" w:ascii="Cambria" w:hAnsi="Cambria"/>
                <w:kern w:val="0"/>
                <w:sz w:val="20"/>
                <w:szCs w:val="20"/>
                <w:lang w:eastAsia="en-US" w:bidi="ar-SA"/>
              </w:rPr>
              <w:t>Нерегулисан радни статус здравстевних медијаторки код Министарства здравља</w:t>
            </w:r>
          </w:p>
          <w:p>
            <w:pPr>
              <w:pStyle w:val="ListParagraph"/>
              <w:widowControl/>
              <w:numPr>
                <w:ilvl w:val="0"/>
                <w:numId w:val="14"/>
              </w:numPr>
              <w:suppressAutoHyphens w:val="false"/>
              <w:spacing w:lineRule="auto" w:line="240" w:before="0" w:after="0"/>
              <w:contextualSpacing/>
              <w:jc w:val="left"/>
              <w:rPr>
                <w:rFonts w:ascii="Cambria" w:hAnsi="Cambria" w:cs="Arial"/>
                <w:sz w:val="20"/>
                <w:szCs w:val="20"/>
              </w:rPr>
            </w:pPr>
            <w:r>
              <w:rPr>
                <w:rFonts w:eastAsia="Times New Roman" w:cs="Arial" w:ascii="Cambria" w:hAnsi="Cambria"/>
                <w:kern w:val="0"/>
                <w:sz w:val="20"/>
                <w:szCs w:val="20"/>
                <w:lang w:eastAsia="en-US" w:bidi="ar-SA"/>
              </w:rPr>
              <w:t>Врло мали број донатора подржава пројекте у области унапређења здравствене заштите ромске популаије</w:t>
            </w:r>
            <w:bookmarkStart w:id="28" w:name="_Hlk210052701"/>
            <w:bookmarkEnd w:id="28"/>
          </w:p>
        </w:tc>
      </w:tr>
    </w:tbl>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r>
    </w:p>
    <w:p>
      <w:pPr>
        <w:pStyle w:val="Normal"/>
        <w:spacing w:lineRule="auto" w:line="240" w:before="0" w:after="200"/>
        <w:jc w:val="both"/>
        <w:rPr>
          <w:rFonts w:ascii="Cambria" w:hAnsi="Cambria"/>
          <w:b/>
          <w:bCs/>
          <w:color w:themeColor="accent5" w:themeShade="80" w:val="494142"/>
        </w:rPr>
      </w:pPr>
      <w:r>
        <w:rPr>
          <w:rFonts w:ascii="Cambria" w:hAnsi="Cambria"/>
          <w:b/>
          <w:bCs/>
          <w:color w:themeColor="accent5" w:themeShade="80" w:val="494142"/>
        </w:rPr>
        <w:t xml:space="preserve">3.7 СОЦИЈАЛНА ЗАШТИТА </w:t>
      </w:r>
    </w:p>
    <w:p>
      <w:pPr>
        <w:pStyle w:val="Normal"/>
        <w:spacing w:lineRule="auto" w:line="240" w:before="0" w:after="200"/>
        <w:jc w:val="both"/>
        <w:rPr>
          <w:rFonts w:ascii="Cambria" w:hAnsi="Cambria" w:eastAsia="Calibri" w:cs="Arial"/>
          <w14:ligatures w14:val="standardContextual"/>
        </w:rPr>
      </w:pPr>
      <w:r>
        <w:rPr>
          <w:rFonts w:eastAsia="Calibri" w:cs="Arial" w:ascii="Cambria" w:hAnsi="Cambria"/>
          <w14:ligatures w14:val="standardContextual"/>
        </w:rPr>
        <w:t xml:space="preserve">       </w:t>
      </w:r>
      <w:r>
        <w:rPr>
          <w:rFonts w:eastAsia="Calibri" w:cs="Arial" w:ascii="Cambria" w:hAnsi="Cambria"/>
          <w14:ligatures w14:val="standardContextual"/>
        </w:rPr>
        <w:t>Право на социјалну заштиту имају појединци и породице којима је неопходна друштвена помоћ и подршка у савладавању социјалних и животних тешкоћа, а законом утврђена права и услуге социјалне заштите остварују се преко Центра за социјални рад.</w:t>
      </w:r>
      <w:r>
        <w:rPr>
          <w:rStyle w:val="FootnoteReference"/>
          <w:rFonts w:eastAsia="Calibri" w:cs="Arial" w:ascii="Cambria" w:hAnsi="Cambria"/>
          <w14:ligatures w14:val="standardContextual"/>
        </w:rPr>
        <w:footnoteReference w:id="7"/>
      </w:r>
      <w:r>
        <w:rPr>
          <w:rFonts w:eastAsia="Calibri" w:cs="Arial" w:ascii="Cambria" w:hAnsi="Cambria"/>
          <w14:ligatures w14:val="standardContextual"/>
        </w:rPr>
        <w:t xml:space="preserve"> Општина Беочин нема свој Центар за социјални рад, већ његову делатност на територији општине спроводи Центар за социјални рад Града Новог Сада – Одељење у Беочину, у коме ради 7 запослених. Такође, Беочин се у области социјалне заштите у великој мери ослања на ресурсе пружалаца услуга и  установа социјалне заштите чији је оснивач град Нови Сад. </w:t>
      </w:r>
    </w:p>
    <w:p>
      <w:pPr>
        <w:pStyle w:val="Normal"/>
        <w:spacing w:lineRule="auto" w:line="240" w:before="0" w:after="200"/>
        <w:jc w:val="both"/>
        <w:rPr>
          <w:rFonts w:ascii="Cambria" w:hAnsi="Cambria" w:eastAsia="Calibri" w:cs="Arial"/>
          <w:bCs/>
          <w14:ligatures w14:val="standardContextual"/>
        </w:rPr>
      </w:pPr>
      <w:r>
        <w:rPr>
          <w:rFonts w:eastAsia="Calibri" w:cs="Arial" w:ascii="Cambria" w:hAnsi="Cambria"/>
          <w14:ligatures w14:val="standardContextual"/>
        </w:rPr>
        <w:t xml:space="preserve">      </w:t>
      </w:r>
      <w:r>
        <w:rPr>
          <w:rFonts w:eastAsia="Calibri" w:cs="Arial" w:ascii="Cambria" w:hAnsi="Cambria"/>
          <w14:ligatures w14:val="standardContextual"/>
        </w:rPr>
        <w:t xml:space="preserve">Према евиденцији ЦСР у току 2024. године у Беочину је било 1.783 корисника социјалне и породично-правне заштите, што чини 12,9% укупне популације општине (964 жене и 819 мушкараца). </w:t>
      </w:r>
      <w:r>
        <w:rPr>
          <w:rFonts w:eastAsia="Calibri" w:cs="Arial" w:ascii="Cambria" w:hAnsi="Cambria"/>
          <w:b/>
          <w14:ligatures w14:val="standardContextual"/>
        </w:rPr>
        <w:t xml:space="preserve">Процењени удео лица ромске националности међу корисницима права и услуга социјалне заштите износи око 46%, односно око 820 корисника. У 2024. години је удео ромских домаћинстава међу примаоцима новчану социјалну помоћ износио 31%, </w:t>
      </w:r>
      <w:r>
        <w:rPr>
          <w:rFonts w:eastAsia="Calibri" w:cs="Arial" w:ascii="Cambria" w:hAnsi="Cambria"/>
          <w:bCs/>
          <w14:ligatures w14:val="standardContextual"/>
        </w:rPr>
        <w:t xml:space="preserve">а пошто је реч о вишечланим породицама њихов удео у укупном броју примаоца новчане социјалне помоћи је много већи и износи 52%. Овако висок удео указује на структурну зависност ромских домаћинстава од новчане социјалне помоћи, што представља изазов у правцу преласка ка мерама активне инклузије. </w:t>
      </w:r>
    </w:p>
    <w:p>
      <w:pPr>
        <w:pStyle w:val="Normal"/>
        <w:spacing w:lineRule="auto" w:line="240" w:before="0" w:after="200"/>
        <w:jc w:val="both"/>
        <w:rPr>
          <w:rFonts w:ascii="Cambria" w:hAnsi="Cambria" w:eastAsia="Calibri" w:cs="Arial"/>
          <w:bCs/>
          <w14:ligatures w14:val="standardContextual"/>
        </w:rPr>
      </w:pPr>
      <w:r>
        <w:rPr>
          <w:rFonts w:eastAsia="Calibri" w:cs="Arial" w:ascii="Cambria" w:hAnsi="Cambria"/>
          <w:bCs/>
          <w14:ligatures w14:val="standardContextual"/>
        </w:rPr>
        <w:t xml:space="preserve">       </w:t>
      </w:r>
      <w:r>
        <w:rPr>
          <w:rFonts w:eastAsia="Calibri" w:cs="Arial" w:ascii="Cambria" w:hAnsi="Cambria"/>
          <w:bCs/>
          <w14:ligatures w14:val="standardContextual"/>
        </w:rPr>
        <w:t>Према подацима Републичког завода за социјалну заштиту, у просеку 8–10% становништва Србије користи неки облик социјалне подршке, док је у Беочину тај проценат 12,9%. Такође, удео Рома у систему социјалне заштите на националном нивоу износи око 25–30%, док у Беочину достиже чак 46%, што указује на значај прилагођених, инклузивних мера на локалном нивоу.</w:t>
      </w:r>
    </w:p>
    <w:p>
      <w:pPr>
        <w:pStyle w:val="Normal"/>
        <w:spacing w:lineRule="auto" w:line="240" w:before="0" w:after="200"/>
        <w:jc w:val="both"/>
        <w:rPr>
          <w:rFonts w:ascii="Cambria" w:hAnsi="Cambria" w:eastAsia="Calibri" w:cs="Arial"/>
          <w:bCs/>
          <w14:ligatures w14:val="standardContextual"/>
        </w:rPr>
      </w:pPr>
      <w:r>
        <w:rPr>
          <w:rFonts w:eastAsia="Calibri" w:cs="Arial" w:ascii="Cambria" w:hAnsi="Cambria"/>
          <w:bCs/>
          <w14:ligatures w14:val="standardContextual"/>
        </w:rPr>
        <w:t xml:space="preserve">        </w:t>
      </w:r>
      <w:r>
        <w:rPr>
          <w:rFonts w:eastAsia="Calibri" w:cs="Arial" w:ascii="Cambria" w:hAnsi="Cambria"/>
          <w:b/>
          <w14:ligatures w14:val="standardContextual"/>
        </w:rPr>
        <w:t>У Беочину не постоји народна кухиња</w:t>
      </w:r>
      <w:r>
        <w:rPr>
          <w:rFonts w:eastAsia="Calibri" w:cs="Arial" w:ascii="Cambria" w:hAnsi="Cambria"/>
          <w:bCs/>
          <w14:ligatures w14:val="standardContextual"/>
        </w:rPr>
        <w:t xml:space="preserve">, те најугроженија лица не могу да остваре своје право на бесплатан оброк. У претходном периоду су </w:t>
      </w:r>
      <w:r>
        <w:rPr>
          <w:rFonts w:eastAsia="Calibri" w:cs="Arial" w:ascii="Cambria" w:hAnsi="Cambria"/>
          <w:b/>
          <w14:ligatures w14:val="standardContextual"/>
        </w:rPr>
        <w:t>4 лица ромске националности остварила право на пријаву места пребивалишта на адреси ЦСР</w:t>
      </w:r>
      <w:r>
        <w:rPr>
          <w:rFonts w:eastAsia="Calibri" w:cs="Arial" w:ascii="Cambria" w:hAnsi="Cambria"/>
          <w:bCs/>
          <w14:ligatures w14:val="standardContextual"/>
        </w:rPr>
        <w:t xml:space="preserve"> (3 жене и 1 мушкарац) као предуслов за остваривање права и услуга у области социјалне заштите.</w:t>
      </w:r>
    </w:p>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t>3.7.1 Локалне политике и праксе у области социјалне заштите</w:t>
      </w:r>
    </w:p>
    <w:p>
      <w:pPr>
        <w:pStyle w:val="Normal"/>
        <w:spacing w:lineRule="auto" w:line="240" w:before="0" w:after="200"/>
        <w:jc w:val="both"/>
        <w:rPr>
          <w:rFonts w:ascii="Cambria" w:hAnsi="Cambria"/>
          <w:color w:themeColor="accent4" w:val="956251"/>
        </w:rPr>
      </w:pPr>
      <w:r>
        <w:rPr>
          <w:rFonts w:ascii="Cambria" w:hAnsi="Cambria"/>
          <w:b/>
          <w:bCs/>
          <w:color w:themeColor="accent4" w:val="956251"/>
        </w:rPr>
        <w:t xml:space="preserve">       </w:t>
      </w:r>
      <w:r>
        <w:rPr>
          <w:rFonts w:ascii="Cambria" w:hAnsi="Cambria"/>
          <w:color w:themeColor="text1" w:val="000000"/>
        </w:rPr>
        <w:t xml:space="preserve">У складу са Законом о социјалној заштити  јединице локалне самоуправе се старају о задовољењу потреба грађана у области социјалне заштите, обезбеђују остваривање посебних потреба особа са инвалидитетом и заштиту права осетљивих група, те обезбеђују пружање услуга у заједници. Општина Беочин је крајем 2024. год. донела нову </w:t>
      </w:r>
      <w:r>
        <w:rPr>
          <w:rFonts w:ascii="Cambria" w:hAnsi="Cambria"/>
          <w:i/>
          <w:iCs/>
          <w:color w:themeColor="text1" w:val="000000"/>
        </w:rPr>
        <w:t>Одлуку о социјалној заштити општине Беочин</w:t>
      </w:r>
      <w:r>
        <w:rPr>
          <w:rStyle w:val="FootnoteReference"/>
          <w:rFonts w:ascii="Cambria" w:hAnsi="Cambria"/>
          <w:i/>
          <w:iCs/>
          <w:color w:themeColor="text1" w:val="000000"/>
        </w:rPr>
        <w:footnoteReference w:id="8"/>
      </w:r>
      <w:r>
        <w:rPr>
          <w:rFonts w:ascii="Cambria" w:hAnsi="Cambria"/>
          <w:color w:themeColor="text1" w:val="000000"/>
        </w:rPr>
        <w:t xml:space="preserve"> којом је дефинисала велики број права на материјалну подршку и услуге у заједници које се финансирају из локалног буџета. Овом одлуком је предвиђено да се из општинског буџета као мере материјалне подршке финанисрају: 1)</w:t>
      </w:r>
      <w:r>
        <w:rPr/>
        <w:t xml:space="preserve"> </w:t>
      </w:r>
      <w:r>
        <w:rPr>
          <w:rFonts w:ascii="Cambria" w:hAnsi="Cambria"/>
          <w:color w:themeColor="text1" w:val="000000"/>
        </w:rPr>
        <w:t xml:space="preserve">једнократне новчане помоћи, 2) помоћ за опрему корисника за смештај у установу социјалне заштите или другу породицу, 3) интервентна једнократна помоћ, 4) накнада трошкова сахране и 5) ванредне новчане помоћи у случајевима хитне социјалне угрожености.  Такође, из буџета општине се финансирају и две лиценциране дневне услуге у заједници: помоћ у кући и лични пратилац детета. </w:t>
      </w:r>
    </w:p>
    <w:p>
      <w:pPr>
        <w:pStyle w:val="Normal"/>
        <w:spacing w:lineRule="auto" w:line="247"/>
        <w:rPr>
          <w:rFonts w:ascii="Cambria" w:hAnsi="Cambria"/>
          <w:i/>
          <w:i/>
          <w:iCs/>
          <w:sz w:val="22"/>
          <w:szCs w:val="22"/>
        </w:rPr>
      </w:pPr>
      <w:r>
        <w:rPr>
          <w:rFonts w:ascii="Cambria" w:hAnsi="Cambria"/>
          <w:i/>
          <w:iCs/>
          <w:spacing w:val="-4"/>
          <w:sz w:val="22"/>
          <w:szCs w:val="22"/>
        </w:rPr>
        <w:t xml:space="preserve">Табела 14: Тренд броја корисника права на мере материјалне подршке које се </w:t>
      </w:r>
      <w:r>
        <w:rPr>
          <w:rFonts w:ascii="Cambria" w:hAnsi="Cambria"/>
          <w:i/>
          <w:iCs/>
          <w:spacing w:val="-2"/>
          <w:sz w:val="22"/>
          <w:szCs w:val="22"/>
        </w:rPr>
        <w:t>финансирају</w:t>
      </w:r>
      <w:r>
        <w:rPr>
          <w:rFonts w:ascii="Cambria" w:hAnsi="Cambria"/>
          <w:i/>
          <w:iCs/>
          <w:spacing w:val="-4"/>
          <w:sz w:val="22"/>
          <w:szCs w:val="22"/>
        </w:rPr>
        <w:t xml:space="preserve"> из  </w:t>
      </w:r>
      <w:r>
        <w:rPr>
          <w:rFonts w:ascii="Cambria" w:hAnsi="Cambria"/>
          <w:i/>
          <w:iCs/>
          <w:spacing w:val="-2"/>
          <w:sz w:val="22"/>
          <w:szCs w:val="22"/>
        </w:rPr>
        <w:t>буџета</w:t>
      </w:r>
      <w:r>
        <w:rPr>
          <w:rFonts w:ascii="Cambria" w:hAnsi="Cambria"/>
          <w:i/>
          <w:iCs/>
          <w:spacing w:val="-4"/>
          <w:sz w:val="22"/>
          <w:szCs w:val="22"/>
        </w:rPr>
        <w:t xml:space="preserve"> </w:t>
      </w:r>
      <w:r>
        <w:rPr>
          <w:rFonts w:ascii="Cambria" w:hAnsi="Cambria"/>
          <w:i/>
          <w:iCs/>
          <w:spacing w:val="-2"/>
          <w:sz w:val="22"/>
          <w:szCs w:val="22"/>
        </w:rPr>
        <w:t>општине Беочин</w:t>
      </w:r>
      <w:r>
        <w:rPr>
          <w:rFonts w:ascii="Cambria" w:hAnsi="Cambria"/>
          <w:i/>
          <w:iCs/>
          <w:spacing w:val="-4"/>
          <w:sz w:val="22"/>
          <w:szCs w:val="22"/>
        </w:rPr>
        <w:t xml:space="preserve"> </w:t>
      </w:r>
      <w:r>
        <w:rPr>
          <w:rFonts w:ascii="Cambria" w:hAnsi="Cambria"/>
          <w:i/>
          <w:iCs/>
          <w:spacing w:val="-2"/>
          <w:sz w:val="22"/>
          <w:szCs w:val="22"/>
        </w:rPr>
        <w:t>у</w:t>
      </w:r>
      <w:r>
        <w:rPr>
          <w:rFonts w:ascii="Cambria" w:hAnsi="Cambria"/>
          <w:i/>
          <w:iCs/>
          <w:spacing w:val="-4"/>
          <w:sz w:val="22"/>
          <w:szCs w:val="22"/>
        </w:rPr>
        <w:t xml:space="preserve"> </w:t>
      </w:r>
      <w:r>
        <w:rPr>
          <w:rFonts w:ascii="Cambria" w:hAnsi="Cambria"/>
          <w:i/>
          <w:iCs/>
          <w:spacing w:val="-2"/>
          <w:sz w:val="22"/>
          <w:szCs w:val="22"/>
        </w:rPr>
        <w:t>складу</w:t>
      </w:r>
      <w:r>
        <w:rPr>
          <w:rFonts w:ascii="Cambria" w:hAnsi="Cambria"/>
          <w:i/>
          <w:iCs/>
          <w:spacing w:val="-4"/>
          <w:sz w:val="22"/>
          <w:szCs w:val="22"/>
        </w:rPr>
        <w:t xml:space="preserve"> </w:t>
      </w:r>
      <w:r>
        <w:rPr>
          <w:rFonts w:ascii="Cambria" w:hAnsi="Cambria"/>
          <w:i/>
          <w:iCs/>
          <w:spacing w:val="-2"/>
          <w:sz w:val="22"/>
          <w:szCs w:val="22"/>
        </w:rPr>
        <w:t>са</w:t>
      </w:r>
      <w:r>
        <w:rPr>
          <w:rFonts w:ascii="Cambria" w:hAnsi="Cambria"/>
          <w:i/>
          <w:iCs/>
          <w:spacing w:val="-4"/>
          <w:sz w:val="22"/>
          <w:szCs w:val="22"/>
        </w:rPr>
        <w:t xml:space="preserve"> </w:t>
      </w:r>
      <w:r>
        <w:rPr>
          <w:rFonts w:ascii="Cambria" w:hAnsi="Cambria"/>
          <w:i/>
          <w:iCs/>
          <w:spacing w:val="-2"/>
          <w:sz w:val="22"/>
          <w:szCs w:val="22"/>
        </w:rPr>
        <w:t>Одлуком</w:t>
      </w:r>
      <w:r>
        <w:rPr>
          <w:rFonts w:ascii="Cambria" w:hAnsi="Cambria"/>
          <w:i/>
          <w:iCs/>
          <w:spacing w:val="-5"/>
          <w:sz w:val="22"/>
          <w:szCs w:val="22"/>
        </w:rPr>
        <w:t xml:space="preserve"> </w:t>
      </w:r>
      <w:r>
        <w:rPr>
          <w:rFonts w:ascii="Cambria" w:hAnsi="Cambria"/>
          <w:i/>
          <w:iCs/>
          <w:spacing w:val="-2"/>
          <w:sz w:val="22"/>
          <w:szCs w:val="22"/>
        </w:rPr>
        <w:t>о</w:t>
      </w:r>
      <w:r>
        <w:rPr>
          <w:rFonts w:ascii="Cambria" w:hAnsi="Cambria"/>
          <w:i/>
          <w:iCs/>
          <w:spacing w:val="-5"/>
          <w:sz w:val="22"/>
          <w:szCs w:val="22"/>
        </w:rPr>
        <w:t xml:space="preserve"> </w:t>
      </w:r>
      <w:r>
        <w:rPr>
          <w:rFonts w:ascii="Cambria" w:hAnsi="Cambria"/>
          <w:i/>
          <w:iCs/>
          <w:spacing w:val="-2"/>
          <w:sz w:val="22"/>
          <w:szCs w:val="22"/>
        </w:rPr>
        <w:t>социјалној</w:t>
      </w:r>
      <w:r>
        <w:rPr>
          <w:rFonts w:ascii="Cambria" w:hAnsi="Cambria"/>
          <w:i/>
          <w:iCs/>
          <w:spacing w:val="-6"/>
          <w:sz w:val="22"/>
          <w:szCs w:val="22"/>
        </w:rPr>
        <w:t xml:space="preserve"> </w:t>
      </w:r>
      <w:r>
        <w:rPr>
          <w:rFonts w:ascii="Cambria" w:hAnsi="Cambria"/>
          <w:i/>
          <w:iCs/>
          <w:spacing w:val="-2"/>
          <w:sz w:val="22"/>
          <w:szCs w:val="22"/>
        </w:rPr>
        <w:t>заштити</w:t>
      </w:r>
    </w:p>
    <w:p>
      <w:pPr>
        <w:pStyle w:val="Normal"/>
        <w:spacing w:lineRule="auto" w:line="247"/>
        <w:rPr>
          <w:sz w:val="22"/>
          <w:szCs w:val="22"/>
        </w:rPr>
      </w:pPr>
      <w:r>
        <w:rPr>
          <w:sz w:val="22"/>
          <w:szCs w:val="22"/>
        </w:rPr>
      </w:r>
    </w:p>
    <w:tbl>
      <w:tblPr>
        <w:tblW w:w="10612" w:type="dxa"/>
        <w:jc w:val="left"/>
        <w:tblInd w:w="137" w:type="dxa"/>
        <w:tblLayout w:type="fixed"/>
        <w:tblCellMar>
          <w:top w:w="0" w:type="dxa"/>
          <w:left w:w="5" w:type="dxa"/>
          <w:bottom w:w="0" w:type="dxa"/>
          <w:right w:w="0" w:type="dxa"/>
        </w:tblCellMar>
        <w:tblLook w:firstRow="1" w:noVBand="0" w:lastRow="1" w:firstColumn="1" w:lastColumn="1" w:noHBand="0" w:val="01e0"/>
      </w:tblPr>
      <w:tblGrid>
        <w:gridCol w:w="3806"/>
        <w:gridCol w:w="728"/>
        <w:gridCol w:w="758"/>
        <w:gridCol w:w="953"/>
        <w:gridCol w:w="715"/>
        <w:gridCol w:w="660"/>
        <w:gridCol w:w="992"/>
        <w:gridCol w:w="569"/>
        <w:gridCol w:w="451"/>
        <w:gridCol w:w="979"/>
      </w:tblGrid>
      <w:tr>
        <w:trPr>
          <w:trHeight w:val="198" w:hRule="atLeast"/>
        </w:trPr>
        <w:tc>
          <w:tcPr>
            <w:tcW w:w="3806" w:type="dxa"/>
            <w:vMerge w:val="restart"/>
            <w:tcBorders>
              <w:top w:val="single" w:sz="4" w:space="0" w:color="000000"/>
              <w:left w:val="single" w:sz="4" w:space="0" w:color="000000"/>
              <w:bottom w:val="single" w:sz="4" w:space="0" w:color="000000"/>
            </w:tcBorders>
            <w:shd w:color="auto" w:fill="0070C0" w:val="clear"/>
          </w:tcPr>
          <w:p>
            <w:pPr>
              <w:pStyle w:val="TableParagraph"/>
              <w:spacing w:before="96" w:after="0"/>
              <w:ind w:left="107"/>
              <w:rPr>
                <w:rFonts w:ascii="Cambria" w:hAnsi="Cambria"/>
                <w:b/>
                <w:color w:themeColor="background1" w:val="FFFFFF"/>
              </w:rPr>
            </w:pPr>
            <w:r>
              <w:rPr>
                <w:rFonts w:ascii="Cambria" w:hAnsi="Cambria"/>
                <w:b/>
                <w:color w:themeColor="background1" w:val="FFFFFF"/>
              </w:rPr>
              <w:t>Врста материјалне подршке</w:t>
            </w:r>
          </w:p>
        </w:tc>
        <w:tc>
          <w:tcPr>
            <w:tcW w:w="6805" w:type="dxa"/>
            <w:gridSpan w:val="9"/>
            <w:tcBorders>
              <w:top w:val="single" w:sz="4" w:space="0" w:color="000000"/>
              <w:bottom w:val="single" w:sz="4" w:space="0" w:color="000000"/>
              <w:right w:val="single" w:sz="4" w:space="0" w:color="000000"/>
            </w:tcBorders>
            <w:shd w:color="auto" w:fill="0070C0" w:val="clear"/>
          </w:tcPr>
          <w:p>
            <w:pPr>
              <w:pStyle w:val="TableParagraph"/>
              <w:tabs>
                <w:tab w:val="clear" w:pos="720"/>
                <w:tab w:val="left" w:pos="2475" w:leader="none"/>
                <w:tab w:val="left" w:pos="4510" w:leader="none"/>
              </w:tabs>
              <w:spacing w:lineRule="exact" w:line="172"/>
              <w:ind w:left="233"/>
              <w:jc w:val="center"/>
              <w:rPr>
                <w:rFonts w:ascii="Cambria" w:hAnsi="Cambria"/>
                <w:b/>
                <w:color w:themeColor="background1" w:val="FFFFFF"/>
                <w:spacing w:val="-4"/>
                <w:sz w:val="18"/>
                <w:szCs w:val="18"/>
              </w:rPr>
            </w:pPr>
            <w:r>
              <w:rPr>
                <w:rFonts w:ascii="Cambria" w:hAnsi="Cambria"/>
                <w:b/>
                <w:color w:themeColor="background1" w:val="FFFFFF"/>
                <w:spacing w:val="-4"/>
                <w:sz w:val="18"/>
                <w:szCs w:val="18"/>
              </w:rPr>
              <w:t>2021</w:t>
            </w:r>
            <w:r>
              <w:rPr>
                <w:rFonts w:ascii="Cambria" w:hAnsi="Cambria"/>
                <w:color w:themeColor="background1" w:val="FFFFFF"/>
                <w:sz w:val="18"/>
                <w:szCs w:val="18"/>
              </w:rPr>
              <w:tab/>
            </w:r>
            <w:r>
              <w:rPr>
                <w:rFonts w:ascii="Cambria" w:hAnsi="Cambria"/>
                <w:b/>
                <w:color w:themeColor="background1" w:val="FFFFFF"/>
                <w:spacing w:val="-4"/>
                <w:sz w:val="18"/>
                <w:szCs w:val="18"/>
              </w:rPr>
              <w:t>2022</w:t>
            </w:r>
            <w:r>
              <w:rPr>
                <w:rFonts w:ascii="Cambria" w:hAnsi="Cambria"/>
                <w:color w:themeColor="background1" w:val="FFFFFF"/>
                <w:sz w:val="18"/>
                <w:szCs w:val="18"/>
              </w:rPr>
              <w:tab/>
            </w:r>
            <w:r>
              <w:rPr>
                <w:rFonts w:ascii="Cambria" w:hAnsi="Cambria"/>
                <w:b/>
                <w:color w:themeColor="background1" w:val="FFFFFF"/>
                <w:spacing w:val="-4"/>
                <w:sz w:val="18"/>
                <w:szCs w:val="18"/>
              </w:rPr>
              <w:t>2023</w:t>
            </w:r>
          </w:p>
          <w:p>
            <w:pPr>
              <w:pStyle w:val="TableParagraph"/>
              <w:tabs>
                <w:tab w:val="clear" w:pos="720"/>
                <w:tab w:val="left" w:pos="2475" w:leader="none"/>
                <w:tab w:val="left" w:pos="4510" w:leader="none"/>
              </w:tabs>
              <w:spacing w:lineRule="exact" w:line="172"/>
              <w:ind w:left="233"/>
              <w:jc w:val="center"/>
              <w:rPr>
                <w:rFonts w:ascii="Cambria" w:hAnsi="Cambria"/>
                <w:b/>
                <w:color w:themeColor="background1" w:val="FFFFFF"/>
                <w:sz w:val="18"/>
                <w:szCs w:val="18"/>
              </w:rPr>
            </w:pPr>
            <w:r>
              <w:rPr>
                <w:rFonts w:ascii="Cambria" w:hAnsi="Cambria"/>
                <w:b/>
                <w:color w:themeColor="background1" w:val="FFFFFF"/>
                <w:sz w:val="18"/>
                <w:szCs w:val="18"/>
              </w:rPr>
            </w:r>
          </w:p>
        </w:tc>
      </w:tr>
      <w:tr>
        <w:trPr>
          <w:trHeight w:val="200" w:hRule="atLeast"/>
        </w:trPr>
        <w:tc>
          <w:tcPr>
            <w:tcW w:w="3806" w:type="dxa"/>
            <w:vMerge w:val="continue"/>
            <w:tcBorders>
              <w:left w:val="single" w:sz="4" w:space="0" w:color="000000"/>
              <w:bottom w:val="single" w:sz="4" w:space="0" w:color="000000"/>
            </w:tcBorders>
            <w:shd w:color="auto" w:fill="C3FDBB" w:val="clear"/>
          </w:tcPr>
          <w:p>
            <w:pPr>
              <w:pStyle w:val="Normal"/>
              <w:widowControl w:val="false"/>
              <w:rPr>
                <w:rFonts w:ascii="Cambria" w:hAnsi="Cambria"/>
                <w:sz w:val="22"/>
                <w:szCs w:val="22"/>
              </w:rPr>
            </w:pPr>
            <w:r>
              <w:rPr>
                <w:rFonts w:ascii="Cambria" w:hAnsi="Cambria"/>
                <w:sz w:val="22"/>
                <w:szCs w:val="22"/>
              </w:rPr>
            </w:r>
          </w:p>
        </w:tc>
        <w:tc>
          <w:tcPr>
            <w:tcW w:w="728"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TableParagraph"/>
              <w:spacing w:lineRule="exact" w:line="174"/>
              <w:ind w:left="110"/>
              <w:rPr>
                <w:rFonts w:ascii="Cambria" w:hAnsi="Cambria"/>
                <w:b/>
                <w:color w:themeColor="background1" w:val="FFFFFF"/>
                <w:sz w:val="18"/>
                <w:szCs w:val="18"/>
              </w:rPr>
            </w:pPr>
            <w:r>
              <w:rPr>
                <w:rFonts w:ascii="Cambria" w:hAnsi="Cambria"/>
                <w:b/>
                <w:color w:themeColor="background1" w:val="FFFFFF"/>
                <w:spacing w:val="-10"/>
                <w:sz w:val="18"/>
                <w:szCs w:val="18"/>
              </w:rPr>
              <w:t>М</w:t>
            </w:r>
          </w:p>
        </w:tc>
        <w:tc>
          <w:tcPr>
            <w:tcW w:w="758"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TableParagraph"/>
              <w:spacing w:lineRule="exact" w:line="174"/>
              <w:ind w:left="108"/>
              <w:jc w:val="center"/>
              <w:rPr>
                <w:rFonts w:ascii="Cambria" w:hAnsi="Cambria"/>
                <w:b/>
                <w:color w:themeColor="background1" w:val="FFFFFF"/>
                <w:sz w:val="18"/>
                <w:szCs w:val="18"/>
              </w:rPr>
            </w:pPr>
            <w:r>
              <w:rPr>
                <w:rFonts w:ascii="Cambria" w:hAnsi="Cambria"/>
                <w:b/>
                <w:color w:themeColor="background1" w:val="FFFFFF"/>
                <w:spacing w:val="-10"/>
                <w:sz w:val="18"/>
                <w:szCs w:val="18"/>
              </w:rPr>
              <w:t>Ж</w:t>
            </w:r>
          </w:p>
        </w:tc>
        <w:tc>
          <w:tcPr>
            <w:tcW w:w="953"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TableParagraph"/>
              <w:spacing w:lineRule="exact" w:line="174"/>
              <w:ind w:left="14" w:right="72"/>
              <w:jc w:val="center"/>
              <w:rPr>
                <w:rFonts w:ascii="Cambria" w:hAnsi="Cambria"/>
                <w:b/>
                <w:color w:themeColor="background1" w:val="FFFFFF"/>
                <w:sz w:val="18"/>
                <w:szCs w:val="18"/>
              </w:rPr>
            </w:pPr>
            <w:r>
              <w:rPr>
                <w:rFonts w:ascii="Cambria" w:hAnsi="Cambria"/>
                <w:b/>
                <w:color w:themeColor="background1" w:val="FFFFFF"/>
                <w:spacing w:val="-2"/>
                <w:sz w:val="18"/>
                <w:szCs w:val="18"/>
              </w:rPr>
              <w:t>Укупно</w:t>
            </w:r>
          </w:p>
        </w:tc>
        <w:tc>
          <w:tcPr>
            <w:tcW w:w="715"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TableParagraph"/>
              <w:spacing w:lineRule="exact" w:line="174"/>
              <w:ind w:left="109"/>
              <w:rPr>
                <w:rFonts w:ascii="Cambria" w:hAnsi="Cambria"/>
                <w:b/>
                <w:color w:themeColor="background1" w:val="FFFFFF"/>
                <w:sz w:val="18"/>
                <w:szCs w:val="18"/>
              </w:rPr>
            </w:pPr>
            <w:r>
              <w:rPr>
                <w:rFonts w:ascii="Cambria" w:hAnsi="Cambria"/>
                <w:b/>
                <w:color w:themeColor="background1" w:val="FFFFFF"/>
                <w:spacing w:val="-10"/>
                <w:sz w:val="18"/>
                <w:szCs w:val="18"/>
              </w:rPr>
              <w:t>М</w:t>
            </w:r>
          </w:p>
        </w:tc>
        <w:tc>
          <w:tcPr>
            <w:tcW w:w="660"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TableParagraph"/>
              <w:spacing w:lineRule="exact" w:line="174"/>
              <w:ind w:left="111"/>
              <w:rPr>
                <w:rFonts w:ascii="Cambria" w:hAnsi="Cambria"/>
                <w:b/>
                <w:color w:themeColor="background1" w:val="FFFFFF"/>
                <w:sz w:val="18"/>
                <w:szCs w:val="18"/>
              </w:rPr>
            </w:pPr>
            <w:r>
              <w:rPr>
                <w:rFonts w:ascii="Cambria" w:hAnsi="Cambria"/>
                <w:b/>
                <w:color w:themeColor="background1" w:val="FFFFFF"/>
                <w:spacing w:val="-10"/>
                <w:sz w:val="18"/>
                <w:szCs w:val="18"/>
              </w:rPr>
              <w:t>Ж</w:t>
            </w:r>
          </w:p>
        </w:tc>
        <w:tc>
          <w:tcPr>
            <w:tcW w:w="992"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TableParagraph"/>
              <w:spacing w:lineRule="exact" w:line="174"/>
              <w:ind w:left="109"/>
              <w:rPr>
                <w:rFonts w:ascii="Cambria" w:hAnsi="Cambria"/>
                <w:b/>
                <w:color w:themeColor="background1" w:val="FFFFFF"/>
                <w:sz w:val="18"/>
                <w:szCs w:val="18"/>
              </w:rPr>
            </w:pPr>
            <w:r>
              <w:rPr>
                <w:rFonts w:ascii="Cambria" w:hAnsi="Cambria"/>
                <w:b/>
                <w:color w:themeColor="background1" w:val="FFFFFF"/>
                <w:spacing w:val="-2"/>
                <w:sz w:val="18"/>
                <w:szCs w:val="18"/>
              </w:rPr>
              <w:t>Укупно</w:t>
            </w:r>
          </w:p>
        </w:tc>
        <w:tc>
          <w:tcPr>
            <w:tcW w:w="569"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TableParagraph"/>
              <w:spacing w:lineRule="exact" w:line="174"/>
              <w:ind w:right="260"/>
              <w:jc w:val="right"/>
              <w:rPr>
                <w:rFonts w:ascii="Cambria" w:hAnsi="Cambria"/>
                <w:b/>
                <w:color w:themeColor="background1" w:val="FFFFFF"/>
                <w:sz w:val="18"/>
                <w:szCs w:val="18"/>
              </w:rPr>
            </w:pPr>
            <w:r>
              <w:rPr>
                <w:rFonts w:ascii="Cambria" w:hAnsi="Cambria"/>
                <w:b/>
                <w:color w:themeColor="background1" w:val="FFFFFF"/>
                <w:spacing w:val="-10"/>
                <w:sz w:val="18"/>
                <w:szCs w:val="18"/>
              </w:rPr>
              <w:t>М</w:t>
            </w:r>
          </w:p>
        </w:tc>
        <w:tc>
          <w:tcPr>
            <w:tcW w:w="451"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TableParagraph"/>
              <w:spacing w:lineRule="exact" w:line="174"/>
              <w:ind w:left="27" w:right="38"/>
              <w:jc w:val="center"/>
              <w:rPr>
                <w:rFonts w:ascii="Cambria" w:hAnsi="Cambria"/>
                <w:b/>
                <w:color w:themeColor="background1" w:val="FFFFFF"/>
                <w:sz w:val="18"/>
                <w:szCs w:val="18"/>
              </w:rPr>
            </w:pPr>
            <w:r>
              <w:rPr>
                <w:rFonts w:ascii="Cambria" w:hAnsi="Cambria"/>
                <w:b/>
                <w:color w:themeColor="background1" w:val="FFFFFF"/>
                <w:spacing w:val="-10"/>
                <w:sz w:val="18"/>
                <w:szCs w:val="18"/>
              </w:rPr>
              <w:t>Ж</w:t>
            </w:r>
          </w:p>
        </w:tc>
        <w:tc>
          <w:tcPr>
            <w:tcW w:w="979"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TableParagraph"/>
              <w:spacing w:lineRule="exact" w:line="174"/>
              <w:ind w:left="117"/>
              <w:rPr>
                <w:rFonts w:ascii="Cambria" w:hAnsi="Cambria"/>
                <w:b/>
                <w:color w:themeColor="background1" w:val="FFFFFF"/>
                <w:spacing w:val="-2"/>
                <w:sz w:val="18"/>
                <w:szCs w:val="18"/>
              </w:rPr>
            </w:pPr>
            <w:r>
              <w:rPr>
                <w:rFonts w:ascii="Cambria" w:hAnsi="Cambria"/>
                <w:b/>
                <w:color w:themeColor="background1" w:val="FFFFFF"/>
                <w:spacing w:val="-2"/>
                <w:sz w:val="18"/>
                <w:szCs w:val="18"/>
              </w:rPr>
              <w:t>Укупно</w:t>
            </w:r>
          </w:p>
          <w:p>
            <w:pPr>
              <w:pStyle w:val="TableParagraph"/>
              <w:spacing w:lineRule="exact" w:line="174"/>
              <w:ind w:left="117"/>
              <w:rPr>
                <w:rFonts w:ascii="Cambria" w:hAnsi="Cambria"/>
                <w:b/>
                <w:color w:themeColor="background1" w:val="FFFFFF"/>
                <w:sz w:val="18"/>
                <w:szCs w:val="18"/>
              </w:rPr>
            </w:pPr>
            <w:r>
              <w:rPr>
                <w:rFonts w:ascii="Cambria" w:hAnsi="Cambria"/>
                <w:b/>
                <w:color w:themeColor="background1" w:val="FFFFFF"/>
                <w:sz w:val="18"/>
                <w:szCs w:val="18"/>
              </w:rPr>
            </w:r>
          </w:p>
        </w:tc>
      </w:tr>
      <w:tr>
        <w:trPr>
          <w:trHeight w:val="323" w:hRule="atLeast"/>
        </w:trPr>
        <w:tc>
          <w:tcPr>
            <w:tcW w:w="3806"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TableParagraph"/>
              <w:spacing w:lineRule="exact" w:line="169"/>
              <w:ind w:left="107"/>
              <w:jc w:val="center"/>
              <w:rPr>
                <w:rFonts w:ascii="Cambria" w:hAnsi="Cambria"/>
              </w:rPr>
            </w:pPr>
            <w:r>
              <w:rPr>
                <w:rFonts w:ascii="Cambria" w:hAnsi="Cambria"/>
              </w:rPr>
              <w:t>Једнократна</w:t>
            </w:r>
            <w:r>
              <w:rPr>
                <w:rFonts w:ascii="Cambria" w:hAnsi="Cambria"/>
                <w:spacing w:val="2"/>
              </w:rPr>
              <w:t xml:space="preserve"> </w:t>
            </w:r>
            <w:r>
              <w:rPr>
                <w:rFonts w:ascii="Cambria" w:hAnsi="Cambria"/>
                <w:spacing w:val="-2"/>
              </w:rPr>
              <w:t xml:space="preserve">помоћ </w:t>
            </w:r>
          </w:p>
        </w:tc>
        <w:tc>
          <w:tcPr>
            <w:tcW w:w="728" w:type="dxa"/>
            <w:tcBorders>
              <w:top w:val="single" w:sz="4" w:space="0" w:color="000000"/>
              <w:left w:val="single" w:sz="4" w:space="0" w:color="000000"/>
              <w:bottom w:val="single" w:sz="4" w:space="0" w:color="000000"/>
              <w:right w:val="single" w:sz="4" w:space="0" w:color="000000"/>
            </w:tcBorders>
          </w:tcPr>
          <w:p>
            <w:pPr>
              <w:pStyle w:val="TableParagraph"/>
              <w:spacing w:lineRule="exact" w:line="169"/>
              <w:ind w:right="238"/>
              <w:jc w:val="right"/>
              <w:rPr>
                <w:rFonts w:ascii="Cambria" w:hAnsi="Cambria"/>
                <w:sz w:val="18"/>
                <w:szCs w:val="18"/>
              </w:rPr>
            </w:pPr>
            <w:r>
              <w:rPr>
                <w:rFonts w:ascii="Cambria" w:hAnsi="Cambria"/>
                <w:spacing w:val="-5"/>
                <w:sz w:val="18"/>
                <w:szCs w:val="18"/>
              </w:rPr>
              <w:t>29</w:t>
            </w:r>
          </w:p>
        </w:tc>
        <w:tc>
          <w:tcPr>
            <w:tcW w:w="758" w:type="dxa"/>
            <w:tcBorders>
              <w:top w:val="single" w:sz="4" w:space="0" w:color="000000"/>
              <w:left w:val="single" w:sz="4" w:space="0" w:color="000000"/>
              <w:bottom w:val="single" w:sz="4" w:space="0" w:color="000000"/>
              <w:right w:val="single" w:sz="4" w:space="0" w:color="000000"/>
            </w:tcBorders>
          </w:tcPr>
          <w:p>
            <w:pPr>
              <w:pStyle w:val="TableParagraph"/>
              <w:spacing w:lineRule="exact" w:line="169"/>
              <w:ind w:right="253"/>
              <w:jc w:val="center"/>
              <w:rPr>
                <w:rFonts w:ascii="Cambria" w:hAnsi="Cambria"/>
                <w:sz w:val="18"/>
                <w:szCs w:val="18"/>
              </w:rPr>
            </w:pPr>
            <w:r>
              <w:rPr>
                <w:rFonts w:ascii="Cambria" w:hAnsi="Cambria"/>
                <w:spacing w:val="-5"/>
                <w:sz w:val="18"/>
                <w:szCs w:val="18"/>
              </w:rPr>
              <w:t>39</w:t>
            </w:r>
          </w:p>
        </w:tc>
        <w:tc>
          <w:tcPr>
            <w:tcW w:w="953"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TableParagraph"/>
              <w:spacing w:lineRule="exact" w:line="169"/>
              <w:ind w:left="70" w:right="58"/>
              <w:jc w:val="center"/>
              <w:rPr>
                <w:rFonts w:ascii="Cambria" w:hAnsi="Cambria"/>
                <w:sz w:val="18"/>
                <w:szCs w:val="18"/>
              </w:rPr>
            </w:pPr>
            <w:r>
              <w:rPr>
                <w:rFonts w:ascii="Cambria" w:hAnsi="Cambria"/>
                <w:spacing w:val="-5"/>
                <w:sz w:val="18"/>
                <w:szCs w:val="18"/>
              </w:rPr>
              <w:t>68</w:t>
            </w:r>
          </w:p>
        </w:tc>
        <w:tc>
          <w:tcPr>
            <w:tcW w:w="715" w:type="dxa"/>
            <w:tcBorders>
              <w:top w:val="single" w:sz="4" w:space="0" w:color="000000"/>
              <w:left w:val="single" w:sz="4" w:space="0" w:color="000000"/>
              <w:bottom w:val="single" w:sz="4" w:space="0" w:color="000000"/>
              <w:right w:val="single" w:sz="4" w:space="0" w:color="000000"/>
            </w:tcBorders>
          </w:tcPr>
          <w:p>
            <w:pPr>
              <w:pStyle w:val="TableParagraph"/>
              <w:spacing w:lineRule="exact" w:line="169"/>
              <w:ind w:right="230"/>
              <w:jc w:val="right"/>
              <w:rPr>
                <w:rFonts w:ascii="Cambria" w:hAnsi="Cambria"/>
                <w:sz w:val="18"/>
                <w:szCs w:val="18"/>
              </w:rPr>
            </w:pPr>
            <w:r>
              <w:rPr>
                <w:rFonts w:ascii="Cambria" w:hAnsi="Cambria"/>
                <w:spacing w:val="-5"/>
                <w:sz w:val="18"/>
                <w:szCs w:val="18"/>
              </w:rPr>
              <w:t>58</w:t>
            </w:r>
          </w:p>
        </w:tc>
        <w:tc>
          <w:tcPr>
            <w:tcW w:w="660" w:type="dxa"/>
            <w:tcBorders>
              <w:top w:val="single" w:sz="4" w:space="0" w:color="000000"/>
              <w:left w:val="single" w:sz="4" w:space="0" w:color="000000"/>
              <w:bottom w:val="single" w:sz="4" w:space="0" w:color="000000"/>
              <w:right w:val="single" w:sz="4" w:space="0" w:color="000000"/>
            </w:tcBorders>
          </w:tcPr>
          <w:p>
            <w:pPr>
              <w:pStyle w:val="TableParagraph"/>
              <w:spacing w:lineRule="exact" w:line="169"/>
              <w:ind w:right="205"/>
              <w:jc w:val="right"/>
              <w:rPr>
                <w:rFonts w:ascii="Cambria" w:hAnsi="Cambria"/>
                <w:sz w:val="18"/>
                <w:szCs w:val="18"/>
              </w:rPr>
            </w:pPr>
            <w:r>
              <w:rPr>
                <w:rFonts w:ascii="Cambria" w:hAnsi="Cambria"/>
                <w:spacing w:val="-5"/>
                <w:sz w:val="18"/>
                <w:szCs w:val="18"/>
              </w:rPr>
              <w:t>58</w:t>
            </w:r>
          </w:p>
        </w:tc>
        <w:tc>
          <w:tcPr>
            <w:tcW w:w="992"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TableParagraph"/>
              <w:spacing w:lineRule="exact" w:line="169"/>
              <w:ind w:left="20"/>
              <w:jc w:val="center"/>
              <w:rPr>
                <w:rFonts w:ascii="Cambria" w:hAnsi="Cambria"/>
                <w:sz w:val="18"/>
                <w:szCs w:val="18"/>
              </w:rPr>
            </w:pPr>
            <w:r>
              <w:rPr>
                <w:rFonts w:ascii="Cambria" w:hAnsi="Cambria"/>
                <w:spacing w:val="-5"/>
                <w:sz w:val="18"/>
                <w:szCs w:val="18"/>
              </w:rPr>
              <w:t>116</w:t>
            </w:r>
          </w:p>
        </w:tc>
        <w:tc>
          <w:tcPr>
            <w:tcW w:w="569" w:type="dxa"/>
            <w:tcBorders>
              <w:top w:val="single" w:sz="4" w:space="0" w:color="000000"/>
              <w:left w:val="single" w:sz="4" w:space="0" w:color="000000"/>
              <w:bottom w:val="single" w:sz="4" w:space="0" w:color="000000"/>
              <w:right w:val="single" w:sz="4" w:space="0" w:color="000000"/>
            </w:tcBorders>
          </w:tcPr>
          <w:p>
            <w:pPr>
              <w:pStyle w:val="TableParagraph"/>
              <w:spacing w:lineRule="exact" w:line="169"/>
              <w:ind w:right="157"/>
              <w:jc w:val="right"/>
              <w:rPr>
                <w:rFonts w:ascii="Cambria" w:hAnsi="Cambria"/>
                <w:sz w:val="18"/>
                <w:szCs w:val="18"/>
              </w:rPr>
            </w:pPr>
            <w:r>
              <w:rPr>
                <w:rFonts w:ascii="Cambria" w:hAnsi="Cambria"/>
                <w:spacing w:val="-5"/>
                <w:sz w:val="18"/>
                <w:szCs w:val="18"/>
              </w:rPr>
              <w:t>57</w:t>
            </w:r>
          </w:p>
        </w:tc>
        <w:tc>
          <w:tcPr>
            <w:tcW w:w="451" w:type="dxa"/>
            <w:tcBorders>
              <w:top w:val="single" w:sz="4" w:space="0" w:color="000000"/>
              <w:left w:val="single" w:sz="4" w:space="0" w:color="000000"/>
              <w:bottom w:val="single" w:sz="4" w:space="0" w:color="000000"/>
              <w:right w:val="single" w:sz="4" w:space="0" w:color="000000"/>
            </w:tcBorders>
          </w:tcPr>
          <w:p>
            <w:pPr>
              <w:pStyle w:val="TableParagraph"/>
              <w:spacing w:lineRule="exact" w:line="169"/>
              <w:ind w:left="36" w:right="11"/>
              <w:jc w:val="center"/>
              <w:rPr>
                <w:rFonts w:ascii="Cambria" w:hAnsi="Cambria"/>
                <w:sz w:val="18"/>
                <w:szCs w:val="18"/>
              </w:rPr>
            </w:pPr>
            <w:r>
              <w:rPr>
                <w:rFonts w:ascii="Cambria" w:hAnsi="Cambria"/>
                <w:spacing w:val="-5"/>
                <w:sz w:val="18"/>
                <w:szCs w:val="18"/>
              </w:rPr>
              <w:t>66</w:t>
            </w:r>
          </w:p>
        </w:tc>
        <w:tc>
          <w:tcPr>
            <w:tcW w:w="979"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TableParagraph"/>
              <w:spacing w:lineRule="exact" w:line="169"/>
              <w:ind w:left="29"/>
              <w:jc w:val="center"/>
              <w:rPr>
                <w:rFonts w:ascii="Cambria" w:hAnsi="Cambria"/>
                <w:sz w:val="18"/>
                <w:szCs w:val="18"/>
              </w:rPr>
            </w:pPr>
            <w:r>
              <w:rPr>
                <w:rFonts w:ascii="Cambria" w:hAnsi="Cambria"/>
                <w:spacing w:val="-5"/>
                <w:sz w:val="18"/>
                <w:szCs w:val="18"/>
              </w:rPr>
              <w:t>123</w:t>
            </w:r>
          </w:p>
        </w:tc>
      </w:tr>
      <w:tr>
        <w:trPr>
          <w:trHeight w:val="838" w:hRule="atLeast"/>
        </w:trPr>
        <w:tc>
          <w:tcPr>
            <w:tcW w:w="3806"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TableParagraph"/>
              <w:ind w:left="107" w:right="155"/>
              <w:jc w:val="center"/>
              <w:rPr>
                <w:rFonts w:ascii="Cambria" w:hAnsi="Cambria"/>
              </w:rPr>
            </w:pPr>
            <w:r>
              <w:rPr>
                <w:rFonts w:ascii="Cambria" w:hAnsi="Cambria"/>
              </w:rPr>
              <w:t>Помоћ за опремање за</w:t>
            </w:r>
            <w:r>
              <w:rPr>
                <w:rFonts w:ascii="Cambria" w:hAnsi="Cambria"/>
                <w:spacing w:val="40"/>
              </w:rPr>
              <w:t xml:space="preserve"> </w:t>
            </w:r>
            <w:r>
              <w:rPr>
                <w:rFonts w:ascii="Cambria" w:hAnsi="Cambria"/>
              </w:rPr>
              <w:t>смештај</w:t>
            </w:r>
            <w:r>
              <w:rPr>
                <w:rFonts w:ascii="Cambria" w:hAnsi="Cambria"/>
                <w:spacing w:val="6"/>
              </w:rPr>
              <w:t xml:space="preserve"> </w:t>
            </w:r>
            <w:r>
              <w:rPr>
                <w:rFonts w:ascii="Cambria" w:hAnsi="Cambria"/>
              </w:rPr>
              <w:t>у</w:t>
            </w:r>
            <w:r>
              <w:rPr>
                <w:rFonts w:ascii="Cambria" w:hAnsi="Cambria"/>
                <w:spacing w:val="5"/>
              </w:rPr>
              <w:t xml:space="preserve"> </w:t>
            </w:r>
            <w:r>
              <w:rPr>
                <w:rFonts w:ascii="Cambria" w:hAnsi="Cambria"/>
              </w:rPr>
              <w:t>установу</w:t>
            </w:r>
            <w:r>
              <w:rPr>
                <w:rFonts w:ascii="Cambria" w:hAnsi="Cambria"/>
                <w:spacing w:val="6"/>
              </w:rPr>
              <w:t xml:space="preserve"> </w:t>
            </w:r>
            <w:r>
              <w:rPr>
                <w:rFonts w:ascii="Cambria" w:hAnsi="Cambria"/>
                <w:spacing w:val="-2"/>
              </w:rPr>
              <w:t>социјалне</w:t>
            </w:r>
            <w:r>
              <w:rPr>
                <w:rFonts w:ascii="Cambria" w:hAnsi="Cambria"/>
              </w:rPr>
              <w:t xml:space="preserve"> заштите</w:t>
            </w:r>
            <w:r>
              <w:rPr>
                <w:rFonts w:ascii="Cambria" w:hAnsi="Cambria"/>
                <w:spacing w:val="5"/>
              </w:rPr>
              <w:t xml:space="preserve"> </w:t>
            </w:r>
            <w:r>
              <w:rPr>
                <w:rFonts w:ascii="Cambria" w:hAnsi="Cambria"/>
              </w:rPr>
              <w:t>или</w:t>
            </w:r>
            <w:r>
              <w:rPr>
                <w:rFonts w:ascii="Cambria" w:hAnsi="Cambria"/>
                <w:spacing w:val="6"/>
              </w:rPr>
              <w:t xml:space="preserve"> </w:t>
            </w:r>
            <w:r>
              <w:rPr>
                <w:rFonts w:ascii="Cambria" w:hAnsi="Cambria"/>
              </w:rPr>
              <w:t>другу</w:t>
            </w:r>
            <w:r>
              <w:rPr>
                <w:rFonts w:ascii="Cambria" w:hAnsi="Cambria"/>
                <w:spacing w:val="6"/>
              </w:rPr>
              <w:t xml:space="preserve"> </w:t>
            </w:r>
            <w:r>
              <w:rPr>
                <w:rFonts w:ascii="Cambria" w:hAnsi="Cambria"/>
                <w:spacing w:val="-2"/>
              </w:rPr>
              <w:t>породицу</w:t>
            </w:r>
          </w:p>
        </w:tc>
        <w:tc>
          <w:tcPr>
            <w:tcW w:w="728" w:type="dxa"/>
            <w:tcBorders>
              <w:top w:val="single" w:sz="4" w:space="0" w:color="000000"/>
              <w:left w:val="single" w:sz="4" w:space="0" w:color="000000"/>
              <w:bottom w:val="single" w:sz="4" w:space="0" w:color="000000"/>
              <w:right w:val="single" w:sz="4" w:space="0" w:color="000000"/>
            </w:tcBorders>
          </w:tcPr>
          <w:p>
            <w:pPr>
              <w:pStyle w:val="TableParagraph"/>
              <w:ind w:right="281"/>
              <w:jc w:val="right"/>
              <w:rPr>
                <w:rFonts w:ascii="Cambria" w:hAnsi="Cambria"/>
                <w:spacing w:val="-10"/>
                <w:sz w:val="18"/>
                <w:szCs w:val="18"/>
              </w:rPr>
            </w:pPr>
            <w:r>
              <w:rPr>
                <w:rFonts w:ascii="Cambria" w:hAnsi="Cambria"/>
                <w:spacing w:val="-10"/>
                <w:sz w:val="18"/>
                <w:szCs w:val="18"/>
              </w:rPr>
            </w:r>
          </w:p>
          <w:p>
            <w:pPr>
              <w:pStyle w:val="TableParagraph"/>
              <w:ind w:right="281"/>
              <w:jc w:val="right"/>
              <w:rPr>
                <w:rFonts w:ascii="Cambria" w:hAnsi="Cambria"/>
                <w:sz w:val="18"/>
                <w:szCs w:val="18"/>
              </w:rPr>
            </w:pPr>
            <w:r>
              <w:rPr>
                <w:rFonts w:ascii="Cambria" w:hAnsi="Cambria"/>
                <w:spacing w:val="-10"/>
                <w:sz w:val="18"/>
                <w:szCs w:val="18"/>
              </w:rPr>
              <w:t>2</w:t>
            </w:r>
          </w:p>
        </w:tc>
        <w:tc>
          <w:tcPr>
            <w:tcW w:w="758" w:type="dxa"/>
            <w:tcBorders>
              <w:top w:val="single" w:sz="4" w:space="0" w:color="000000"/>
              <w:left w:val="single" w:sz="4" w:space="0" w:color="000000"/>
              <w:bottom w:val="single" w:sz="4" w:space="0" w:color="000000"/>
              <w:right w:val="single" w:sz="4" w:space="0" w:color="000000"/>
            </w:tcBorders>
          </w:tcPr>
          <w:p>
            <w:pPr>
              <w:pStyle w:val="TableParagraph"/>
              <w:jc w:val="center"/>
              <w:rPr>
                <w:rFonts w:ascii="Cambria" w:hAnsi="Cambria"/>
                <w:sz w:val="18"/>
                <w:szCs w:val="18"/>
              </w:rPr>
            </w:pPr>
            <w:r>
              <w:rPr>
                <w:rFonts w:ascii="Cambria" w:hAnsi="Cambria"/>
                <w:sz w:val="18"/>
                <w:szCs w:val="18"/>
              </w:rPr>
            </w:r>
          </w:p>
          <w:p>
            <w:pPr>
              <w:pStyle w:val="TableParagraph"/>
              <w:jc w:val="center"/>
              <w:rPr>
                <w:rFonts w:ascii="Cambria" w:hAnsi="Cambria"/>
                <w:sz w:val="18"/>
                <w:szCs w:val="18"/>
              </w:rPr>
            </w:pPr>
            <w:r>
              <w:rPr>
                <w:rFonts w:ascii="Cambria" w:hAnsi="Cambria"/>
                <w:sz w:val="18"/>
                <w:szCs w:val="18"/>
              </w:rPr>
              <w:t>0</w:t>
            </w:r>
          </w:p>
        </w:tc>
        <w:tc>
          <w:tcPr>
            <w:tcW w:w="953"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TableParagraph"/>
              <w:ind w:left="72" w:right="58"/>
              <w:jc w:val="center"/>
              <w:rPr>
                <w:rFonts w:ascii="Cambria" w:hAnsi="Cambria"/>
                <w:spacing w:val="-10"/>
                <w:sz w:val="18"/>
                <w:szCs w:val="18"/>
              </w:rPr>
            </w:pPr>
            <w:r>
              <w:rPr>
                <w:rFonts w:ascii="Cambria" w:hAnsi="Cambria"/>
                <w:spacing w:val="-10"/>
                <w:sz w:val="18"/>
                <w:szCs w:val="18"/>
              </w:rPr>
            </w:r>
          </w:p>
          <w:p>
            <w:pPr>
              <w:pStyle w:val="TableParagraph"/>
              <w:ind w:left="72" w:right="58"/>
              <w:jc w:val="center"/>
              <w:rPr>
                <w:rFonts w:ascii="Cambria" w:hAnsi="Cambria"/>
                <w:sz w:val="18"/>
                <w:szCs w:val="18"/>
              </w:rPr>
            </w:pPr>
            <w:r>
              <w:rPr>
                <w:rFonts w:ascii="Cambria" w:hAnsi="Cambria"/>
                <w:spacing w:val="-10"/>
                <w:sz w:val="18"/>
                <w:szCs w:val="18"/>
              </w:rPr>
              <w:t>2</w:t>
            </w:r>
          </w:p>
        </w:tc>
        <w:tc>
          <w:tcPr>
            <w:tcW w:w="715" w:type="dxa"/>
            <w:tcBorders>
              <w:top w:val="single" w:sz="4" w:space="0" w:color="000000"/>
              <w:left w:val="single" w:sz="4" w:space="0" w:color="000000"/>
              <w:bottom w:val="single" w:sz="4" w:space="0" w:color="000000"/>
              <w:right w:val="single" w:sz="4" w:space="0" w:color="000000"/>
            </w:tcBorders>
          </w:tcPr>
          <w:p>
            <w:pPr>
              <w:pStyle w:val="TableParagraph"/>
              <w:ind w:right="273"/>
              <w:jc w:val="center"/>
              <w:rPr>
                <w:rFonts w:ascii="Cambria" w:hAnsi="Cambria"/>
                <w:spacing w:val="-10"/>
                <w:sz w:val="18"/>
                <w:szCs w:val="18"/>
              </w:rPr>
            </w:pPr>
            <w:r>
              <w:rPr>
                <w:rFonts w:ascii="Cambria" w:hAnsi="Cambria"/>
                <w:spacing w:val="-10"/>
                <w:sz w:val="18"/>
                <w:szCs w:val="18"/>
              </w:rPr>
            </w:r>
          </w:p>
          <w:p>
            <w:pPr>
              <w:pStyle w:val="TableParagraph"/>
              <w:ind w:right="273"/>
              <w:jc w:val="center"/>
              <w:rPr>
                <w:rFonts w:ascii="Cambria" w:hAnsi="Cambria"/>
                <w:sz w:val="18"/>
                <w:szCs w:val="18"/>
              </w:rPr>
            </w:pPr>
            <w:r>
              <w:rPr>
                <w:rFonts w:ascii="Cambria" w:hAnsi="Cambria"/>
                <w:spacing w:val="-10"/>
                <w:sz w:val="18"/>
                <w:szCs w:val="18"/>
              </w:rPr>
              <w:t xml:space="preserve">      </w:t>
            </w:r>
            <w:r>
              <w:rPr>
                <w:rFonts w:ascii="Cambria" w:hAnsi="Cambria"/>
                <w:spacing w:val="-10"/>
                <w:sz w:val="18"/>
                <w:szCs w:val="18"/>
              </w:rPr>
              <w:t>1</w:t>
            </w:r>
          </w:p>
        </w:tc>
        <w:tc>
          <w:tcPr>
            <w:tcW w:w="660" w:type="dxa"/>
            <w:tcBorders>
              <w:top w:val="single" w:sz="4" w:space="0" w:color="000000"/>
              <w:left w:val="single" w:sz="4" w:space="0" w:color="000000"/>
              <w:bottom w:val="single" w:sz="4" w:space="0" w:color="000000"/>
              <w:right w:val="single" w:sz="4" w:space="0" w:color="000000"/>
            </w:tcBorders>
          </w:tcPr>
          <w:p>
            <w:pPr>
              <w:pStyle w:val="TableParagraph"/>
              <w:jc w:val="center"/>
              <w:rPr>
                <w:rFonts w:ascii="Cambria" w:hAnsi="Cambria"/>
                <w:sz w:val="18"/>
                <w:szCs w:val="18"/>
              </w:rPr>
            </w:pPr>
            <w:r>
              <w:rPr>
                <w:rFonts w:ascii="Cambria" w:hAnsi="Cambria"/>
                <w:sz w:val="18"/>
                <w:szCs w:val="18"/>
              </w:rPr>
            </w:r>
          </w:p>
          <w:p>
            <w:pPr>
              <w:pStyle w:val="TableParagraph"/>
              <w:jc w:val="center"/>
              <w:rPr>
                <w:rFonts w:ascii="Cambria" w:hAnsi="Cambria"/>
                <w:sz w:val="18"/>
                <w:szCs w:val="18"/>
              </w:rPr>
            </w:pPr>
            <w:r>
              <w:rPr>
                <w:rFonts w:ascii="Cambria" w:hAnsi="Cambria"/>
                <w:sz w:val="18"/>
                <w:szCs w:val="18"/>
              </w:rPr>
              <w:t>0</w:t>
            </w:r>
          </w:p>
        </w:tc>
        <w:tc>
          <w:tcPr>
            <w:tcW w:w="992"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TableParagraph"/>
              <w:ind w:left="20" w:right="3"/>
              <w:jc w:val="center"/>
              <w:rPr>
                <w:rFonts w:ascii="Cambria" w:hAnsi="Cambria"/>
                <w:spacing w:val="-10"/>
                <w:sz w:val="18"/>
                <w:szCs w:val="18"/>
              </w:rPr>
            </w:pPr>
            <w:r>
              <w:rPr>
                <w:rFonts w:ascii="Cambria" w:hAnsi="Cambria"/>
                <w:spacing w:val="-10"/>
                <w:sz w:val="18"/>
                <w:szCs w:val="18"/>
              </w:rPr>
            </w:r>
          </w:p>
          <w:p>
            <w:pPr>
              <w:pStyle w:val="TableParagraph"/>
              <w:ind w:left="20" w:right="3"/>
              <w:jc w:val="center"/>
              <w:rPr>
                <w:rFonts w:ascii="Cambria" w:hAnsi="Cambria"/>
                <w:sz w:val="18"/>
                <w:szCs w:val="18"/>
              </w:rPr>
            </w:pPr>
            <w:r>
              <w:rPr>
                <w:rFonts w:ascii="Cambria" w:hAnsi="Cambria"/>
                <w:spacing w:val="-10"/>
                <w:sz w:val="18"/>
                <w:szCs w:val="18"/>
              </w:rPr>
              <w:t>1</w:t>
            </w:r>
          </w:p>
        </w:tc>
        <w:tc>
          <w:tcPr>
            <w:tcW w:w="569" w:type="dxa"/>
            <w:tcBorders>
              <w:top w:val="single" w:sz="4" w:space="0" w:color="000000"/>
              <w:left w:val="single" w:sz="4" w:space="0" w:color="000000"/>
              <w:bottom w:val="single" w:sz="4" w:space="0" w:color="000000"/>
              <w:right w:val="single" w:sz="4" w:space="0" w:color="000000"/>
            </w:tcBorders>
          </w:tcPr>
          <w:p>
            <w:pPr>
              <w:pStyle w:val="TableParagraph"/>
              <w:ind w:right="201"/>
              <w:jc w:val="right"/>
              <w:rPr>
                <w:rFonts w:ascii="Cambria" w:hAnsi="Cambria"/>
                <w:spacing w:val="-10"/>
                <w:sz w:val="18"/>
                <w:szCs w:val="18"/>
              </w:rPr>
            </w:pPr>
            <w:r>
              <w:rPr>
                <w:rFonts w:ascii="Cambria" w:hAnsi="Cambria"/>
                <w:spacing w:val="-10"/>
                <w:sz w:val="18"/>
                <w:szCs w:val="18"/>
              </w:rPr>
            </w:r>
          </w:p>
          <w:p>
            <w:pPr>
              <w:pStyle w:val="TableParagraph"/>
              <w:ind w:right="201"/>
              <w:jc w:val="right"/>
              <w:rPr>
                <w:rFonts w:ascii="Cambria" w:hAnsi="Cambria"/>
                <w:sz w:val="18"/>
                <w:szCs w:val="18"/>
              </w:rPr>
            </w:pPr>
            <w:r>
              <w:rPr>
                <w:rFonts w:ascii="Cambria" w:hAnsi="Cambria"/>
                <w:spacing w:val="-10"/>
                <w:sz w:val="18"/>
                <w:szCs w:val="18"/>
              </w:rPr>
              <w:t>3</w:t>
            </w:r>
          </w:p>
        </w:tc>
        <w:tc>
          <w:tcPr>
            <w:tcW w:w="451" w:type="dxa"/>
            <w:tcBorders>
              <w:top w:val="single" w:sz="4" w:space="0" w:color="000000"/>
              <w:left w:val="single" w:sz="4" w:space="0" w:color="000000"/>
              <w:bottom w:val="single" w:sz="4" w:space="0" w:color="000000"/>
              <w:right w:val="single" w:sz="4" w:space="0" w:color="000000"/>
            </w:tcBorders>
          </w:tcPr>
          <w:p>
            <w:pPr>
              <w:pStyle w:val="TableParagraph"/>
              <w:ind w:left="38" w:right="11"/>
              <w:jc w:val="center"/>
              <w:rPr>
                <w:rFonts w:ascii="Cambria" w:hAnsi="Cambria"/>
                <w:spacing w:val="-10"/>
                <w:sz w:val="18"/>
                <w:szCs w:val="18"/>
              </w:rPr>
            </w:pPr>
            <w:r>
              <w:rPr>
                <w:rFonts w:ascii="Cambria" w:hAnsi="Cambria"/>
                <w:spacing w:val="-10"/>
                <w:sz w:val="18"/>
                <w:szCs w:val="18"/>
              </w:rPr>
            </w:r>
          </w:p>
          <w:p>
            <w:pPr>
              <w:pStyle w:val="TableParagraph"/>
              <w:ind w:left="38" w:right="11"/>
              <w:jc w:val="center"/>
              <w:rPr>
                <w:rFonts w:ascii="Cambria" w:hAnsi="Cambria"/>
                <w:sz w:val="18"/>
                <w:szCs w:val="18"/>
              </w:rPr>
            </w:pPr>
            <w:r>
              <w:rPr>
                <w:rFonts w:ascii="Cambria" w:hAnsi="Cambria"/>
                <w:spacing w:val="-10"/>
                <w:sz w:val="18"/>
                <w:szCs w:val="18"/>
              </w:rPr>
              <w:t>3</w:t>
            </w:r>
          </w:p>
        </w:tc>
        <w:tc>
          <w:tcPr>
            <w:tcW w:w="979"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TableParagraph"/>
              <w:ind w:left="29"/>
              <w:jc w:val="center"/>
              <w:rPr>
                <w:rFonts w:ascii="Cambria" w:hAnsi="Cambria"/>
                <w:spacing w:val="-10"/>
                <w:sz w:val="18"/>
                <w:szCs w:val="18"/>
              </w:rPr>
            </w:pPr>
            <w:r>
              <w:rPr>
                <w:rFonts w:ascii="Cambria" w:hAnsi="Cambria"/>
                <w:spacing w:val="-10"/>
                <w:sz w:val="18"/>
                <w:szCs w:val="18"/>
              </w:rPr>
            </w:r>
          </w:p>
          <w:p>
            <w:pPr>
              <w:pStyle w:val="TableParagraph"/>
              <w:ind w:left="29"/>
              <w:jc w:val="center"/>
              <w:rPr>
                <w:rFonts w:ascii="Cambria" w:hAnsi="Cambria"/>
                <w:sz w:val="18"/>
                <w:szCs w:val="18"/>
              </w:rPr>
            </w:pPr>
            <w:r>
              <w:rPr>
                <w:rFonts w:ascii="Cambria" w:hAnsi="Cambria"/>
                <w:spacing w:val="-10"/>
                <w:sz w:val="18"/>
                <w:szCs w:val="18"/>
              </w:rPr>
              <w:t>6</w:t>
            </w:r>
          </w:p>
        </w:tc>
      </w:tr>
      <w:tr>
        <w:trPr>
          <w:trHeight w:val="424" w:hRule="atLeast"/>
        </w:trPr>
        <w:tc>
          <w:tcPr>
            <w:tcW w:w="3806"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TableParagraph"/>
              <w:spacing w:lineRule="exact" w:line="169"/>
              <w:ind w:left="107"/>
              <w:jc w:val="center"/>
              <w:rPr>
                <w:rFonts w:ascii="Cambria" w:hAnsi="Cambria"/>
              </w:rPr>
            </w:pPr>
            <w:r>
              <w:rPr>
                <w:rFonts w:ascii="Cambria" w:hAnsi="Cambria"/>
              </w:rPr>
              <w:t>Интервентна</w:t>
            </w:r>
            <w:r>
              <w:rPr>
                <w:rFonts w:ascii="Cambria" w:hAnsi="Cambria"/>
                <w:spacing w:val="2"/>
              </w:rPr>
              <w:t xml:space="preserve"> </w:t>
            </w:r>
            <w:r>
              <w:rPr>
                <w:rFonts w:ascii="Cambria" w:hAnsi="Cambria"/>
              </w:rPr>
              <w:t>једнократна</w:t>
            </w:r>
            <w:r>
              <w:rPr>
                <w:rFonts w:ascii="Cambria" w:hAnsi="Cambria"/>
                <w:spacing w:val="3"/>
              </w:rPr>
              <w:t xml:space="preserve"> </w:t>
            </w:r>
            <w:r>
              <w:rPr>
                <w:rFonts w:ascii="Cambria" w:hAnsi="Cambria"/>
                <w:spacing w:val="-4"/>
              </w:rPr>
              <w:t>помоћ</w:t>
            </w:r>
          </w:p>
        </w:tc>
        <w:tc>
          <w:tcPr>
            <w:tcW w:w="728" w:type="dxa"/>
            <w:tcBorders>
              <w:top w:val="single" w:sz="4" w:space="0" w:color="000000"/>
              <w:left w:val="single" w:sz="4" w:space="0" w:color="000000"/>
              <w:bottom w:val="single" w:sz="4" w:space="0" w:color="000000"/>
              <w:right w:val="single" w:sz="4" w:space="0" w:color="000000"/>
            </w:tcBorders>
          </w:tcPr>
          <w:p>
            <w:pPr>
              <w:pStyle w:val="TableParagraph"/>
              <w:jc w:val="center"/>
              <w:rPr>
                <w:rFonts w:ascii="Cambria" w:hAnsi="Cambria"/>
                <w:sz w:val="18"/>
                <w:szCs w:val="18"/>
              </w:rPr>
            </w:pPr>
            <w:r>
              <w:rPr>
                <w:rFonts w:ascii="Cambria" w:hAnsi="Cambria"/>
                <w:sz w:val="18"/>
                <w:szCs w:val="18"/>
              </w:rPr>
              <w:t>0</w:t>
            </w:r>
          </w:p>
        </w:tc>
        <w:tc>
          <w:tcPr>
            <w:tcW w:w="758" w:type="dxa"/>
            <w:tcBorders>
              <w:top w:val="single" w:sz="4" w:space="0" w:color="000000"/>
              <w:left w:val="single" w:sz="4" w:space="0" w:color="000000"/>
              <w:bottom w:val="single" w:sz="4" w:space="0" w:color="000000"/>
              <w:right w:val="single" w:sz="4" w:space="0" w:color="000000"/>
            </w:tcBorders>
          </w:tcPr>
          <w:p>
            <w:pPr>
              <w:pStyle w:val="TableParagraph"/>
              <w:spacing w:lineRule="exact" w:line="169"/>
              <w:ind w:right="295"/>
              <w:jc w:val="center"/>
              <w:rPr>
                <w:rFonts w:ascii="Cambria" w:hAnsi="Cambria"/>
                <w:sz w:val="18"/>
                <w:szCs w:val="18"/>
              </w:rPr>
            </w:pPr>
            <w:r>
              <w:rPr>
                <w:rFonts w:ascii="Cambria" w:hAnsi="Cambria"/>
                <w:spacing w:val="-10"/>
                <w:sz w:val="18"/>
                <w:szCs w:val="18"/>
              </w:rPr>
              <w:t>1</w:t>
            </w:r>
          </w:p>
        </w:tc>
        <w:tc>
          <w:tcPr>
            <w:tcW w:w="953"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TableParagraph"/>
              <w:spacing w:lineRule="exact" w:line="169"/>
              <w:ind w:left="72" w:right="58"/>
              <w:jc w:val="center"/>
              <w:rPr>
                <w:rFonts w:ascii="Cambria" w:hAnsi="Cambria"/>
                <w:sz w:val="18"/>
                <w:szCs w:val="18"/>
              </w:rPr>
            </w:pPr>
            <w:r>
              <w:rPr>
                <w:rFonts w:ascii="Cambria" w:hAnsi="Cambria"/>
                <w:spacing w:val="-10"/>
                <w:sz w:val="18"/>
                <w:szCs w:val="18"/>
              </w:rPr>
              <w:t>1</w:t>
            </w:r>
          </w:p>
        </w:tc>
        <w:tc>
          <w:tcPr>
            <w:tcW w:w="715" w:type="dxa"/>
            <w:tcBorders>
              <w:top w:val="single" w:sz="4" w:space="0" w:color="000000"/>
              <w:left w:val="single" w:sz="4" w:space="0" w:color="000000"/>
              <w:bottom w:val="single" w:sz="4" w:space="0" w:color="000000"/>
              <w:right w:val="single" w:sz="4" w:space="0" w:color="000000"/>
            </w:tcBorders>
          </w:tcPr>
          <w:p>
            <w:pPr>
              <w:pStyle w:val="TableParagraph"/>
              <w:spacing w:lineRule="exact" w:line="169"/>
              <w:ind w:right="273"/>
              <w:jc w:val="right"/>
              <w:rPr>
                <w:rFonts w:ascii="Cambria" w:hAnsi="Cambria"/>
                <w:sz w:val="18"/>
                <w:szCs w:val="18"/>
              </w:rPr>
            </w:pPr>
            <w:r>
              <w:rPr>
                <w:rFonts w:ascii="Cambria" w:hAnsi="Cambria"/>
                <w:spacing w:val="-10"/>
                <w:sz w:val="18"/>
                <w:szCs w:val="18"/>
              </w:rPr>
              <w:t>2</w:t>
            </w:r>
          </w:p>
        </w:tc>
        <w:tc>
          <w:tcPr>
            <w:tcW w:w="660" w:type="dxa"/>
            <w:tcBorders>
              <w:top w:val="single" w:sz="4" w:space="0" w:color="000000"/>
              <w:left w:val="single" w:sz="4" w:space="0" w:color="000000"/>
              <w:bottom w:val="single" w:sz="4" w:space="0" w:color="000000"/>
              <w:right w:val="single" w:sz="4" w:space="0" w:color="000000"/>
            </w:tcBorders>
          </w:tcPr>
          <w:p>
            <w:pPr>
              <w:pStyle w:val="TableParagraph"/>
              <w:spacing w:lineRule="exact" w:line="169"/>
              <w:ind w:right="250"/>
              <w:jc w:val="right"/>
              <w:rPr>
                <w:rFonts w:ascii="Cambria" w:hAnsi="Cambria"/>
                <w:sz w:val="18"/>
                <w:szCs w:val="18"/>
              </w:rPr>
            </w:pPr>
            <w:r>
              <w:rPr>
                <w:rFonts w:ascii="Cambria" w:hAnsi="Cambria"/>
                <w:spacing w:val="-10"/>
                <w:sz w:val="18"/>
                <w:szCs w:val="18"/>
              </w:rPr>
              <w:t>5</w:t>
            </w:r>
          </w:p>
        </w:tc>
        <w:tc>
          <w:tcPr>
            <w:tcW w:w="992"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TableParagraph"/>
              <w:spacing w:lineRule="exact" w:line="169"/>
              <w:ind w:left="20" w:right="2"/>
              <w:jc w:val="center"/>
              <w:rPr>
                <w:rFonts w:ascii="Cambria" w:hAnsi="Cambria"/>
                <w:sz w:val="18"/>
                <w:szCs w:val="18"/>
              </w:rPr>
            </w:pPr>
            <w:r>
              <w:rPr>
                <w:rFonts w:ascii="Cambria" w:hAnsi="Cambria"/>
                <w:spacing w:val="-10"/>
                <w:sz w:val="18"/>
                <w:szCs w:val="18"/>
              </w:rPr>
              <w:t>7</w:t>
            </w:r>
          </w:p>
        </w:tc>
        <w:tc>
          <w:tcPr>
            <w:tcW w:w="569" w:type="dxa"/>
            <w:tcBorders>
              <w:top w:val="single" w:sz="4" w:space="0" w:color="000000"/>
              <w:left w:val="single" w:sz="4" w:space="0" w:color="000000"/>
              <w:bottom w:val="single" w:sz="4" w:space="0" w:color="000000"/>
              <w:right w:val="single" w:sz="4" w:space="0" w:color="000000"/>
            </w:tcBorders>
          </w:tcPr>
          <w:p>
            <w:pPr>
              <w:pStyle w:val="TableParagraph"/>
              <w:spacing w:lineRule="exact" w:line="169"/>
              <w:ind w:right="200"/>
              <w:jc w:val="right"/>
              <w:rPr>
                <w:rFonts w:ascii="Cambria" w:hAnsi="Cambria"/>
                <w:sz w:val="18"/>
                <w:szCs w:val="18"/>
              </w:rPr>
            </w:pPr>
            <w:r>
              <w:rPr>
                <w:rFonts w:ascii="Cambria" w:hAnsi="Cambria"/>
                <w:spacing w:val="-10"/>
                <w:sz w:val="18"/>
                <w:szCs w:val="18"/>
              </w:rPr>
              <w:t>3</w:t>
            </w:r>
          </w:p>
        </w:tc>
        <w:tc>
          <w:tcPr>
            <w:tcW w:w="451" w:type="dxa"/>
            <w:tcBorders>
              <w:top w:val="single" w:sz="4" w:space="0" w:color="000000"/>
              <w:left w:val="single" w:sz="4" w:space="0" w:color="000000"/>
              <w:bottom w:val="single" w:sz="4" w:space="0" w:color="000000"/>
              <w:right w:val="single" w:sz="4" w:space="0" w:color="000000"/>
            </w:tcBorders>
          </w:tcPr>
          <w:p>
            <w:pPr>
              <w:pStyle w:val="TableParagraph"/>
              <w:spacing w:lineRule="exact" w:line="169"/>
              <w:ind w:left="38" w:right="11"/>
              <w:jc w:val="center"/>
              <w:rPr>
                <w:rFonts w:ascii="Cambria" w:hAnsi="Cambria"/>
                <w:sz w:val="18"/>
                <w:szCs w:val="18"/>
              </w:rPr>
            </w:pPr>
            <w:r>
              <w:rPr>
                <w:rFonts w:ascii="Cambria" w:hAnsi="Cambria"/>
                <w:spacing w:val="-10"/>
                <w:sz w:val="18"/>
                <w:szCs w:val="18"/>
              </w:rPr>
              <w:t>9</w:t>
            </w:r>
          </w:p>
        </w:tc>
        <w:tc>
          <w:tcPr>
            <w:tcW w:w="979"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TableParagraph"/>
              <w:spacing w:lineRule="exact" w:line="169"/>
              <w:ind w:left="29"/>
              <w:jc w:val="center"/>
              <w:rPr>
                <w:rFonts w:ascii="Cambria" w:hAnsi="Cambria"/>
                <w:sz w:val="18"/>
                <w:szCs w:val="18"/>
              </w:rPr>
            </w:pPr>
            <w:r>
              <w:rPr>
                <w:rFonts w:ascii="Cambria" w:hAnsi="Cambria"/>
                <w:spacing w:val="-5"/>
                <w:sz w:val="18"/>
                <w:szCs w:val="18"/>
              </w:rPr>
              <w:t>12</w:t>
            </w:r>
          </w:p>
        </w:tc>
      </w:tr>
      <w:tr>
        <w:trPr>
          <w:trHeight w:val="403" w:hRule="atLeast"/>
        </w:trPr>
        <w:tc>
          <w:tcPr>
            <w:tcW w:w="3806"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TableParagraph"/>
              <w:spacing w:lineRule="exact" w:line="173"/>
              <w:ind w:left="107"/>
              <w:jc w:val="center"/>
              <w:rPr>
                <w:rFonts w:ascii="Cambria" w:hAnsi="Cambria"/>
              </w:rPr>
            </w:pPr>
            <w:r>
              <w:rPr>
                <w:rFonts w:ascii="Cambria" w:hAnsi="Cambria"/>
              </w:rPr>
              <w:t>Накнада</w:t>
            </w:r>
            <w:r>
              <w:rPr>
                <w:rFonts w:ascii="Cambria" w:hAnsi="Cambria"/>
                <w:spacing w:val="4"/>
              </w:rPr>
              <w:t xml:space="preserve"> </w:t>
            </w:r>
            <w:r>
              <w:rPr>
                <w:rFonts w:ascii="Cambria" w:hAnsi="Cambria"/>
              </w:rPr>
              <w:t>трошкова</w:t>
            </w:r>
            <w:r>
              <w:rPr>
                <w:rFonts w:ascii="Cambria" w:hAnsi="Cambria"/>
                <w:spacing w:val="5"/>
              </w:rPr>
              <w:t xml:space="preserve"> </w:t>
            </w:r>
            <w:r>
              <w:rPr>
                <w:rFonts w:ascii="Cambria" w:hAnsi="Cambria"/>
                <w:spacing w:val="-2"/>
              </w:rPr>
              <w:t>сахране</w:t>
            </w:r>
          </w:p>
        </w:tc>
        <w:tc>
          <w:tcPr>
            <w:tcW w:w="728" w:type="dxa"/>
            <w:tcBorders>
              <w:top w:val="single" w:sz="4" w:space="0" w:color="000000"/>
              <w:left w:val="single" w:sz="4" w:space="0" w:color="000000"/>
              <w:bottom w:val="single" w:sz="4" w:space="0" w:color="000000"/>
              <w:right w:val="single" w:sz="4" w:space="0" w:color="000000"/>
            </w:tcBorders>
          </w:tcPr>
          <w:p>
            <w:pPr>
              <w:pStyle w:val="TableParagraph"/>
              <w:spacing w:lineRule="exact" w:line="173"/>
              <w:ind w:right="281"/>
              <w:jc w:val="right"/>
              <w:rPr>
                <w:rFonts w:ascii="Cambria" w:hAnsi="Cambria"/>
                <w:sz w:val="18"/>
                <w:szCs w:val="18"/>
              </w:rPr>
            </w:pPr>
            <w:r>
              <w:rPr>
                <w:rFonts w:ascii="Cambria" w:hAnsi="Cambria"/>
                <w:spacing w:val="-10"/>
                <w:sz w:val="18"/>
                <w:szCs w:val="18"/>
              </w:rPr>
              <w:t>5</w:t>
            </w:r>
          </w:p>
        </w:tc>
        <w:tc>
          <w:tcPr>
            <w:tcW w:w="758" w:type="dxa"/>
            <w:tcBorders>
              <w:top w:val="single" w:sz="4" w:space="0" w:color="000000"/>
              <w:left w:val="single" w:sz="4" w:space="0" w:color="000000"/>
              <w:bottom w:val="single" w:sz="4" w:space="0" w:color="000000"/>
              <w:right w:val="single" w:sz="4" w:space="0" w:color="000000"/>
            </w:tcBorders>
          </w:tcPr>
          <w:p>
            <w:pPr>
              <w:pStyle w:val="TableParagraph"/>
              <w:spacing w:lineRule="exact" w:line="173"/>
              <w:ind w:right="295"/>
              <w:jc w:val="center"/>
              <w:rPr>
                <w:rFonts w:ascii="Cambria" w:hAnsi="Cambria"/>
                <w:sz w:val="18"/>
                <w:szCs w:val="18"/>
              </w:rPr>
            </w:pPr>
            <w:r>
              <w:rPr>
                <w:rFonts w:ascii="Cambria" w:hAnsi="Cambria"/>
                <w:spacing w:val="-10"/>
                <w:sz w:val="18"/>
                <w:szCs w:val="18"/>
              </w:rPr>
              <w:t>1</w:t>
            </w:r>
          </w:p>
        </w:tc>
        <w:tc>
          <w:tcPr>
            <w:tcW w:w="953"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TableParagraph"/>
              <w:spacing w:lineRule="exact" w:line="173"/>
              <w:ind w:left="72" w:right="58"/>
              <w:jc w:val="center"/>
              <w:rPr>
                <w:rFonts w:ascii="Cambria" w:hAnsi="Cambria"/>
                <w:sz w:val="18"/>
                <w:szCs w:val="18"/>
              </w:rPr>
            </w:pPr>
            <w:r>
              <w:rPr>
                <w:rFonts w:ascii="Cambria" w:hAnsi="Cambria"/>
                <w:spacing w:val="-10"/>
                <w:sz w:val="18"/>
                <w:szCs w:val="18"/>
              </w:rPr>
              <w:t>6</w:t>
            </w:r>
          </w:p>
        </w:tc>
        <w:tc>
          <w:tcPr>
            <w:tcW w:w="715" w:type="dxa"/>
            <w:tcBorders>
              <w:top w:val="single" w:sz="4" w:space="0" w:color="000000"/>
              <w:left w:val="single" w:sz="4" w:space="0" w:color="000000"/>
              <w:bottom w:val="single" w:sz="4" w:space="0" w:color="000000"/>
              <w:right w:val="single" w:sz="4" w:space="0" w:color="000000"/>
            </w:tcBorders>
          </w:tcPr>
          <w:p>
            <w:pPr>
              <w:pStyle w:val="TableParagraph"/>
              <w:spacing w:lineRule="exact" w:line="173"/>
              <w:ind w:right="273"/>
              <w:jc w:val="right"/>
              <w:rPr>
                <w:rFonts w:ascii="Cambria" w:hAnsi="Cambria"/>
                <w:sz w:val="18"/>
                <w:szCs w:val="18"/>
              </w:rPr>
            </w:pPr>
            <w:r>
              <w:rPr>
                <w:rFonts w:ascii="Cambria" w:hAnsi="Cambria"/>
                <w:spacing w:val="-10"/>
                <w:sz w:val="18"/>
                <w:szCs w:val="18"/>
              </w:rPr>
              <w:t>3</w:t>
            </w:r>
          </w:p>
        </w:tc>
        <w:tc>
          <w:tcPr>
            <w:tcW w:w="660" w:type="dxa"/>
            <w:tcBorders>
              <w:top w:val="single" w:sz="4" w:space="0" w:color="000000"/>
              <w:left w:val="single" w:sz="4" w:space="0" w:color="000000"/>
              <w:bottom w:val="single" w:sz="4" w:space="0" w:color="000000"/>
              <w:right w:val="single" w:sz="4" w:space="0" w:color="000000"/>
            </w:tcBorders>
          </w:tcPr>
          <w:p>
            <w:pPr>
              <w:pStyle w:val="TableParagraph"/>
              <w:spacing w:lineRule="exact" w:line="173"/>
              <w:ind w:right="249"/>
              <w:jc w:val="right"/>
              <w:rPr>
                <w:rFonts w:ascii="Cambria" w:hAnsi="Cambria"/>
                <w:sz w:val="18"/>
                <w:szCs w:val="18"/>
              </w:rPr>
            </w:pPr>
            <w:r>
              <w:rPr>
                <w:rFonts w:ascii="Cambria" w:hAnsi="Cambria"/>
                <w:spacing w:val="-10"/>
                <w:sz w:val="18"/>
                <w:szCs w:val="18"/>
              </w:rPr>
              <w:t>2</w:t>
            </w:r>
          </w:p>
        </w:tc>
        <w:tc>
          <w:tcPr>
            <w:tcW w:w="992"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TableParagraph"/>
              <w:spacing w:lineRule="exact" w:line="173"/>
              <w:ind w:left="20" w:right="2"/>
              <w:jc w:val="center"/>
              <w:rPr>
                <w:rFonts w:ascii="Cambria" w:hAnsi="Cambria"/>
                <w:sz w:val="18"/>
                <w:szCs w:val="18"/>
              </w:rPr>
            </w:pPr>
            <w:r>
              <w:rPr>
                <w:rFonts w:ascii="Cambria" w:hAnsi="Cambria"/>
                <w:spacing w:val="-10"/>
                <w:sz w:val="18"/>
                <w:szCs w:val="18"/>
              </w:rPr>
              <w:t>5</w:t>
            </w:r>
          </w:p>
        </w:tc>
        <w:tc>
          <w:tcPr>
            <w:tcW w:w="569" w:type="dxa"/>
            <w:tcBorders>
              <w:top w:val="single" w:sz="4" w:space="0" w:color="000000"/>
              <w:left w:val="single" w:sz="4" w:space="0" w:color="000000"/>
              <w:bottom w:val="single" w:sz="4" w:space="0" w:color="000000"/>
              <w:right w:val="single" w:sz="4" w:space="0" w:color="000000"/>
            </w:tcBorders>
          </w:tcPr>
          <w:p>
            <w:pPr>
              <w:pStyle w:val="TableParagraph"/>
              <w:spacing w:lineRule="exact" w:line="173"/>
              <w:ind w:right="201"/>
              <w:jc w:val="right"/>
              <w:rPr>
                <w:rFonts w:ascii="Cambria" w:hAnsi="Cambria"/>
                <w:sz w:val="18"/>
                <w:szCs w:val="18"/>
              </w:rPr>
            </w:pPr>
            <w:r>
              <w:rPr>
                <w:rFonts w:ascii="Cambria" w:hAnsi="Cambria"/>
                <w:spacing w:val="-10"/>
                <w:sz w:val="18"/>
                <w:szCs w:val="18"/>
              </w:rPr>
              <w:t>5</w:t>
            </w:r>
          </w:p>
        </w:tc>
        <w:tc>
          <w:tcPr>
            <w:tcW w:w="451" w:type="dxa"/>
            <w:tcBorders>
              <w:top w:val="single" w:sz="4" w:space="0" w:color="000000"/>
              <w:left w:val="single" w:sz="4" w:space="0" w:color="000000"/>
              <w:bottom w:val="single" w:sz="4" w:space="0" w:color="000000"/>
              <w:right w:val="single" w:sz="4" w:space="0" w:color="000000"/>
            </w:tcBorders>
          </w:tcPr>
          <w:p>
            <w:pPr>
              <w:pStyle w:val="TableParagraph"/>
              <w:spacing w:lineRule="exact" w:line="173"/>
              <w:ind w:left="38" w:right="11"/>
              <w:jc w:val="center"/>
              <w:rPr>
                <w:rFonts w:ascii="Cambria" w:hAnsi="Cambria"/>
                <w:sz w:val="18"/>
                <w:szCs w:val="18"/>
              </w:rPr>
            </w:pPr>
            <w:r>
              <w:rPr>
                <w:rFonts w:ascii="Cambria" w:hAnsi="Cambria"/>
                <w:spacing w:val="-10"/>
                <w:sz w:val="18"/>
                <w:szCs w:val="18"/>
              </w:rPr>
              <w:t>1</w:t>
            </w:r>
          </w:p>
        </w:tc>
        <w:tc>
          <w:tcPr>
            <w:tcW w:w="979"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TableParagraph"/>
              <w:spacing w:lineRule="exact" w:line="173"/>
              <w:ind w:left="29"/>
              <w:jc w:val="center"/>
              <w:rPr>
                <w:rFonts w:ascii="Cambria" w:hAnsi="Cambria"/>
                <w:sz w:val="18"/>
                <w:szCs w:val="18"/>
              </w:rPr>
            </w:pPr>
            <w:r>
              <w:rPr>
                <w:rFonts w:ascii="Cambria" w:hAnsi="Cambria"/>
                <w:spacing w:val="-10"/>
                <w:sz w:val="18"/>
                <w:szCs w:val="18"/>
              </w:rPr>
              <w:t>6</w:t>
            </w:r>
          </w:p>
        </w:tc>
      </w:tr>
      <w:tr>
        <w:trPr>
          <w:trHeight w:val="281" w:hRule="atLeast"/>
        </w:trPr>
        <w:tc>
          <w:tcPr>
            <w:tcW w:w="3806"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TableParagraph"/>
              <w:spacing w:lineRule="exact" w:line="174"/>
              <w:ind w:left="107"/>
              <w:jc w:val="right"/>
              <w:rPr>
                <w:rFonts w:ascii="Cambria" w:hAnsi="Cambria"/>
                <w:b/>
                <w:color w:themeColor="background1" w:val="FFFFFF"/>
                <w:spacing w:val="-2"/>
              </w:rPr>
            </w:pPr>
            <w:r>
              <w:rPr>
                <w:rFonts w:ascii="Cambria" w:hAnsi="Cambria"/>
                <w:b/>
                <w:color w:themeColor="background1" w:val="FFFFFF"/>
                <w:spacing w:val="-2"/>
              </w:rPr>
            </w:r>
          </w:p>
          <w:p>
            <w:pPr>
              <w:pStyle w:val="TableParagraph"/>
              <w:spacing w:lineRule="exact" w:line="174"/>
              <w:rPr>
                <w:rFonts w:ascii="Cambria" w:hAnsi="Cambria"/>
                <w:b/>
                <w:color w:themeColor="background1" w:val="FFFFFF"/>
              </w:rPr>
            </w:pPr>
            <w:r>
              <w:rPr>
                <w:rFonts w:ascii="Cambria" w:hAnsi="Cambria"/>
                <w:b/>
                <w:color w:themeColor="background1" w:val="FFFFFF"/>
                <w:spacing w:val="-2"/>
              </w:rPr>
              <w:t xml:space="preserve">                                                      </w:t>
            </w:r>
            <w:r>
              <w:rPr>
                <w:rFonts w:ascii="Cambria" w:hAnsi="Cambria"/>
                <w:b/>
                <w:color w:themeColor="background1" w:val="FFFFFF"/>
                <w:spacing w:val="-2"/>
              </w:rPr>
              <w:t>УКУПНО:</w:t>
            </w:r>
          </w:p>
        </w:tc>
        <w:tc>
          <w:tcPr>
            <w:tcW w:w="728"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TableParagraph"/>
              <w:spacing w:lineRule="exact" w:line="174"/>
              <w:ind w:right="238"/>
              <w:rPr>
                <w:rFonts w:ascii="Cambria" w:hAnsi="Cambria"/>
                <w:b/>
                <w:color w:themeColor="background1" w:val="FFFFFF"/>
                <w:sz w:val="18"/>
                <w:szCs w:val="18"/>
              </w:rPr>
            </w:pPr>
            <w:r>
              <w:rPr>
                <w:rFonts w:ascii="Cambria" w:hAnsi="Cambria"/>
                <w:b/>
                <w:color w:themeColor="background1" w:val="FFFFFF"/>
                <w:spacing w:val="-5"/>
                <w:sz w:val="18"/>
                <w:szCs w:val="18"/>
              </w:rPr>
              <w:t xml:space="preserve">     </w:t>
            </w:r>
            <w:r>
              <w:rPr>
                <w:rFonts w:ascii="Cambria" w:hAnsi="Cambria"/>
                <w:b/>
                <w:color w:themeColor="background1" w:val="FFFFFF"/>
                <w:spacing w:val="-5"/>
                <w:sz w:val="18"/>
                <w:szCs w:val="18"/>
              </w:rPr>
              <w:t>36</w:t>
            </w:r>
          </w:p>
        </w:tc>
        <w:tc>
          <w:tcPr>
            <w:tcW w:w="758"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TableParagraph"/>
              <w:spacing w:lineRule="exact" w:line="174"/>
              <w:ind w:right="252"/>
              <w:jc w:val="center"/>
              <w:rPr>
                <w:rFonts w:ascii="Cambria" w:hAnsi="Cambria"/>
                <w:b/>
                <w:color w:themeColor="background1" w:val="FFFFFF"/>
                <w:sz w:val="18"/>
                <w:szCs w:val="18"/>
              </w:rPr>
            </w:pPr>
            <w:r>
              <w:rPr>
                <w:rFonts w:ascii="Cambria" w:hAnsi="Cambria"/>
                <w:b/>
                <w:color w:themeColor="background1" w:val="FFFFFF"/>
                <w:spacing w:val="-5"/>
                <w:sz w:val="18"/>
                <w:szCs w:val="18"/>
              </w:rPr>
              <w:t>41</w:t>
            </w:r>
          </w:p>
        </w:tc>
        <w:tc>
          <w:tcPr>
            <w:tcW w:w="953"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TableParagraph"/>
              <w:spacing w:lineRule="exact" w:line="174"/>
              <w:ind w:left="69" w:right="58"/>
              <w:jc w:val="center"/>
              <w:rPr>
                <w:rFonts w:ascii="Cambria" w:hAnsi="Cambria"/>
                <w:b/>
                <w:color w:themeColor="background1" w:val="FFFFFF"/>
                <w:sz w:val="18"/>
                <w:szCs w:val="18"/>
              </w:rPr>
            </w:pPr>
            <w:r>
              <w:rPr>
                <w:rFonts w:ascii="Cambria" w:hAnsi="Cambria"/>
                <w:b/>
                <w:color w:themeColor="background1" w:val="FFFFFF"/>
                <w:spacing w:val="-5"/>
                <w:sz w:val="18"/>
                <w:szCs w:val="18"/>
              </w:rPr>
              <w:t>77</w:t>
            </w:r>
          </w:p>
        </w:tc>
        <w:tc>
          <w:tcPr>
            <w:tcW w:w="715"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TableParagraph"/>
              <w:spacing w:lineRule="exact" w:line="174"/>
              <w:ind w:right="230"/>
              <w:jc w:val="right"/>
              <w:rPr>
                <w:rFonts w:ascii="Cambria" w:hAnsi="Cambria"/>
                <w:b/>
                <w:color w:themeColor="background1" w:val="FFFFFF"/>
                <w:sz w:val="18"/>
                <w:szCs w:val="18"/>
              </w:rPr>
            </w:pPr>
            <w:r>
              <w:rPr>
                <w:rFonts w:ascii="Cambria" w:hAnsi="Cambria"/>
                <w:b/>
                <w:color w:themeColor="background1" w:val="FFFFFF"/>
                <w:spacing w:val="-5"/>
                <w:sz w:val="18"/>
                <w:szCs w:val="18"/>
              </w:rPr>
              <w:t>64</w:t>
            </w:r>
          </w:p>
        </w:tc>
        <w:tc>
          <w:tcPr>
            <w:tcW w:w="660"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TableParagraph"/>
              <w:spacing w:lineRule="exact" w:line="174"/>
              <w:ind w:right="205"/>
              <w:jc w:val="right"/>
              <w:rPr>
                <w:rFonts w:ascii="Cambria" w:hAnsi="Cambria"/>
                <w:b/>
                <w:color w:themeColor="background1" w:val="FFFFFF"/>
                <w:sz w:val="18"/>
                <w:szCs w:val="18"/>
              </w:rPr>
            </w:pPr>
            <w:r>
              <w:rPr>
                <w:rFonts w:ascii="Cambria" w:hAnsi="Cambria"/>
                <w:b/>
                <w:color w:themeColor="background1" w:val="FFFFFF"/>
                <w:spacing w:val="-5"/>
                <w:sz w:val="18"/>
                <w:szCs w:val="18"/>
              </w:rPr>
              <w:t>65</w:t>
            </w:r>
          </w:p>
        </w:tc>
        <w:tc>
          <w:tcPr>
            <w:tcW w:w="992"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TableParagraph"/>
              <w:spacing w:lineRule="exact" w:line="174"/>
              <w:ind w:left="20"/>
              <w:jc w:val="center"/>
              <w:rPr>
                <w:rFonts w:ascii="Cambria" w:hAnsi="Cambria"/>
                <w:b/>
                <w:color w:themeColor="background1" w:val="FFFFFF"/>
                <w:sz w:val="18"/>
                <w:szCs w:val="18"/>
              </w:rPr>
            </w:pPr>
            <w:r>
              <w:rPr>
                <w:rFonts w:ascii="Cambria" w:hAnsi="Cambria"/>
                <w:b/>
                <w:color w:themeColor="background1" w:val="FFFFFF"/>
                <w:spacing w:val="-5"/>
                <w:sz w:val="18"/>
                <w:szCs w:val="18"/>
              </w:rPr>
              <w:t>129</w:t>
            </w:r>
          </w:p>
        </w:tc>
        <w:tc>
          <w:tcPr>
            <w:tcW w:w="569"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TableParagraph"/>
              <w:spacing w:lineRule="exact" w:line="174"/>
              <w:ind w:right="157"/>
              <w:jc w:val="right"/>
              <w:rPr>
                <w:rFonts w:ascii="Cambria" w:hAnsi="Cambria"/>
                <w:b/>
                <w:color w:themeColor="background1" w:val="FFFFFF"/>
                <w:sz w:val="18"/>
                <w:szCs w:val="18"/>
              </w:rPr>
            </w:pPr>
            <w:r>
              <w:rPr>
                <w:rFonts w:ascii="Cambria" w:hAnsi="Cambria"/>
                <w:b/>
                <w:color w:themeColor="background1" w:val="FFFFFF"/>
                <w:spacing w:val="-5"/>
                <w:sz w:val="18"/>
                <w:szCs w:val="18"/>
              </w:rPr>
              <w:t>68</w:t>
            </w:r>
          </w:p>
        </w:tc>
        <w:tc>
          <w:tcPr>
            <w:tcW w:w="451"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TableParagraph"/>
              <w:spacing w:lineRule="exact" w:line="174"/>
              <w:ind w:left="36" w:right="11"/>
              <w:jc w:val="center"/>
              <w:rPr>
                <w:rFonts w:ascii="Cambria" w:hAnsi="Cambria"/>
                <w:b/>
                <w:color w:themeColor="background1" w:val="FFFFFF"/>
                <w:sz w:val="18"/>
                <w:szCs w:val="18"/>
              </w:rPr>
            </w:pPr>
            <w:r>
              <w:rPr>
                <w:rFonts w:ascii="Cambria" w:hAnsi="Cambria"/>
                <w:b/>
                <w:color w:themeColor="background1" w:val="FFFFFF"/>
                <w:spacing w:val="-5"/>
                <w:sz w:val="18"/>
                <w:szCs w:val="18"/>
              </w:rPr>
              <w:t>79</w:t>
            </w:r>
          </w:p>
        </w:tc>
        <w:tc>
          <w:tcPr>
            <w:tcW w:w="979"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TableParagraph"/>
              <w:spacing w:lineRule="exact" w:line="174"/>
              <w:ind w:left="29"/>
              <w:jc w:val="center"/>
              <w:rPr>
                <w:rFonts w:ascii="Cambria" w:hAnsi="Cambria"/>
                <w:b/>
                <w:color w:themeColor="background1" w:val="FFFFFF"/>
                <w:sz w:val="18"/>
                <w:szCs w:val="18"/>
              </w:rPr>
            </w:pPr>
            <w:r>
              <w:rPr>
                <w:rFonts w:ascii="Cambria" w:hAnsi="Cambria"/>
                <w:b/>
                <w:color w:themeColor="background1" w:val="FFFFFF"/>
                <w:spacing w:val="-5"/>
                <w:sz w:val="18"/>
                <w:szCs w:val="18"/>
              </w:rPr>
              <w:t>147</w:t>
            </w:r>
          </w:p>
        </w:tc>
      </w:tr>
    </w:tbl>
    <w:p>
      <w:pPr>
        <w:pStyle w:val="Normal"/>
        <w:spacing w:lineRule="auto" w:line="240"/>
        <w:rPr>
          <w:sz w:val="22"/>
          <w:szCs w:val="22"/>
        </w:rPr>
      </w:pPr>
      <w:r>
        <w:rPr>
          <w:sz w:val="22"/>
          <w:szCs w:val="22"/>
        </w:rPr>
        <w:t xml:space="preserve">    </w:t>
      </w:r>
      <w:r>
        <w:rPr>
          <w:rFonts w:ascii="Cambria" w:hAnsi="Cambria"/>
          <w:i/>
          <w:iCs/>
          <w:sz w:val="22"/>
          <w:szCs w:val="22"/>
        </w:rPr>
        <w:t>Извор:</w:t>
      </w:r>
      <w:r>
        <w:rPr>
          <w:rFonts w:eastAsia="Times New Roman" w:cs="Arial" w:ascii="Cambria" w:hAnsi="Cambria" w:eastAsiaTheme="minorHAnsi"/>
          <w:i/>
          <w:iCs/>
          <w:sz w:val="22"/>
          <w:szCs w:val="22"/>
          <w14:ligatures w14:val="standardContextual"/>
        </w:rPr>
        <w:t xml:space="preserve"> Извештаји ЦСР Града Новог Сада – Одељење у Беочину</w:t>
      </w:r>
      <w:r>
        <w:rPr>
          <w:sz w:val="22"/>
          <w:szCs w:val="22"/>
        </w:rPr>
        <w:br/>
      </w:r>
    </w:p>
    <w:p>
      <w:pPr>
        <w:pStyle w:val="Normal"/>
        <w:tabs>
          <w:tab w:val="clear" w:pos="720"/>
          <w:tab w:val="left" w:pos="3738" w:leader="none"/>
        </w:tabs>
        <w:spacing w:lineRule="auto" w:line="240"/>
        <w:jc w:val="both"/>
        <w:rPr>
          <w:rFonts w:ascii="Cambria" w:hAnsi="Cambria"/>
        </w:rPr>
      </w:pPr>
      <w:r>
        <w:rPr>
          <w:sz w:val="19"/>
        </w:rPr>
        <w:t xml:space="preserve">          </w:t>
      </w:r>
      <w:r>
        <w:rPr>
          <w:rFonts w:ascii="Cambria" w:hAnsi="Cambria"/>
        </w:rPr>
        <w:t xml:space="preserve">Роми су најчешће корисници једнократне помоћи, које се из локалног буџета додељују једном до два пута годишње и која тренутно износи 16.200 динара, као и интервентних једнократних помоћи које се додељује за лечење тешких болести или решавање стамбених проблема услед ванредних околности као што су пожари, поплаве и сл. Све ромске породице које су примаоци новчане социјалне помоћи по правилу остварују право и на једнократну помоћ (55 ромских породица у 2024.), </w:t>
      </w:r>
      <w:r>
        <w:rPr>
          <w:rFonts w:ascii="Cambria" w:hAnsi="Cambria"/>
          <w:b/>
          <w:bCs/>
        </w:rPr>
        <w:t>док на годишњем нивоу просечно око 2 ромске породице приме интервентну једнократну помоћ у просечном износу око 20.000 РСД.</w:t>
      </w:r>
    </w:p>
    <w:p>
      <w:pPr>
        <w:pStyle w:val="Normal"/>
        <w:tabs>
          <w:tab w:val="clear" w:pos="720"/>
          <w:tab w:val="left" w:pos="3738" w:leader="none"/>
        </w:tabs>
        <w:spacing w:lineRule="auto" w:line="240"/>
        <w:jc w:val="both"/>
        <w:rPr>
          <w:rFonts w:ascii="Cambria" w:hAnsi="Cambria"/>
          <w:b/>
          <w:bCs/>
        </w:rPr>
      </w:pPr>
      <w:r>
        <w:rPr>
          <w:rFonts w:ascii="Cambria" w:hAnsi="Cambria"/>
          <w:b/>
          <w:bCs/>
        </w:rPr>
      </w:r>
    </w:p>
    <w:p>
      <w:pPr>
        <w:pStyle w:val="Normal"/>
        <w:spacing w:lineRule="auto" w:line="240"/>
        <w:rPr>
          <w:rFonts w:ascii="Cambria" w:hAnsi="Cambria" w:cs="Arial"/>
          <w:bCs/>
          <w:i/>
          <w:i/>
          <w:sz w:val="22"/>
          <w:szCs w:val="22"/>
        </w:rPr>
      </w:pPr>
      <w:r>
        <w:rPr>
          <w:rFonts w:cs="Arial" w:ascii="Cambria" w:hAnsi="Cambria"/>
          <w:bCs/>
          <w:i/>
          <w:sz w:val="22"/>
          <w:szCs w:val="22"/>
        </w:rPr>
        <w:t>Табела 18: Број корисника ромске националности дневних услуга у заједници које се финансирају из буџета општине Беочин  у 2025. години</w:t>
      </w:r>
    </w:p>
    <w:tbl>
      <w:tblPr>
        <w:tblStyle w:val="TableGrid"/>
        <w:tblW w:w="1043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25"/>
        <w:gridCol w:w="2843"/>
        <w:gridCol w:w="2762"/>
      </w:tblGrid>
      <w:tr>
        <w:trPr>
          <w:trHeight w:val="436" w:hRule="atLeast"/>
        </w:trPr>
        <w:tc>
          <w:tcPr>
            <w:tcW w:w="4825" w:type="dxa"/>
            <w:tcBorders/>
            <w:shd w:color="auto" w:fill="0070C0" w:val="clear"/>
          </w:tcPr>
          <w:p>
            <w:pPr>
              <w:pStyle w:val="Normal"/>
              <w:widowControl/>
              <w:suppressAutoHyphens w:val="true"/>
              <w:spacing w:lineRule="auto" w:line="240" w:before="0" w:after="0"/>
              <w:jc w:val="center"/>
              <w:rPr>
                <w:rFonts w:ascii="Cambria" w:hAnsi="Cambria" w:eastAsia="Times New Roman" w:cs="Arial" w:eastAsiaTheme="minorHAnsi"/>
                <w:b/>
                <w:color w:themeColor="background1" w:val="FFFFFF"/>
                <w:sz w:val="22"/>
                <w:szCs w:val="22"/>
                <w14:ligatures w14:val="standardContextual"/>
              </w:rPr>
            </w:pPr>
            <w:r>
              <w:rPr>
                <w:rFonts w:eastAsia="Times New Roman" w:cs="Arial" w:ascii="Cambria" w:hAnsi="Cambria" w:eastAsiaTheme="minorHAnsi"/>
                <w:b/>
                <w:color w:themeColor="background1" w:val="FFFFFF"/>
                <w:kern w:val="0"/>
                <w:sz w:val="22"/>
                <w:szCs w:val="22"/>
                <w:lang w:eastAsia="en-US" w:bidi="ar-SA"/>
                <w14:ligatures w14:val="standardContextual"/>
              </w:rPr>
              <w:t>Дневна услуга у заједници</w:t>
            </w:r>
          </w:p>
        </w:tc>
        <w:tc>
          <w:tcPr>
            <w:tcW w:w="2843" w:type="dxa"/>
            <w:tcBorders/>
            <w:shd w:color="auto" w:fill="0070C0" w:val="clear"/>
          </w:tcPr>
          <w:p>
            <w:pPr>
              <w:pStyle w:val="Normal"/>
              <w:widowControl/>
              <w:suppressAutoHyphens w:val="true"/>
              <w:spacing w:lineRule="auto" w:line="240" w:before="0" w:after="0"/>
              <w:jc w:val="center"/>
              <w:rPr>
                <w:rFonts w:ascii="Cambria" w:hAnsi="Cambria" w:eastAsia="Times New Roman" w:cs="Arial" w:eastAsiaTheme="minorHAnsi"/>
                <w:b/>
                <w:color w:themeColor="background1" w:val="FFFFFF"/>
                <w:sz w:val="22"/>
                <w:szCs w:val="22"/>
                <w14:ligatures w14:val="standardContextual"/>
              </w:rPr>
            </w:pPr>
            <w:r>
              <w:rPr>
                <w:rFonts w:eastAsia="Times New Roman" w:cs="Arial" w:ascii="Cambria" w:hAnsi="Cambria" w:eastAsiaTheme="minorHAnsi"/>
                <w:b/>
                <w:color w:themeColor="background1" w:val="FFFFFF"/>
                <w:kern w:val="0"/>
                <w:sz w:val="22"/>
                <w:szCs w:val="22"/>
                <w:lang w:eastAsia="en-US" w:bidi="ar-SA"/>
                <w14:ligatures w14:val="standardContextual"/>
              </w:rPr>
              <w:t>Укупан број корисника</w:t>
            </w:r>
          </w:p>
          <w:p>
            <w:pPr>
              <w:pStyle w:val="Normal"/>
              <w:widowControl/>
              <w:suppressAutoHyphens w:val="true"/>
              <w:spacing w:lineRule="auto" w:line="240" w:before="0" w:after="0"/>
              <w:jc w:val="center"/>
              <w:rPr>
                <w:rFonts w:ascii="Cambria" w:hAnsi="Cambria" w:eastAsia="Times New Roman" w:cs="Arial" w:eastAsiaTheme="minorHAnsi"/>
                <w:b/>
                <w:color w:themeColor="background1" w:val="FFFFFF"/>
                <w:sz w:val="22"/>
                <w:szCs w:val="22"/>
                <w14:ligatures w14:val="standardContextual"/>
              </w:rPr>
            </w:pPr>
            <w:r>
              <w:rPr>
                <w:rFonts w:eastAsia="Times New Roman" w:cs="Arial" w:eastAsiaTheme="minorHAnsi" w:ascii="Cambria" w:hAnsi="Cambria"/>
                <w:b/>
                <w:color w:themeColor="background1" w:val="FFFFFF"/>
                <w:kern w:val="0"/>
                <w:sz w:val="22"/>
                <w:szCs w:val="22"/>
                <w:lang w:eastAsia="en-US" w:bidi="ar-SA"/>
                <w14:ligatures w14:val="standardContextual"/>
              </w:rPr>
            </w:r>
          </w:p>
        </w:tc>
        <w:tc>
          <w:tcPr>
            <w:tcW w:w="2762" w:type="dxa"/>
            <w:tcBorders/>
            <w:shd w:color="auto" w:fill="0070C0" w:val="clear"/>
          </w:tcPr>
          <w:p>
            <w:pPr>
              <w:pStyle w:val="Normal"/>
              <w:widowControl/>
              <w:suppressAutoHyphens w:val="true"/>
              <w:spacing w:lineRule="auto" w:line="240" w:before="0" w:after="0"/>
              <w:jc w:val="center"/>
              <w:rPr>
                <w:rFonts w:ascii="Cambria" w:hAnsi="Cambria" w:eastAsia="Times New Roman" w:cs="Arial" w:eastAsiaTheme="minorHAnsi"/>
                <w:b/>
                <w:color w:themeColor="background1" w:val="FFFFFF"/>
                <w:sz w:val="22"/>
                <w:szCs w:val="22"/>
                <w14:ligatures w14:val="standardContextual"/>
              </w:rPr>
            </w:pPr>
            <w:r>
              <w:rPr>
                <w:rFonts w:eastAsia="Times New Roman" w:cs="Arial" w:ascii="Cambria" w:hAnsi="Cambria" w:eastAsiaTheme="minorHAnsi"/>
                <w:b/>
                <w:color w:themeColor="background1" w:val="FFFFFF"/>
                <w:kern w:val="0"/>
                <w:sz w:val="22"/>
                <w:szCs w:val="22"/>
                <w:lang w:eastAsia="en-US" w:bidi="ar-SA"/>
                <w14:ligatures w14:val="standardContextual"/>
              </w:rPr>
              <w:t>Број корисника ромске националности</w:t>
            </w:r>
          </w:p>
        </w:tc>
      </w:tr>
      <w:tr>
        <w:trPr>
          <w:trHeight w:val="221" w:hRule="atLeast"/>
        </w:trPr>
        <w:tc>
          <w:tcPr>
            <w:tcW w:w="4825" w:type="dxa"/>
            <w:tcBorders/>
            <w:shd w:color="auto" w:fill="E9E6E6" w:themeFill="accent5" w:themeFillTint="33" w:val="clear"/>
          </w:tcPr>
          <w:p>
            <w:pPr>
              <w:pStyle w:val="Normal"/>
              <w:widowControl/>
              <w:suppressAutoHyphens w:val="true"/>
              <w:spacing w:lineRule="auto" w:line="240" w:before="0" w:after="0"/>
              <w:jc w:val="center"/>
              <w:rPr>
                <w:rFonts w:ascii="Cambria" w:hAnsi="Cambria" w:eastAsia="Times New Roman" w:cs="Arial" w:eastAsiaTheme="minorHAnsi"/>
                <w:sz w:val="22"/>
                <w:szCs w:val="22"/>
                <w14:ligatures w14:val="standardContextual"/>
              </w:rPr>
            </w:pPr>
            <w:r>
              <w:rPr>
                <w:rFonts w:eastAsia="Times New Roman" w:cs="Arial" w:ascii="Cambria" w:hAnsi="Cambria" w:eastAsiaTheme="minorHAnsi"/>
                <w:kern w:val="0"/>
                <w:sz w:val="22"/>
                <w:szCs w:val="22"/>
                <w:lang w:eastAsia="en-US" w:bidi="ar-SA"/>
                <w14:ligatures w14:val="standardContextual"/>
              </w:rPr>
              <w:t>Лични пратилац детета</w:t>
            </w:r>
          </w:p>
          <w:p>
            <w:pPr>
              <w:pStyle w:val="Normal"/>
              <w:widowControl/>
              <w:suppressAutoHyphens w:val="true"/>
              <w:spacing w:lineRule="auto" w:line="240" w:before="0" w:after="0"/>
              <w:jc w:val="center"/>
              <w:rPr>
                <w:rFonts w:ascii="Cambria" w:hAnsi="Cambria" w:eastAsia="Times New Roman" w:cs="Arial" w:eastAsiaTheme="minorHAnsi"/>
                <w:sz w:val="22"/>
                <w:szCs w:val="22"/>
                <w14:ligatures w14:val="standardContextual"/>
              </w:rPr>
            </w:pPr>
            <w:r>
              <w:rPr>
                <w:rFonts w:eastAsia="Times New Roman" w:cs="Arial" w:eastAsiaTheme="minorHAnsi" w:ascii="Cambria" w:hAnsi="Cambria"/>
                <w:kern w:val="0"/>
                <w:sz w:val="22"/>
                <w:szCs w:val="22"/>
                <w:lang w:eastAsia="en-US" w:bidi="ar-SA"/>
                <w14:ligatures w14:val="standardContextual"/>
              </w:rPr>
            </w:r>
          </w:p>
        </w:tc>
        <w:tc>
          <w:tcPr>
            <w:tcW w:w="2843" w:type="dxa"/>
            <w:tcBorders/>
          </w:tcPr>
          <w:p>
            <w:pPr>
              <w:pStyle w:val="Normal"/>
              <w:widowControl/>
              <w:suppressAutoHyphens w:val="true"/>
              <w:spacing w:lineRule="auto" w:line="240" w:before="0" w:after="0"/>
              <w:jc w:val="center"/>
              <w:rPr>
                <w:rFonts w:ascii="Cambria" w:hAnsi="Cambria" w:eastAsia="Times New Roman" w:cs="Arial" w:eastAsiaTheme="minorHAnsi"/>
                <w:sz w:val="22"/>
                <w:szCs w:val="22"/>
                <w14:ligatures w14:val="standardContextual"/>
              </w:rPr>
            </w:pPr>
            <w:r>
              <w:rPr>
                <w:rFonts w:eastAsia="Times New Roman" w:cs="Arial" w:ascii="Cambria" w:hAnsi="Cambria" w:eastAsiaTheme="minorHAnsi"/>
                <w:kern w:val="0"/>
                <w:sz w:val="22"/>
                <w:szCs w:val="22"/>
                <w:lang w:eastAsia="en-US" w:bidi="ar-SA"/>
                <w14:ligatures w14:val="standardContextual"/>
              </w:rPr>
              <w:t>11</w:t>
            </w:r>
          </w:p>
        </w:tc>
        <w:tc>
          <w:tcPr>
            <w:tcW w:w="2762" w:type="dxa"/>
            <w:tcBorders/>
          </w:tcPr>
          <w:p>
            <w:pPr>
              <w:pStyle w:val="Normal"/>
              <w:widowControl/>
              <w:suppressAutoHyphens w:val="true"/>
              <w:spacing w:lineRule="auto" w:line="240" w:before="0" w:after="0"/>
              <w:jc w:val="center"/>
              <w:rPr>
                <w:rFonts w:ascii="Cambria" w:hAnsi="Cambria" w:eastAsia="Times New Roman" w:cs="Arial" w:eastAsiaTheme="minorHAnsi"/>
                <w:sz w:val="22"/>
                <w:szCs w:val="22"/>
                <w14:ligatures w14:val="standardContextual"/>
              </w:rPr>
            </w:pPr>
            <w:r>
              <w:rPr>
                <w:rFonts w:eastAsia="Times New Roman" w:cs="Arial" w:ascii="Cambria" w:hAnsi="Cambria" w:eastAsiaTheme="minorHAnsi"/>
                <w:kern w:val="0"/>
                <w:sz w:val="22"/>
                <w:szCs w:val="22"/>
                <w:lang w:eastAsia="en-US" w:bidi="ar-SA"/>
                <w14:ligatures w14:val="standardContextual"/>
              </w:rPr>
              <w:t>2</w:t>
            </w:r>
          </w:p>
        </w:tc>
      </w:tr>
      <w:tr>
        <w:trPr>
          <w:trHeight w:val="335" w:hRule="atLeast"/>
        </w:trPr>
        <w:tc>
          <w:tcPr>
            <w:tcW w:w="4825" w:type="dxa"/>
            <w:tcBorders/>
            <w:shd w:color="auto" w:fill="E9E6E6" w:themeFill="accent5" w:themeFillTint="33" w:val="clear"/>
          </w:tcPr>
          <w:p>
            <w:pPr>
              <w:pStyle w:val="Normal"/>
              <w:widowControl/>
              <w:suppressAutoHyphens w:val="true"/>
              <w:spacing w:lineRule="auto" w:line="240" w:before="0" w:after="0"/>
              <w:jc w:val="center"/>
              <w:rPr>
                <w:rFonts w:ascii="Cambria" w:hAnsi="Cambria" w:eastAsia="Times New Roman" w:cs="Arial" w:eastAsiaTheme="minorHAnsi"/>
                <w:sz w:val="22"/>
                <w:szCs w:val="22"/>
                <w14:ligatures w14:val="standardContextual"/>
              </w:rPr>
            </w:pPr>
            <w:r>
              <w:rPr>
                <w:rFonts w:eastAsia="Times New Roman" w:cs="Arial" w:ascii="Cambria" w:hAnsi="Cambria" w:eastAsiaTheme="minorHAnsi"/>
                <w:kern w:val="0"/>
                <w:sz w:val="22"/>
                <w:szCs w:val="22"/>
                <w:lang w:eastAsia="en-US" w:bidi="ar-SA"/>
                <w14:ligatures w14:val="standardContextual"/>
              </w:rPr>
              <w:t>Помоћ у кући</w:t>
            </w:r>
          </w:p>
          <w:p>
            <w:pPr>
              <w:pStyle w:val="Normal"/>
              <w:widowControl/>
              <w:suppressAutoHyphens w:val="true"/>
              <w:spacing w:lineRule="auto" w:line="240" w:before="0" w:after="0"/>
              <w:jc w:val="center"/>
              <w:rPr>
                <w:rFonts w:ascii="Cambria" w:hAnsi="Cambria" w:eastAsia="Times New Roman" w:cs="Arial" w:eastAsiaTheme="minorHAnsi"/>
                <w:sz w:val="22"/>
                <w:szCs w:val="22"/>
                <w14:ligatures w14:val="standardContextual"/>
              </w:rPr>
            </w:pPr>
            <w:r>
              <w:rPr>
                <w:rFonts w:eastAsia="Times New Roman" w:cs="Arial" w:eastAsiaTheme="minorHAnsi" w:ascii="Cambria" w:hAnsi="Cambria"/>
                <w:kern w:val="0"/>
                <w:sz w:val="22"/>
                <w:szCs w:val="22"/>
                <w:lang w:eastAsia="en-US" w:bidi="ar-SA"/>
                <w14:ligatures w14:val="standardContextual"/>
              </w:rPr>
            </w:r>
          </w:p>
        </w:tc>
        <w:tc>
          <w:tcPr>
            <w:tcW w:w="2843" w:type="dxa"/>
            <w:tcBorders/>
          </w:tcPr>
          <w:p>
            <w:pPr>
              <w:pStyle w:val="Normal"/>
              <w:widowControl/>
              <w:suppressAutoHyphens w:val="true"/>
              <w:spacing w:lineRule="auto" w:line="240" w:before="0" w:after="0"/>
              <w:jc w:val="center"/>
              <w:rPr>
                <w:rFonts w:ascii="Cambria" w:hAnsi="Cambria" w:eastAsia="Times New Roman" w:cs="Arial" w:eastAsiaTheme="minorHAnsi"/>
                <w:sz w:val="22"/>
                <w:szCs w:val="22"/>
                <w14:ligatures w14:val="standardContextual"/>
              </w:rPr>
            </w:pPr>
            <w:r>
              <w:rPr>
                <w:rFonts w:eastAsia="Times New Roman" w:cs="Arial" w:ascii="Cambria" w:hAnsi="Cambria" w:eastAsiaTheme="minorHAnsi"/>
                <w:kern w:val="0"/>
                <w:sz w:val="22"/>
                <w:szCs w:val="22"/>
                <w:lang w:eastAsia="en-US" w:bidi="ar-SA"/>
                <w14:ligatures w14:val="standardContextual"/>
              </w:rPr>
              <w:t>40</w:t>
            </w:r>
          </w:p>
        </w:tc>
        <w:tc>
          <w:tcPr>
            <w:tcW w:w="2762" w:type="dxa"/>
            <w:tcBorders/>
          </w:tcPr>
          <w:p>
            <w:pPr>
              <w:pStyle w:val="Normal"/>
              <w:widowControl/>
              <w:suppressAutoHyphens w:val="true"/>
              <w:spacing w:lineRule="auto" w:line="240" w:before="0" w:after="0"/>
              <w:jc w:val="center"/>
              <w:rPr>
                <w:rFonts w:ascii="Cambria" w:hAnsi="Cambria" w:eastAsia="Times New Roman" w:cs="Arial" w:eastAsiaTheme="minorHAnsi"/>
                <w:sz w:val="22"/>
                <w:szCs w:val="22"/>
                <w14:ligatures w14:val="standardContextual"/>
              </w:rPr>
            </w:pPr>
            <w:r>
              <w:rPr>
                <w:rFonts w:eastAsia="Times New Roman" w:cs="Arial" w:ascii="Cambria" w:hAnsi="Cambria" w:eastAsiaTheme="minorHAnsi"/>
                <w:kern w:val="0"/>
                <w:sz w:val="22"/>
                <w:szCs w:val="22"/>
                <w:lang w:eastAsia="en-US" w:bidi="ar-SA"/>
                <w14:ligatures w14:val="standardContextual"/>
              </w:rPr>
              <w:t>1</w:t>
            </w:r>
          </w:p>
        </w:tc>
      </w:tr>
      <w:tr>
        <w:trPr>
          <w:trHeight w:val="214" w:hRule="atLeast"/>
        </w:trPr>
        <w:tc>
          <w:tcPr>
            <w:tcW w:w="4825" w:type="dxa"/>
            <w:tcBorders/>
            <w:shd w:color="auto" w:fill="855D5D" w:themeFill="accent6" w:val="clear"/>
          </w:tcPr>
          <w:p>
            <w:pPr>
              <w:pStyle w:val="Normal"/>
              <w:widowControl/>
              <w:suppressAutoHyphens w:val="true"/>
              <w:spacing w:lineRule="auto" w:line="240" w:before="0" w:after="0"/>
              <w:jc w:val="right"/>
              <w:rPr>
                <w:rFonts w:ascii="Cambria" w:hAnsi="Cambria" w:eastAsia="Times New Roman" w:cs="Arial" w:eastAsiaTheme="minorHAnsi"/>
                <w:b/>
                <w:color w:themeColor="background1" w:val="FFFFFF"/>
                <w:sz w:val="22"/>
                <w:szCs w:val="22"/>
                <w14:ligatures w14:val="standardContextual"/>
              </w:rPr>
            </w:pPr>
            <w:r>
              <w:rPr>
                <w:rFonts w:eastAsia="Times New Roman" w:cs="Arial" w:ascii="Cambria" w:hAnsi="Cambria" w:eastAsiaTheme="minorHAnsi"/>
                <w:b/>
                <w:color w:themeColor="background1" w:val="FFFFFF"/>
                <w:kern w:val="0"/>
                <w:sz w:val="22"/>
                <w:szCs w:val="22"/>
                <w:lang w:eastAsia="en-US" w:bidi="ar-SA"/>
                <w14:ligatures w14:val="standardContextual"/>
              </w:rPr>
              <w:t>УКУПНО:</w:t>
            </w:r>
          </w:p>
          <w:p>
            <w:pPr>
              <w:pStyle w:val="Normal"/>
              <w:widowControl/>
              <w:suppressAutoHyphens w:val="true"/>
              <w:spacing w:lineRule="auto" w:line="240" w:before="0" w:after="0"/>
              <w:jc w:val="right"/>
              <w:rPr>
                <w:rFonts w:ascii="Cambria" w:hAnsi="Cambria" w:eastAsia="Times New Roman" w:cs="Arial" w:eastAsiaTheme="minorHAnsi"/>
                <w:b/>
                <w:color w:themeColor="background1" w:val="FFFFFF"/>
                <w:sz w:val="22"/>
                <w:szCs w:val="22"/>
                <w14:ligatures w14:val="standardContextual"/>
              </w:rPr>
            </w:pPr>
            <w:r>
              <w:rPr>
                <w:rFonts w:eastAsia="Times New Roman" w:cs="Arial" w:eastAsiaTheme="minorHAnsi" w:ascii="Cambria" w:hAnsi="Cambria"/>
                <w:b/>
                <w:color w:themeColor="background1" w:val="FFFFFF"/>
                <w:kern w:val="0"/>
                <w:sz w:val="22"/>
                <w:szCs w:val="22"/>
                <w:lang w:eastAsia="en-US" w:bidi="ar-SA"/>
                <w14:ligatures w14:val="standardContextual"/>
              </w:rPr>
            </w:r>
          </w:p>
        </w:tc>
        <w:tc>
          <w:tcPr>
            <w:tcW w:w="2843" w:type="dxa"/>
            <w:tcBorders/>
            <w:shd w:color="auto" w:fill="855D5D" w:themeFill="accent6" w:val="clear"/>
          </w:tcPr>
          <w:p>
            <w:pPr>
              <w:pStyle w:val="Normal"/>
              <w:widowControl/>
              <w:suppressAutoHyphens w:val="true"/>
              <w:spacing w:lineRule="auto" w:line="240" w:before="0" w:after="0"/>
              <w:jc w:val="center"/>
              <w:rPr>
                <w:rFonts w:ascii="Cambria" w:hAnsi="Cambria" w:eastAsia="Times New Roman" w:cs="Arial" w:eastAsiaTheme="minorHAnsi"/>
                <w:b/>
                <w:color w:themeColor="background1" w:val="FFFFFF"/>
                <w:sz w:val="22"/>
                <w:szCs w:val="22"/>
                <w14:ligatures w14:val="standardContextual"/>
              </w:rPr>
            </w:pPr>
            <w:r>
              <w:rPr>
                <w:rFonts w:eastAsia="Times New Roman" w:cs="Arial" w:ascii="Cambria" w:hAnsi="Cambria" w:eastAsiaTheme="minorHAnsi"/>
                <w:b/>
                <w:color w:themeColor="background1" w:val="FFFFFF"/>
                <w:kern w:val="0"/>
                <w:sz w:val="22"/>
                <w:szCs w:val="22"/>
                <w:lang w:eastAsia="en-US" w:bidi="ar-SA"/>
                <w14:ligatures w14:val="standardContextual"/>
              </w:rPr>
              <w:t>51</w:t>
            </w:r>
          </w:p>
        </w:tc>
        <w:tc>
          <w:tcPr>
            <w:tcW w:w="2762" w:type="dxa"/>
            <w:tcBorders/>
            <w:shd w:color="auto" w:fill="855D5D" w:themeFill="accent6" w:val="clear"/>
          </w:tcPr>
          <w:p>
            <w:pPr>
              <w:pStyle w:val="Normal"/>
              <w:widowControl/>
              <w:suppressAutoHyphens w:val="true"/>
              <w:spacing w:lineRule="auto" w:line="240" w:before="0" w:after="0"/>
              <w:jc w:val="center"/>
              <w:rPr>
                <w:rFonts w:ascii="Cambria" w:hAnsi="Cambria" w:eastAsia="Times New Roman" w:cs="Arial" w:eastAsiaTheme="minorHAnsi"/>
                <w:b/>
                <w:color w:themeColor="background1" w:val="FFFFFF"/>
                <w:sz w:val="22"/>
                <w:szCs w:val="22"/>
                <w14:ligatures w14:val="standardContextual"/>
              </w:rPr>
            </w:pPr>
            <w:r>
              <w:rPr>
                <w:rFonts w:eastAsia="Times New Roman" w:cs="Arial" w:ascii="Cambria" w:hAnsi="Cambria" w:eastAsiaTheme="minorHAnsi"/>
                <w:b/>
                <w:color w:themeColor="background1" w:val="FFFFFF"/>
                <w:kern w:val="0"/>
                <w:sz w:val="22"/>
                <w:szCs w:val="22"/>
                <w:lang w:eastAsia="en-US" w:bidi="ar-SA"/>
                <w14:ligatures w14:val="standardContextual"/>
              </w:rPr>
              <w:t>3</w:t>
            </w:r>
          </w:p>
        </w:tc>
      </w:tr>
    </w:tbl>
    <w:p>
      <w:pPr>
        <w:pStyle w:val="Normal"/>
        <w:tabs>
          <w:tab w:val="clear" w:pos="720"/>
          <w:tab w:val="left" w:pos="3738" w:leader="none"/>
        </w:tabs>
        <w:spacing w:lineRule="auto" w:line="240"/>
        <w:jc w:val="both"/>
        <w:rPr>
          <w:rFonts w:ascii="Cambria" w:hAnsi="Cambria"/>
        </w:rPr>
      </w:pPr>
      <w:r>
        <w:rPr>
          <w:rFonts w:ascii="Cambria" w:hAnsi="Cambria"/>
        </w:rPr>
        <w:t xml:space="preserve">   </w:t>
      </w:r>
    </w:p>
    <w:p>
      <w:pPr>
        <w:pStyle w:val="Normal"/>
        <w:tabs>
          <w:tab w:val="clear" w:pos="720"/>
          <w:tab w:val="left" w:pos="3738" w:leader="none"/>
        </w:tabs>
        <w:spacing w:lineRule="auto" w:line="240"/>
        <w:jc w:val="both"/>
        <w:rPr>
          <w:rFonts w:ascii="Cambria" w:hAnsi="Cambria"/>
        </w:rPr>
      </w:pPr>
      <w:r>
        <w:rPr>
          <w:rFonts w:ascii="Cambria" w:hAnsi="Cambria"/>
        </w:rPr>
        <w:t xml:space="preserve">    </w:t>
      </w:r>
      <w:r>
        <w:rPr>
          <w:rFonts w:ascii="Cambria" w:hAnsi="Cambria"/>
        </w:rPr>
        <w:t xml:space="preserve">У Беочину се тренутно спроводе две лиценциране услуге социјалне заштите – лични пратилац детета и помоћ у кући, а поред овога општина финансира и трошкове превоза ученика  са сметњама у развоју који похађају школу „Милан Петровић“ у Новом Саду.  </w:t>
      </w:r>
      <w:r>
        <w:rPr>
          <w:rFonts w:ascii="Cambria" w:hAnsi="Cambria"/>
          <w:b/>
          <w:bCs/>
        </w:rPr>
        <w:t>Дневне услуге у заједници  тренутно користи 51 лице, а међу њима су и 3 лица ромске националности (5,9%)</w:t>
      </w:r>
      <w:r>
        <w:rPr>
          <w:rFonts w:ascii="Cambria" w:hAnsi="Cambria"/>
        </w:rPr>
        <w:t xml:space="preserve">:  двоје  деце користи услугу лични пратилац и једна Ромкиња користи услуге помоћ у кући. Такође, из општинског буџета се плаћа месечна маркица за једно дете ромске националности које похађа  специјалну школу  „Милан Петровић“ у Новом Саду. </w:t>
      </w:r>
    </w:p>
    <w:p>
      <w:pPr>
        <w:pStyle w:val="Normal"/>
        <w:tabs>
          <w:tab w:val="clear" w:pos="720"/>
          <w:tab w:val="left" w:pos="3738" w:leader="none"/>
        </w:tabs>
        <w:spacing w:lineRule="auto" w:line="240"/>
        <w:jc w:val="both"/>
        <w:rPr>
          <w:rFonts w:ascii="Cambria" w:hAnsi="Cambria"/>
        </w:rPr>
      </w:pPr>
      <w:r>
        <w:rPr>
          <w:rFonts w:ascii="Cambria" w:hAnsi="Cambria"/>
        </w:rPr>
      </w:r>
    </w:p>
    <w:p>
      <w:pPr>
        <w:pStyle w:val="Normal"/>
        <w:tabs>
          <w:tab w:val="clear" w:pos="720"/>
          <w:tab w:val="left" w:pos="3738" w:leader="none"/>
        </w:tabs>
        <w:spacing w:lineRule="auto" w:line="240"/>
        <w:jc w:val="both"/>
        <w:rPr>
          <w:rFonts w:ascii="Cambria" w:hAnsi="Cambria"/>
        </w:rPr>
      </w:pPr>
      <w:r>
        <w:rPr>
          <w:rFonts w:ascii="Cambria" w:hAnsi="Cambria"/>
        </w:rPr>
        <w:t xml:space="preserve">         </w:t>
      </w:r>
      <w:r>
        <w:rPr>
          <w:rFonts w:ascii="Cambria" w:hAnsi="Cambria"/>
        </w:rPr>
        <w:t>Oпштина Беочин је у периоду 2021 – 2024.  просечно издвајала 6,5% општинског буџета за социјалну заштиту, односно за финансирање Програма 11 – Социјална и дечија заштита, па се може закључити да се ова издвајања крећу у просеку који имају остале локалне самоуправе у Србији.</w:t>
      </w:r>
      <w:r>
        <w:rPr>
          <w:rStyle w:val="FootnoteReference"/>
          <w:rFonts w:ascii="Cambria" w:hAnsi="Cambria"/>
        </w:rPr>
        <w:footnoteReference w:id="9"/>
      </w:r>
      <w:r>
        <w:rPr>
          <w:rFonts w:ascii="Cambria" w:hAnsi="Cambria"/>
        </w:rPr>
        <w:t xml:space="preserve"> У посматраном периоду укупна издвајања за финансирање Програма 11 кретала су се у износу од 39,9 милиона динара у 2021. години до 85 милиона у 2024. години, чиме су буџетска издвајања за овај програм увећана више од дупло у последње четири године. </w:t>
      </w:r>
    </w:p>
    <w:p>
      <w:pPr>
        <w:pStyle w:val="Normal"/>
        <w:tabs>
          <w:tab w:val="clear" w:pos="720"/>
          <w:tab w:val="left" w:pos="3738" w:leader="none"/>
        </w:tabs>
        <w:spacing w:lineRule="auto" w:line="240"/>
        <w:jc w:val="both"/>
        <w:rPr>
          <w:rFonts w:ascii="Cambria" w:hAnsi="Cambria"/>
        </w:rPr>
      </w:pPr>
      <w:r>
        <w:rPr>
          <w:rFonts w:ascii="Cambria" w:hAnsi="Cambria"/>
        </w:rPr>
      </w:r>
    </w:p>
    <w:p>
      <w:pPr>
        <w:pStyle w:val="Normal"/>
        <w:tabs>
          <w:tab w:val="clear" w:pos="720"/>
          <w:tab w:val="left" w:pos="6144" w:leader="none"/>
        </w:tabs>
        <w:spacing w:lineRule="auto" w:line="240"/>
        <w:jc w:val="both"/>
        <w:rPr>
          <w:rFonts w:ascii="Cambria" w:hAnsi="Cambria" w:cs="Arial"/>
          <w:b/>
          <w:bCs/>
          <w:i/>
          <w:i/>
          <w:iCs/>
          <w:sz w:val="22"/>
          <w:szCs w:val="22"/>
        </w:rPr>
      </w:pPr>
      <w:bookmarkStart w:id="29" w:name="_Hlk162450571"/>
      <w:r>
        <w:rPr>
          <w:rFonts w:cs="Arial" w:ascii="Cambria" w:hAnsi="Cambria"/>
          <w:bCs/>
          <w:i/>
          <w:iCs/>
          <w:sz w:val="22"/>
          <w:szCs w:val="22"/>
        </w:rPr>
        <w:t>Табела 19: Извршени расходи у програму 11 – Социјална и дечија заштита из буџета општине Беочин у периоду 2023 – 2024. у РСД</w:t>
      </w:r>
      <w:bookmarkEnd w:id="29"/>
    </w:p>
    <w:tbl>
      <w:tblPr>
        <w:tblW w:w="11008" w:type="dxa"/>
        <w:jc w:val="left"/>
        <w:tblInd w:w="-95" w:type="dxa"/>
        <w:tblLayout w:type="fixed"/>
        <w:tblCellMar>
          <w:top w:w="0" w:type="dxa"/>
          <w:left w:w="108" w:type="dxa"/>
          <w:bottom w:w="0" w:type="dxa"/>
          <w:right w:w="108" w:type="dxa"/>
        </w:tblCellMar>
        <w:tblLook w:firstRow="1" w:noVBand="1" w:lastRow="0" w:firstColumn="1" w:lastColumn="0" w:noHBand="0" w:val="04a0"/>
      </w:tblPr>
      <w:tblGrid>
        <w:gridCol w:w="1698"/>
        <w:gridCol w:w="5409"/>
        <w:gridCol w:w="2126"/>
        <w:gridCol w:w="1774"/>
      </w:tblGrid>
      <w:tr>
        <w:trPr>
          <w:trHeight w:val="364" w:hRule="atLeast"/>
        </w:trPr>
        <w:tc>
          <w:tcPr>
            <w:tcW w:w="1698" w:type="dxa"/>
            <w:vMerge w:val="restart"/>
            <w:tcBorders>
              <w:top w:val="single" w:sz="4" w:space="0" w:color="000000"/>
              <w:left w:val="single" w:sz="4" w:space="0" w:color="000000"/>
              <w:bottom w:val="single" w:sz="4" w:space="0" w:color="000000"/>
              <w:right w:val="single" w:sz="4" w:space="0" w:color="000000"/>
            </w:tcBorders>
            <w:shd w:color="auto" w:fill="0070C0" w:val="clear"/>
          </w:tcPr>
          <w:p>
            <w:pPr>
              <w:pStyle w:val="Normal"/>
              <w:widowControl w:val="false"/>
              <w:tabs>
                <w:tab w:val="clear" w:pos="720"/>
                <w:tab w:val="left" w:pos="6144" w:leader="none"/>
              </w:tabs>
              <w:spacing w:lineRule="auto" w:line="240"/>
              <w:jc w:val="center"/>
              <w:rPr>
                <w:rFonts w:ascii="Cambria" w:hAnsi="Cambria" w:cs="Arial"/>
                <w:b/>
                <w:iCs/>
                <w:color w:themeColor="background1" w:val="FFFFFF"/>
                <w:sz w:val="22"/>
                <w:szCs w:val="22"/>
              </w:rPr>
            </w:pPr>
            <w:r>
              <w:rPr>
                <w:rFonts w:cs="Arial" w:ascii="Cambria" w:hAnsi="Cambria"/>
                <w:b/>
                <w:iCs/>
                <w:color w:themeColor="background1" w:val="FFFFFF"/>
                <w:sz w:val="22"/>
                <w:szCs w:val="22"/>
              </w:rPr>
              <w:t>Шифре програмских активности</w:t>
            </w:r>
          </w:p>
        </w:tc>
        <w:tc>
          <w:tcPr>
            <w:tcW w:w="5409" w:type="dxa"/>
            <w:vMerge w:val="restart"/>
            <w:tcBorders>
              <w:top w:val="single" w:sz="4" w:space="0" w:color="000000"/>
              <w:left w:val="single" w:sz="4" w:space="0" w:color="000000"/>
              <w:bottom w:val="single" w:sz="4" w:space="0" w:color="000000"/>
              <w:right w:val="single" w:sz="4" w:space="0" w:color="000000"/>
            </w:tcBorders>
            <w:shd w:color="auto" w:fill="0070C0" w:val="clear"/>
          </w:tcPr>
          <w:p>
            <w:pPr>
              <w:pStyle w:val="Normal"/>
              <w:widowControl w:val="false"/>
              <w:tabs>
                <w:tab w:val="clear" w:pos="720"/>
                <w:tab w:val="left" w:pos="6144" w:leader="none"/>
              </w:tabs>
              <w:spacing w:lineRule="auto" w:line="240"/>
              <w:jc w:val="center"/>
              <w:rPr>
                <w:rFonts w:ascii="Cambria" w:hAnsi="Cambria" w:cs="Arial"/>
                <w:b/>
                <w:iCs/>
                <w:color w:themeColor="background1" w:val="FFFFFF"/>
                <w:sz w:val="22"/>
                <w:szCs w:val="22"/>
              </w:rPr>
            </w:pPr>
            <w:r>
              <w:rPr>
                <w:rFonts w:cs="Arial" w:ascii="Cambria" w:hAnsi="Cambria"/>
                <w:b/>
                <w:iCs/>
                <w:color w:themeColor="background1" w:val="FFFFFF"/>
                <w:sz w:val="22"/>
                <w:szCs w:val="22"/>
              </w:rPr>
              <w:t>Назив програмских активности у програму</w:t>
            </w:r>
          </w:p>
        </w:tc>
        <w:tc>
          <w:tcPr>
            <w:tcW w:w="3900" w:type="dxa"/>
            <w:gridSpan w:val="2"/>
            <w:tcBorders>
              <w:top w:val="single" w:sz="4" w:space="0" w:color="000000"/>
              <w:left w:val="single" w:sz="4" w:space="0" w:color="000000"/>
              <w:bottom w:val="single" w:sz="4" w:space="0" w:color="000000"/>
              <w:right w:val="single" w:sz="4" w:space="0" w:color="000000"/>
            </w:tcBorders>
            <w:shd w:color="auto" w:fill="0070C0" w:val="clear"/>
          </w:tcPr>
          <w:p>
            <w:pPr>
              <w:pStyle w:val="Normal"/>
              <w:widowControl w:val="false"/>
              <w:tabs>
                <w:tab w:val="clear" w:pos="720"/>
                <w:tab w:val="left" w:pos="6144" w:leader="none"/>
              </w:tabs>
              <w:spacing w:lineRule="auto" w:line="240"/>
              <w:jc w:val="center"/>
              <w:rPr>
                <w:rFonts w:ascii="Cambria" w:hAnsi="Cambria" w:cs="Arial"/>
                <w:b/>
                <w:iCs/>
                <w:color w:themeColor="background1" w:val="FFFFFF"/>
                <w:sz w:val="22"/>
                <w:szCs w:val="22"/>
              </w:rPr>
            </w:pPr>
            <w:r>
              <w:rPr>
                <w:rFonts w:cs="Arial" w:ascii="Cambria" w:hAnsi="Cambria"/>
                <w:b/>
                <w:iCs/>
                <w:color w:themeColor="background1" w:val="FFFFFF"/>
                <w:sz w:val="22"/>
                <w:szCs w:val="22"/>
              </w:rPr>
              <w:t>Година</w:t>
            </w:r>
          </w:p>
        </w:tc>
      </w:tr>
      <w:tr>
        <w:trPr>
          <w:trHeight w:val="425" w:hRule="atLeast"/>
        </w:trPr>
        <w:tc>
          <w:tcPr>
            <w:tcW w:w="1698" w:type="dxa"/>
            <w:vMerge w:val="continue"/>
            <w:tcBorders>
              <w:top w:val="single" w:sz="4" w:space="0" w:color="000000"/>
              <w:left w:val="single" w:sz="4" w:space="0" w:color="000000"/>
              <w:bottom w:val="single" w:sz="4" w:space="0" w:color="000000"/>
              <w:right w:val="single" w:sz="4" w:space="0" w:color="000000"/>
            </w:tcBorders>
            <w:shd w:color="auto" w:fill="0070C0" w:val="clear"/>
          </w:tcPr>
          <w:p>
            <w:pPr>
              <w:pStyle w:val="Normal"/>
              <w:widowControl w:val="false"/>
              <w:tabs>
                <w:tab w:val="clear" w:pos="720"/>
                <w:tab w:val="left" w:pos="6144" w:leader="none"/>
              </w:tabs>
              <w:spacing w:lineRule="auto" w:line="240"/>
              <w:jc w:val="center"/>
              <w:rPr>
                <w:rFonts w:ascii="Cambria" w:hAnsi="Cambria" w:cs="Arial"/>
                <w:b/>
                <w:iCs/>
                <w:color w:themeColor="background1" w:val="FFFFFF"/>
                <w:sz w:val="22"/>
                <w:szCs w:val="22"/>
              </w:rPr>
            </w:pPr>
            <w:r>
              <w:rPr>
                <w:rFonts w:cs="Arial" w:ascii="Cambria" w:hAnsi="Cambria"/>
                <w:b/>
                <w:iCs/>
                <w:color w:themeColor="background1" w:val="FFFFFF"/>
                <w:sz w:val="22"/>
                <w:szCs w:val="22"/>
              </w:rPr>
            </w:r>
          </w:p>
        </w:tc>
        <w:tc>
          <w:tcPr>
            <w:tcW w:w="5409" w:type="dxa"/>
            <w:vMerge w:val="continue"/>
            <w:tcBorders>
              <w:top w:val="single" w:sz="4" w:space="0" w:color="000000"/>
              <w:left w:val="single" w:sz="4" w:space="0" w:color="000000"/>
              <w:bottom w:val="single" w:sz="4" w:space="0" w:color="000000"/>
              <w:right w:val="single" w:sz="4" w:space="0" w:color="000000"/>
            </w:tcBorders>
            <w:shd w:color="auto" w:fill="0070C0" w:val="clear"/>
          </w:tcPr>
          <w:p>
            <w:pPr>
              <w:pStyle w:val="Normal"/>
              <w:widowControl w:val="false"/>
              <w:tabs>
                <w:tab w:val="clear" w:pos="720"/>
                <w:tab w:val="left" w:pos="6144" w:leader="none"/>
              </w:tabs>
              <w:spacing w:lineRule="auto" w:line="240"/>
              <w:jc w:val="center"/>
              <w:rPr>
                <w:rFonts w:ascii="Cambria" w:hAnsi="Cambria" w:cs="Arial"/>
                <w:b/>
                <w:iCs/>
                <w:color w:themeColor="background1" w:val="FFFFFF"/>
                <w:sz w:val="22"/>
                <w:szCs w:val="22"/>
              </w:rPr>
            </w:pPr>
            <w:r>
              <w:rPr>
                <w:rFonts w:cs="Arial" w:ascii="Cambria" w:hAnsi="Cambria"/>
                <w:b/>
                <w:iCs/>
                <w:color w:themeColor="background1" w:val="FFFFFF"/>
                <w:sz w:val="22"/>
                <w:szCs w:val="22"/>
              </w:rPr>
            </w:r>
          </w:p>
        </w:tc>
        <w:tc>
          <w:tcPr>
            <w:tcW w:w="2126" w:type="dxa"/>
            <w:tcBorders>
              <w:top w:val="single" w:sz="4" w:space="0" w:color="000000"/>
              <w:left w:val="single" w:sz="4" w:space="0" w:color="000000"/>
              <w:bottom w:val="single" w:sz="4" w:space="0" w:color="000000"/>
              <w:right w:val="single" w:sz="4" w:space="0" w:color="000000"/>
            </w:tcBorders>
            <w:shd w:color="auto" w:fill="0070C0" w:val="clear"/>
          </w:tcPr>
          <w:p>
            <w:pPr>
              <w:pStyle w:val="Normal"/>
              <w:widowControl w:val="false"/>
              <w:tabs>
                <w:tab w:val="clear" w:pos="720"/>
                <w:tab w:val="left" w:pos="6144" w:leader="none"/>
              </w:tabs>
              <w:spacing w:lineRule="auto" w:line="240"/>
              <w:jc w:val="center"/>
              <w:rPr>
                <w:rFonts w:ascii="Cambria" w:hAnsi="Cambria" w:cs="Arial"/>
                <w:b/>
                <w:iCs/>
                <w:color w:themeColor="background1" w:val="FFFFFF"/>
                <w:sz w:val="22"/>
                <w:szCs w:val="22"/>
              </w:rPr>
            </w:pPr>
            <w:r>
              <w:rPr>
                <w:rFonts w:cs="Arial" w:ascii="Cambria" w:hAnsi="Cambria"/>
                <w:b/>
                <w:iCs/>
                <w:color w:themeColor="background1" w:val="FFFFFF"/>
                <w:sz w:val="22"/>
                <w:szCs w:val="22"/>
              </w:rPr>
              <w:t>2023.</w:t>
            </w:r>
          </w:p>
        </w:tc>
        <w:tc>
          <w:tcPr>
            <w:tcW w:w="1774" w:type="dxa"/>
            <w:tcBorders>
              <w:top w:val="single" w:sz="4" w:space="0" w:color="000000"/>
              <w:left w:val="single" w:sz="4" w:space="0" w:color="000000"/>
              <w:bottom w:val="single" w:sz="4" w:space="0" w:color="000000"/>
              <w:right w:val="single" w:sz="4" w:space="0" w:color="000000"/>
            </w:tcBorders>
            <w:shd w:color="auto" w:fill="0070C0" w:val="clear"/>
          </w:tcPr>
          <w:p>
            <w:pPr>
              <w:pStyle w:val="Normal"/>
              <w:widowControl w:val="false"/>
              <w:tabs>
                <w:tab w:val="clear" w:pos="720"/>
                <w:tab w:val="left" w:pos="6144" w:leader="none"/>
              </w:tabs>
              <w:spacing w:lineRule="auto" w:line="240"/>
              <w:jc w:val="center"/>
              <w:rPr>
                <w:rFonts w:ascii="Cambria" w:hAnsi="Cambria" w:cs="Arial"/>
                <w:b/>
                <w:iCs/>
                <w:color w:themeColor="background1" w:val="FFFFFF"/>
                <w:sz w:val="22"/>
                <w:szCs w:val="22"/>
              </w:rPr>
            </w:pPr>
            <w:r>
              <w:rPr>
                <w:rFonts w:cs="Arial" w:ascii="Cambria" w:hAnsi="Cambria"/>
                <w:b/>
                <w:iCs/>
                <w:color w:themeColor="background1" w:val="FFFFFF"/>
                <w:sz w:val="22"/>
                <w:szCs w:val="22"/>
              </w:rPr>
              <w:t>2024.</w:t>
            </w:r>
          </w:p>
        </w:tc>
      </w:tr>
      <w:tr>
        <w:trPr>
          <w:trHeight w:val="607" w:hRule="atLeast"/>
        </w:trPr>
        <w:tc>
          <w:tcPr>
            <w:tcW w:w="1698"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tabs>
                <w:tab w:val="clear" w:pos="720"/>
                <w:tab w:val="left" w:pos="6144" w:leader="none"/>
              </w:tabs>
              <w:spacing w:lineRule="auto" w:line="240"/>
              <w:jc w:val="center"/>
              <w:rPr>
                <w:rFonts w:ascii="Cambria" w:hAnsi="Cambria" w:cs="Arial"/>
                <w:b/>
                <w:bCs/>
                <w:iCs/>
                <w:sz w:val="22"/>
                <w:szCs w:val="22"/>
              </w:rPr>
            </w:pPr>
            <w:r>
              <w:rPr>
                <w:rFonts w:cs="Arial" w:ascii="Cambria" w:hAnsi="Cambria"/>
                <w:bCs/>
                <w:iCs/>
                <w:sz w:val="22"/>
                <w:szCs w:val="22"/>
              </w:rPr>
              <w:t>0001</w:t>
            </w:r>
          </w:p>
        </w:tc>
        <w:tc>
          <w:tcPr>
            <w:tcW w:w="5409"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tabs>
                <w:tab w:val="clear" w:pos="720"/>
                <w:tab w:val="left" w:pos="6144" w:leader="none"/>
              </w:tabs>
              <w:spacing w:lineRule="auto" w:line="240"/>
              <w:rPr>
                <w:rFonts w:ascii="Cambria" w:hAnsi="Cambria" w:cs="Arial"/>
                <w:iCs/>
                <w:sz w:val="22"/>
                <w:szCs w:val="22"/>
              </w:rPr>
            </w:pPr>
            <w:r>
              <w:rPr>
                <w:rFonts w:cs="Arial" w:ascii="Cambria" w:hAnsi="Cambria"/>
                <w:iCs/>
                <w:sz w:val="22"/>
                <w:szCs w:val="22"/>
              </w:rPr>
              <w:t>Једнократне помоћи и други облици помоћи</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6144" w:leader="none"/>
              </w:tabs>
              <w:spacing w:lineRule="auto" w:line="240"/>
              <w:jc w:val="center"/>
              <w:rPr>
                <w:rFonts w:ascii="Cambria" w:hAnsi="Cambria" w:cs="Arial"/>
                <w:iCs/>
                <w:sz w:val="22"/>
                <w:szCs w:val="22"/>
              </w:rPr>
            </w:pPr>
            <w:r>
              <w:rPr>
                <w:rFonts w:ascii="Cambria" w:hAnsi="Cambria"/>
                <w:sz w:val="22"/>
                <w:szCs w:val="22"/>
              </w:rPr>
              <w:t>36.408.962,00</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6144" w:leader="none"/>
              </w:tabs>
              <w:spacing w:lineRule="auto" w:line="240"/>
              <w:jc w:val="center"/>
              <w:rPr>
                <w:rFonts w:ascii="Cambria" w:hAnsi="Cambria" w:cs="Arial"/>
                <w:iCs/>
                <w:sz w:val="22"/>
                <w:szCs w:val="22"/>
              </w:rPr>
            </w:pPr>
            <w:r>
              <w:rPr>
                <w:rFonts w:ascii="Cambria" w:hAnsi="Cambria"/>
                <w:sz w:val="22"/>
                <w:szCs w:val="22"/>
              </w:rPr>
              <w:t>25.548.561,00</w:t>
            </w:r>
          </w:p>
        </w:tc>
      </w:tr>
      <w:tr>
        <w:trPr>
          <w:trHeight w:val="607" w:hRule="atLeast"/>
        </w:trPr>
        <w:tc>
          <w:tcPr>
            <w:tcW w:w="1698"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tabs>
                <w:tab w:val="clear" w:pos="720"/>
                <w:tab w:val="left" w:pos="6144" w:leader="none"/>
              </w:tabs>
              <w:spacing w:lineRule="auto" w:line="240"/>
              <w:jc w:val="center"/>
              <w:rPr>
                <w:rFonts w:ascii="Cambria" w:hAnsi="Cambria" w:cs="Arial"/>
                <w:bCs/>
                <w:iCs/>
                <w:sz w:val="22"/>
                <w:szCs w:val="22"/>
              </w:rPr>
            </w:pPr>
            <w:r>
              <w:rPr>
                <w:rFonts w:cs="Arial" w:ascii="Cambria" w:hAnsi="Cambria"/>
                <w:bCs/>
                <w:iCs/>
                <w:sz w:val="22"/>
                <w:szCs w:val="22"/>
              </w:rPr>
              <w:t>0002</w:t>
            </w:r>
          </w:p>
        </w:tc>
        <w:tc>
          <w:tcPr>
            <w:tcW w:w="5409"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tabs>
                <w:tab w:val="clear" w:pos="720"/>
                <w:tab w:val="left" w:pos="6144" w:leader="none"/>
              </w:tabs>
              <w:spacing w:lineRule="auto" w:line="240"/>
              <w:rPr>
                <w:rFonts w:ascii="Cambria" w:hAnsi="Cambria" w:cs="Arial"/>
                <w:iCs/>
                <w:sz w:val="22"/>
                <w:szCs w:val="22"/>
              </w:rPr>
            </w:pPr>
            <w:r>
              <w:rPr>
                <w:rFonts w:cs="Arial" w:ascii="Cambria" w:hAnsi="Cambria"/>
                <w:iCs/>
                <w:sz w:val="22"/>
                <w:szCs w:val="22"/>
              </w:rPr>
              <w:t>Породични и домски смештај, прихватилишта и друге врсте смештаја</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6144" w:leader="none"/>
              </w:tabs>
              <w:spacing w:lineRule="auto" w:line="240"/>
              <w:jc w:val="center"/>
              <w:rPr>
                <w:rFonts w:ascii="Cambria" w:hAnsi="Cambria" w:cs="Arial"/>
                <w:iCs/>
                <w:sz w:val="22"/>
                <w:szCs w:val="22"/>
              </w:rPr>
            </w:pPr>
            <w:r>
              <w:rPr>
                <w:rFonts w:ascii="Cambria" w:hAnsi="Cambria"/>
                <w:sz w:val="22"/>
                <w:szCs w:val="22"/>
              </w:rPr>
              <w:t>832.587,00</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6144" w:leader="none"/>
              </w:tabs>
              <w:spacing w:lineRule="auto" w:line="240"/>
              <w:jc w:val="center"/>
              <w:rPr>
                <w:rFonts w:ascii="Cambria" w:hAnsi="Cambria" w:cs="Arial"/>
                <w:iCs/>
                <w:sz w:val="22"/>
                <w:szCs w:val="22"/>
              </w:rPr>
            </w:pPr>
            <w:r>
              <w:rPr>
                <w:rFonts w:ascii="Cambria" w:hAnsi="Cambria"/>
                <w:sz w:val="22"/>
                <w:szCs w:val="22"/>
              </w:rPr>
              <w:t>470.179,00</w:t>
            </w:r>
          </w:p>
        </w:tc>
      </w:tr>
      <w:tr>
        <w:trPr>
          <w:trHeight w:val="376" w:hRule="atLeast"/>
        </w:trPr>
        <w:tc>
          <w:tcPr>
            <w:tcW w:w="1698"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tabs>
                <w:tab w:val="clear" w:pos="720"/>
                <w:tab w:val="left" w:pos="6144" w:leader="none"/>
              </w:tabs>
              <w:spacing w:lineRule="auto" w:line="240"/>
              <w:jc w:val="center"/>
              <w:rPr>
                <w:rFonts w:ascii="Cambria" w:hAnsi="Cambria" w:cs="Arial"/>
                <w:b/>
                <w:bCs/>
                <w:iCs/>
                <w:sz w:val="22"/>
                <w:szCs w:val="22"/>
              </w:rPr>
            </w:pPr>
            <w:r>
              <w:rPr>
                <w:rFonts w:cs="Arial" w:ascii="Cambria" w:hAnsi="Cambria"/>
                <w:bCs/>
                <w:iCs/>
                <w:sz w:val="22"/>
                <w:szCs w:val="22"/>
              </w:rPr>
              <w:t>0005</w:t>
            </w:r>
          </w:p>
        </w:tc>
        <w:tc>
          <w:tcPr>
            <w:tcW w:w="5409"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tabs>
                <w:tab w:val="clear" w:pos="720"/>
                <w:tab w:val="left" w:pos="6144" w:leader="none"/>
              </w:tabs>
              <w:spacing w:lineRule="auto" w:line="240"/>
              <w:rPr>
                <w:rFonts w:ascii="Cambria" w:hAnsi="Cambria" w:cs="Arial"/>
                <w:b/>
                <w:bCs/>
                <w:iCs/>
                <w:sz w:val="22"/>
                <w:szCs w:val="22"/>
              </w:rPr>
            </w:pPr>
            <w:r>
              <w:rPr>
                <w:rFonts w:cs="Arial" w:ascii="Cambria" w:hAnsi="Cambria"/>
                <w:bCs/>
                <w:iCs/>
                <w:sz w:val="22"/>
                <w:szCs w:val="22"/>
              </w:rPr>
              <w:t>Обављање делатности установа социјалне заштите</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6144" w:leader="none"/>
              </w:tabs>
              <w:spacing w:lineRule="auto" w:line="240"/>
              <w:jc w:val="center"/>
              <w:rPr>
                <w:rFonts w:ascii="Cambria" w:hAnsi="Cambria" w:cs="Arial"/>
                <w:iCs/>
                <w:sz w:val="22"/>
                <w:szCs w:val="22"/>
              </w:rPr>
            </w:pPr>
            <w:r>
              <w:rPr>
                <w:rFonts w:ascii="Cambria" w:hAnsi="Cambria"/>
                <w:sz w:val="22"/>
                <w:szCs w:val="22"/>
              </w:rPr>
              <w:t>7.336.182,00</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6144" w:leader="none"/>
              </w:tabs>
              <w:spacing w:lineRule="auto" w:line="240"/>
              <w:jc w:val="center"/>
              <w:rPr>
                <w:rFonts w:ascii="Cambria" w:hAnsi="Cambria" w:cs="Arial"/>
                <w:iCs/>
                <w:sz w:val="22"/>
                <w:szCs w:val="22"/>
              </w:rPr>
            </w:pPr>
            <w:r>
              <w:rPr>
                <w:rFonts w:ascii="Cambria" w:hAnsi="Cambria"/>
                <w:sz w:val="22"/>
                <w:szCs w:val="22"/>
              </w:rPr>
              <w:t>8.079.150,00</w:t>
            </w:r>
          </w:p>
        </w:tc>
      </w:tr>
      <w:tr>
        <w:trPr>
          <w:trHeight w:val="364" w:hRule="atLeast"/>
        </w:trPr>
        <w:tc>
          <w:tcPr>
            <w:tcW w:w="1698"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tabs>
                <w:tab w:val="clear" w:pos="720"/>
                <w:tab w:val="left" w:pos="6144" w:leader="none"/>
              </w:tabs>
              <w:spacing w:lineRule="auto" w:line="240"/>
              <w:jc w:val="center"/>
              <w:rPr>
                <w:rFonts w:ascii="Cambria" w:hAnsi="Cambria" w:cs="Arial"/>
                <w:b/>
                <w:bCs/>
                <w:iCs/>
                <w:sz w:val="22"/>
                <w:szCs w:val="22"/>
              </w:rPr>
            </w:pPr>
            <w:r>
              <w:rPr>
                <w:rFonts w:cs="Arial" w:ascii="Cambria" w:hAnsi="Cambria"/>
                <w:bCs/>
                <w:iCs/>
                <w:sz w:val="22"/>
                <w:szCs w:val="22"/>
              </w:rPr>
              <w:t>0018</w:t>
            </w:r>
          </w:p>
        </w:tc>
        <w:tc>
          <w:tcPr>
            <w:tcW w:w="5409"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tabs>
                <w:tab w:val="clear" w:pos="720"/>
                <w:tab w:val="left" w:pos="6144" w:leader="none"/>
              </w:tabs>
              <w:spacing w:lineRule="auto" w:line="240"/>
              <w:rPr>
                <w:rFonts w:ascii="Cambria" w:hAnsi="Cambria" w:cs="Arial"/>
                <w:b/>
                <w:bCs/>
                <w:iCs/>
                <w:sz w:val="22"/>
                <w:szCs w:val="22"/>
              </w:rPr>
            </w:pPr>
            <w:r>
              <w:rPr>
                <w:rFonts w:cs="Arial" w:ascii="Cambria" w:hAnsi="Cambria"/>
                <w:bCs/>
                <w:iCs/>
                <w:sz w:val="22"/>
                <w:szCs w:val="22"/>
              </w:rPr>
              <w:t>Подршка реализацији програма Црвеног крста</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6144" w:leader="none"/>
              </w:tabs>
              <w:spacing w:lineRule="auto" w:line="240"/>
              <w:jc w:val="center"/>
              <w:rPr>
                <w:rFonts w:ascii="Cambria" w:hAnsi="Cambria" w:cs="Arial"/>
                <w:iCs/>
                <w:sz w:val="22"/>
                <w:szCs w:val="22"/>
              </w:rPr>
            </w:pPr>
            <w:r>
              <w:rPr>
                <w:rFonts w:cs="Arial" w:ascii="Cambria" w:hAnsi="Cambria"/>
                <w:iCs/>
                <w:sz w:val="22"/>
                <w:szCs w:val="22"/>
              </w:rPr>
              <w:t>800.000,00</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6144" w:leader="none"/>
              </w:tabs>
              <w:spacing w:lineRule="auto" w:line="240"/>
              <w:jc w:val="center"/>
              <w:rPr>
                <w:rFonts w:ascii="Cambria" w:hAnsi="Cambria" w:cs="Arial"/>
                <w:iCs/>
                <w:sz w:val="22"/>
                <w:szCs w:val="22"/>
              </w:rPr>
            </w:pPr>
            <w:r>
              <w:rPr>
                <w:rFonts w:cs="Arial" w:ascii="Cambria" w:hAnsi="Cambria"/>
                <w:iCs/>
                <w:sz w:val="22"/>
                <w:szCs w:val="22"/>
              </w:rPr>
              <w:t>1.200.000,00</w:t>
            </w:r>
          </w:p>
        </w:tc>
      </w:tr>
      <w:tr>
        <w:trPr>
          <w:trHeight w:val="364" w:hRule="atLeast"/>
        </w:trPr>
        <w:tc>
          <w:tcPr>
            <w:tcW w:w="1698"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tabs>
                <w:tab w:val="clear" w:pos="720"/>
                <w:tab w:val="left" w:pos="6144" w:leader="none"/>
              </w:tabs>
              <w:spacing w:lineRule="auto" w:line="240"/>
              <w:jc w:val="center"/>
              <w:rPr>
                <w:rFonts w:ascii="Cambria" w:hAnsi="Cambria" w:cs="Arial"/>
                <w:b/>
                <w:bCs/>
                <w:iCs/>
                <w:sz w:val="22"/>
                <w:szCs w:val="22"/>
              </w:rPr>
            </w:pPr>
            <w:r>
              <w:rPr>
                <w:rFonts w:cs="Arial" w:ascii="Cambria" w:hAnsi="Cambria"/>
                <w:bCs/>
                <w:iCs/>
                <w:sz w:val="22"/>
                <w:szCs w:val="22"/>
              </w:rPr>
              <w:t>0019</w:t>
            </w:r>
          </w:p>
        </w:tc>
        <w:tc>
          <w:tcPr>
            <w:tcW w:w="5409"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vAlign w:val="center"/>
          </w:tcPr>
          <w:p>
            <w:pPr>
              <w:pStyle w:val="Normal"/>
              <w:widowControl w:val="false"/>
              <w:tabs>
                <w:tab w:val="clear" w:pos="720"/>
                <w:tab w:val="left" w:pos="6144" w:leader="none"/>
              </w:tabs>
              <w:spacing w:lineRule="auto" w:line="240"/>
              <w:rPr>
                <w:rFonts w:ascii="Cambria" w:hAnsi="Cambria" w:cs="Arial"/>
                <w:b/>
                <w:bCs/>
                <w:iCs/>
                <w:sz w:val="22"/>
                <w:szCs w:val="22"/>
              </w:rPr>
            </w:pPr>
            <w:r>
              <w:rPr>
                <w:rFonts w:cs="Arial" w:ascii="Cambria" w:hAnsi="Cambria"/>
                <w:bCs/>
                <w:iCs/>
                <w:sz w:val="22"/>
                <w:szCs w:val="22"/>
              </w:rPr>
              <w:t>Подршка деци и породицама са децом</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cs="Arial"/>
                <w:b/>
                <w:bCs/>
                <w:iCs/>
                <w:sz w:val="22"/>
                <w:szCs w:val="22"/>
              </w:rPr>
            </w:pPr>
            <w:r>
              <w:rPr>
                <w:rFonts w:ascii="Cambria" w:hAnsi="Cambria"/>
                <w:sz w:val="22"/>
                <w:szCs w:val="22"/>
              </w:rPr>
              <w:t>32.951.588,00</w:t>
            </w:r>
          </w:p>
        </w:tc>
        <w:tc>
          <w:tcPr>
            <w:tcW w:w="177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6144" w:leader="none"/>
              </w:tabs>
              <w:spacing w:lineRule="auto" w:line="240"/>
              <w:jc w:val="center"/>
              <w:rPr>
                <w:rFonts w:ascii="Cambria" w:hAnsi="Cambria" w:cs="Arial"/>
                <w:b/>
                <w:bCs/>
                <w:iCs/>
                <w:sz w:val="22"/>
                <w:szCs w:val="22"/>
              </w:rPr>
            </w:pPr>
            <w:r>
              <w:rPr>
                <w:rFonts w:ascii="Cambria" w:hAnsi="Cambria"/>
                <w:sz w:val="22"/>
                <w:szCs w:val="22"/>
              </w:rPr>
              <w:t>49.776.697,00</w:t>
            </w:r>
          </w:p>
        </w:tc>
      </w:tr>
      <w:tr>
        <w:trPr>
          <w:trHeight w:val="364" w:hRule="atLeast"/>
        </w:trPr>
        <w:tc>
          <w:tcPr>
            <w:tcW w:w="7107" w:type="dxa"/>
            <w:gridSpan w:val="2"/>
            <w:tcBorders>
              <w:top w:val="single" w:sz="4" w:space="0" w:color="000000"/>
              <w:left w:val="single" w:sz="4" w:space="0" w:color="000000"/>
              <w:bottom w:val="single" w:sz="4" w:space="0" w:color="000000"/>
              <w:right w:val="single" w:sz="4" w:space="0" w:color="000000"/>
            </w:tcBorders>
            <w:shd w:color="auto" w:fill="855D5D" w:themeFill="accent6" w:val="clear"/>
          </w:tcPr>
          <w:p>
            <w:pPr>
              <w:pStyle w:val="Normal"/>
              <w:widowControl w:val="false"/>
              <w:tabs>
                <w:tab w:val="clear" w:pos="720"/>
                <w:tab w:val="left" w:pos="6144" w:leader="none"/>
              </w:tabs>
              <w:spacing w:lineRule="auto" w:line="240"/>
              <w:jc w:val="right"/>
              <w:rPr>
                <w:rFonts w:ascii="Cambria" w:hAnsi="Cambria" w:cs="Arial"/>
                <w:b/>
                <w:iCs/>
                <w:color w:themeColor="background1" w:val="FFFFFF"/>
                <w:sz w:val="22"/>
                <w:szCs w:val="22"/>
              </w:rPr>
            </w:pPr>
            <w:r>
              <w:rPr>
                <w:rFonts w:cs="Arial" w:ascii="Cambria" w:hAnsi="Cambria"/>
                <w:b/>
                <w:iCs/>
                <w:color w:themeColor="background1" w:val="FFFFFF"/>
                <w:sz w:val="22"/>
                <w:szCs w:val="22"/>
              </w:rPr>
              <w:t>УКУПНО:</w:t>
            </w:r>
          </w:p>
        </w:tc>
        <w:tc>
          <w:tcPr>
            <w:tcW w:w="2126"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Normal"/>
              <w:widowControl w:val="false"/>
              <w:tabs>
                <w:tab w:val="clear" w:pos="720"/>
                <w:tab w:val="left" w:pos="6144" w:leader="none"/>
              </w:tabs>
              <w:spacing w:lineRule="auto" w:line="240"/>
              <w:jc w:val="center"/>
              <w:rPr>
                <w:rFonts w:ascii="Cambria" w:hAnsi="Cambria" w:cs="Arial"/>
                <w:b/>
                <w:bCs/>
                <w:iCs/>
                <w:color w:themeColor="background1" w:val="FFFFFF"/>
                <w:sz w:val="22"/>
                <w:szCs w:val="22"/>
              </w:rPr>
            </w:pPr>
            <w:r>
              <w:rPr>
                <w:rFonts w:ascii="Cambria" w:hAnsi="Cambria"/>
                <w:b/>
                <w:bCs/>
                <w:color w:themeColor="background1" w:val="FFFFFF"/>
                <w:sz w:val="22"/>
                <w:szCs w:val="22"/>
              </w:rPr>
              <w:t>78.329.319,00</w:t>
            </w:r>
          </w:p>
        </w:tc>
        <w:tc>
          <w:tcPr>
            <w:tcW w:w="1774" w:type="dxa"/>
            <w:tcBorders>
              <w:top w:val="single" w:sz="4" w:space="0" w:color="000000"/>
              <w:left w:val="single" w:sz="4" w:space="0" w:color="000000"/>
              <w:bottom w:val="single" w:sz="4" w:space="0" w:color="000000"/>
              <w:right w:val="single" w:sz="4" w:space="0" w:color="000000"/>
            </w:tcBorders>
            <w:shd w:color="auto" w:fill="855D5D" w:themeFill="accent6" w:val="clear"/>
          </w:tcPr>
          <w:p>
            <w:pPr>
              <w:pStyle w:val="Normal"/>
              <w:widowControl w:val="false"/>
              <w:tabs>
                <w:tab w:val="clear" w:pos="720"/>
                <w:tab w:val="left" w:pos="6144" w:leader="none"/>
              </w:tabs>
              <w:spacing w:lineRule="auto" w:line="240"/>
              <w:jc w:val="center"/>
              <w:rPr>
                <w:rFonts w:ascii="Cambria" w:hAnsi="Cambria" w:cs="Arial"/>
                <w:b/>
                <w:bCs/>
                <w:iCs/>
                <w:color w:themeColor="background1" w:val="FFFFFF"/>
                <w:sz w:val="22"/>
                <w:szCs w:val="22"/>
              </w:rPr>
            </w:pPr>
            <w:r>
              <w:rPr>
                <w:rFonts w:ascii="Cambria" w:hAnsi="Cambria"/>
                <w:b/>
                <w:bCs/>
                <w:color w:themeColor="background1" w:val="FFFFFF"/>
                <w:sz w:val="22"/>
                <w:szCs w:val="22"/>
              </w:rPr>
              <w:t>85.074.587,00</w:t>
            </w:r>
          </w:p>
        </w:tc>
      </w:tr>
    </w:tbl>
    <w:p>
      <w:pPr>
        <w:pStyle w:val="Normal"/>
        <w:tabs>
          <w:tab w:val="clear" w:pos="720"/>
          <w:tab w:val="left" w:pos="6144" w:leader="none"/>
        </w:tabs>
        <w:spacing w:lineRule="auto" w:line="240"/>
        <w:jc w:val="both"/>
        <w:rPr>
          <w:rFonts w:ascii="Cambria" w:hAnsi="Cambria" w:cs="Arial"/>
          <w:b/>
          <w:bCs/>
          <w:iCs/>
          <w:sz w:val="22"/>
          <w:szCs w:val="22"/>
        </w:rPr>
      </w:pPr>
      <w:r>
        <w:rPr>
          <w:rFonts w:cs="Arial" w:ascii="Cambria" w:hAnsi="Cambria"/>
          <w:bCs/>
          <w:i/>
          <w:sz w:val="22"/>
          <w:szCs w:val="22"/>
        </w:rPr>
        <w:t>Извор: Упитник за прикупљање података за потребе израде ЛАП-а за социјалну инклузију Рома и Ромкиња</w:t>
      </w:r>
    </w:p>
    <w:p>
      <w:pPr>
        <w:pStyle w:val="Normal"/>
        <w:tabs>
          <w:tab w:val="clear" w:pos="720"/>
          <w:tab w:val="left" w:pos="3738" w:leader="none"/>
        </w:tabs>
        <w:spacing w:lineRule="auto" w:line="240"/>
        <w:jc w:val="both"/>
        <w:rPr>
          <w:rFonts w:ascii="Cambria" w:hAnsi="Cambria"/>
        </w:rPr>
      </w:pPr>
      <w:r>
        <w:rPr>
          <w:rFonts w:ascii="Cambria" w:hAnsi="Cambria"/>
        </w:rPr>
      </w:r>
    </w:p>
    <w:p>
      <w:pPr>
        <w:pStyle w:val="Normal"/>
        <w:tabs>
          <w:tab w:val="clear" w:pos="720"/>
          <w:tab w:val="left" w:pos="3738" w:leader="none"/>
        </w:tabs>
        <w:spacing w:lineRule="auto" w:line="240"/>
        <w:jc w:val="both"/>
        <w:rPr>
          <w:rFonts w:ascii="Cambria" w:hAnsi="Cambria"/>
        </w:rPr>
      </w:pPr>
      <w:r>
        <w:rPr>
          <w:rFonts w:ascii="Cambria" w:hAnsi="Cambria"/>
        </w:rPr>
        <w:t xml:space="preserve">        </w:t>
      </w:r>
      <w:r>
        <w:rPr>
          <w:rFonts w:ascii="Cambria" w:hAnsi="Cambria"/>
        </w:rPr>
        <w:t xml:space="preserve">Уколико анализирамо расходе буџета за Програм 11 у последње  две године, запажа се да је у 2023. години највише средстава утрошено за једнократне помоћи и друге облике помоћи - 36,4 милиона РСД (46,5%), док је у 2024. години највише средстава издвојено за подршку деци и породицама са децом – 49,7 милиона РСД (58,5%). Ове две програмске активности заједно вуку чак 88,5% свих издатака у оквиру Програма 11.  Поред овога, општина је финансирала плате запослених у Центру за социјални рад Града Новог Сада – Одељење у Беочину у износу од  око 8 милиона РСД у 2024. години, затим  активности Црвеног крста у износу од 800.000 РСД у 2023, односно 1.200.000 РСД  у 2024. год. , као и  смештај у прихватилиште и дом  за стара и немоћна лица које је у  2023. износило 832.587 РСД, да би овај расход у наредној години био умањен за  43,5%. </w:t>
      </w:r>
    </w:p>
    <w:p>
      <w:pPr>
        <w:pStyle w:val="Normal"/>
        <w:tabs>
          <w:tab w:val="clear" w:pos="720"/>
          <w:tab w:val="left" w:pos="3738" w:leader="none"/>
        </w:tabs>
        <w:spacing w:lineRule="auto" w:line="240"/>
        <w:jc w:val="both"/>
        <w:rPr>
          <w:rFonts w:ascii="Cambria" w:hAnsi="Cambria"/>
        </w:rPr>
      </w:pPr>
      <w:r>
        <w:rPr>
          <w:rFonts w:ascii="Cambria" w:hAnsi="Cambria"/>
        </w:rPr>
      </w:r>
    </w:p>
    <w:p>
      <w:pPr>
        <w:pStyle w:val="Normal"/>
        <w:tabs>
          <w:tab w:val="clear" w:pos="720"/>
          <w:tab w:val="left" w:pos="3738" w:leader="none"/>
        </w:tabs>
        <w:spacing w:lineRule="auto" w:line="240"/>
        <w:jc w:val="both"/>
        <w:rPr>
          <w:rFonts w:ascii="Cambria" w:hAnsi="Cambria"/>
        </w:rPr>
      </w:pPr>
      <w:r>
        <w:rPr>
          <w:rFonts w:ascii="Cambria" w:hAnsi="Cambria"/>
        </w:rPr>
        <w:t xml:space="preserve">        </w:t>
      </w:r>
      <w:r>
        <w:rPr>
          <w:rFonts w:ascii="Cambria" w:hAnsi="Cambria"/>
          <w:b/>
          <w:bCs/>
          <w:u w:val="single"/>
        </w:rPr>
        <w:t>Учесници фокус групе из ромске заједнице</w:t>
      </w:r>
      <w:r>
        <w:rPr>
          <w:rFonts w:ascii="Cambria" w:hAnsi="Cambria"/>
        </w:rPr>
        <w:t xml:space="preserve"> су навели да би народна кухиња доста олакшала живот најсиромашнијим породицама. Такође, они не препознају да је у значајном мери породично насиље присутно у ромским породицама. Као посебан проблем наводе лоше стамбене услове многих ромских породица, као и већу потребу за ангажовањем ЦСР. Учесници фокус групе сматрају да критеријуми за доделу новчане помоћи нису адекватни, те да се приликом кућних посета у обзир узима како је опремљен стамбени простор (да ли имају телевизор, тепих и сл.), затим да ли имају аутомобил и то су по њима погрешни показатељи благостања, који могу бити стечени у ранијем периоду, а да је породица тренутно остала без икаквих прихода и да је угрожена.  Посебно је наглашено да поседовање аутомобила не сме бити критеријум за ускраћивање права, јер је често неопходан за превоз деце и старијих код лекара. </w:t>
      </w:r>
    </w:p>
    <w:p>
      <w:pPr>
        <w:pStyle w:val="Normal"/>
        <w:tabs>
          <w:tab w:val="clear" w:pos="720"/>
          <w:tab w:val="left" w:pos="3738" w:leader="none"/>
        </w:tabs>
        <w:spacing w:lineRule="auto" w:line="240"/>
        <w:jc w:val="both"/>
        <w:rPr>
          <w:rFonts w:ascii="Cambria" w:hAnsi="Cambria"/>
        </w:rPr>
      </w:pPr>
      <w:r>
        <w:rPr>
          <w:rFonts w:ascii="Cambria" w:hAnsi="Cambria"/>
        </w:rPr>
      </w:r>
    </w:p>
    <w:p>
      <w:pPr>
        <w:pStyle w:val="Normal"/>
        <w:spacing w:lineRule="auto" w:line="240" w:before="0" w:after="200"/>
        <w:jc w:val="both"/>
        <w:rPr>
          <w:rFonts w:ascii="Cambria" w:hAnsi="Cambria"/>
          <w:b/>
          <w:bCs/>
          <w:color w:themeColor="accent4" w:val="956251"/>
        </w:rPr>
      </w:pPr>
      <w:bookmarkStart w:id="30" w:name="_Hlk199167184"/>
      <w:r>
        <w:rPr>
          <w:rFonts w:ascii="Cambria" w:hAnsi="Cambria"/>
          <w:b/>
          <w:bCs/>
          <w:color w:themeColor="accent4" w:val="956251"/>
        </w:rPr>
        <w:t>3.7.2 SWOT анализа у области социјалне заштите</w:t>
      </w:r>
      <w:bookmarkEnd w:id="30"/>
    </w:p>
    <w:tbl>
      <w:tblPr>
        <w:tblStyle w:val="TableGrid"/>
        <w:tblW w:w="9672"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247"/>
        <w:gridCol w:w="5424"/>
      </w:tblGrid>
      <w:tr>
        <w:trPr>
          <w:trHeight w:val="440" w:hRule="atLeast"/>
        </w:trPr>
        <w:tc>
          <w:tcPr>
            <w:tcW w:w="4247" w:type="dxa"/>
            <w:tcBorders/>
            <w:shd w:color="auto" w:fill="0070C0" w:val="clear"/>
          </w:tcPr>
          <w:p>
            <w:pPr>
              <w:pStyle w:val="Normal"/>
              <w:widowControl/>
              <w:suppressAutoHyphens w:val="true"/>
              <w:spacing w:before="0" w:after="0"/>
              <w:jc w:val="center"/>
              <w:rPr>
                <w:rFonts w:ascii="Arial" w:hAnsi="Arial" w:cs="Arial"/>
                <w:b/>
                <w:bCs/>
                <w:color w:themeColor="background1" w:val="FFFFFF"/>
                <w:sz w:val="20"/>
                <w:szCs w:val="20"/>
              </w:rPr>
            </w:pPr>
            <w:r>
              <w:rPr>
                <w:rFonts w:eastAsia="Times New Roman" w:cs="Arial" w:ascii="Arial" w:hAnsi="Arial"/>
                <w:b/>
                <w:bCs/>
                <w:color w:themeColor="background1" w:val="FFFFFF"/>
                <w:kern w:val="0"/>
                <w:sz w:val="20"/>
                <w:szCs w:val="20"/>
                <w:lang w:eastAsia="en-US" w:bidi="ar-SA"/>
              </w:rPr>
              <w:t>СНАГЕ</w:t>
            </w:r>
          </w:p>
        </w:tc>
        <w:tc>
          <w:tcPr>
            <w:tcW w:w="5424" w:type="dxa"/>
            <w:tcBorders/>
            <w:shd w:color="auto" w:fill="0070C0" w:val="clear"/>
          </w:tcPr>
          <w:p>
            <w:pPr>
              <w:pStyle w:val="Normal"/>
              <w:widowControl/>
              <w:suppressAutoHyphens w:val="true"/>
              <w:spacing w:before="0" w:after="0"/>
              <w:jc w:val="center"/>
              <w:rPr>
                <w:rFonts w:ascii="Arial" w:hAnsi="Arial" w:cs="Arial"/>
                <w:b/>
                <w:bCs/>
                <w:color w:themeColor="background1" w:val="FFFFFF"/>
                <w:sz w:val="20"/>
                <w:szCs w:val="20"/>
              </w:rPr>
            </w:pPr>
            <w:r>
              <w:rPr>
                <w:rFonts w:eastAsia="Times New Roman" w:cs="Arial" w:ascii="Arial" w:hAnsi="Arial"/>
                <w:b/>
                <w:bCs/>
                <w:color w:themeColor="background1" w:val="FFFFFF"/>
                <w:kern w:val="0"/>
                <w:sz w:val="20"/>
                <w:szCs w:val="20"/>
                <w:lang w:eastAsia="en-US" w:bidi="ar-SA"/>
              </w:rPr>
              <w:t>СЛАБОСТИ</w:t>
            </w:r>
          </w:p>
        </w:tc>
      </w:tr>
      <w:tr>
        <w:trPr>
          <w:trHeight w:val="3007" w:hRule="atLeast"/>
        </w:trPr>
        <w:tc>
          <w:tcPr>
            <w:tcW w:w="4247" w:type="dxa"/>
            <w:tcBorders/>
          </w:tcPr>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Капацитета ЦСР – Одељење у Беочину</w:t>
            </w:r>
          </w:p>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Усвојен План развоја Општине 2023-2030</w:t>
            </w:r>
          </w:p>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Усвојена Одлука о социјалној заштити општине Беочин</w:t>
            </w:r>
          </w:p>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Мобилна јединица за укључивање Рома и Ромкиња на лок. нивоу</w:t>
            </w:r>
          </w:p>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Координатор за ромска питања</w:t>
            </w:r>
          </w:p>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Висок обухват ромске популације правима и услугама у области социјалне заштите (46%)</w:t>
            </w:r>
          </w:p>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Високо учешће Рома међу примаоцима НСП (52%)</w:t>
            </w:r>
          </w:p>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Решен статус пребивалишта за 4 Рома на адреси ЦСР</w:t>
            </w:r>
          </w:p>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Општина издваја значајна средства за финансирање права и услуга на локалном нивоу</w:t>
            </w:r>
          </w:p>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Успостављене две локалне услуге социјалне заштите: лични пратилац детета и помоћ у кући за старе и ОСИ</w:t>
            </w:r>
          </w:p>
        </w:tc>
        <w:tc>
          <w:tcPr>
            <w:tcW w:w="5424" w:type="dxa"/>
            <w:tcBorders/>
          </w:tcPr>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Општина Беочин нема свој ЦСР већ припада ЦСР Града Новог Сада</w:t>
            </w:r>
          </w:p>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Преоптерећеност запослених у ЦСР због недостатка људских кадрова</w:t>
            </w:r>
          </w:p>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Није успостављена народна кухиња</w:t>
            </w:r>
          </w:p>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Лоши стамбени услови великог броја породица</w:t>
            </w:r>
          </w:p>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Честа флуктуација радника у ЦСР</w:t>
            </w:r>
          </w:p>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ЦСР нема своје возило, па је теренски рад сведен на минимум</w:t>
            </w:r>
          </w:p>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Роми су углавном заинтересовани само за коришћење новчане помоћи, а не и услуга и других облика помоћи</w:t>
            </w:r>
          </w:p>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Мали број Рома користи услуге лични пратилац и помоћ у кући (5,9%)</w:t>
            </w:r>
          </w:p>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Неадекватна размена информација о корисницима соц. заштите између ЦСР, ЦК и ЈЛС</w:t>
            </w:r>
          </w:p>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Недовољан буџет за финансирање активности Црвеног крста</w:t>
            </w:r>
          </w:p>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 xml:space="preserve">Не постоји социјална карта ромских домаћинстава </w:t>
            </w:r>
          </w:p>
          <w:p>
            <w:pPr>
              <w:pStyle w:val="TableContents"/>
              <w:numPr>
                <w:ilvl w:val="0"/>
                <w:numId w:val="17"/>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 xml:space="preserve">Породично насиље </w:t>
            </w:r>
          </w:p>
        </w:tc>
      </w:tr>
      <w:tr>
        <w:trPr>
          <w:trHeight w:val="440" w:hRule="atLeast"/>
        </w:trPr>
        <w:tc>
          <w:tcPr>
            <w:tcW w:w="4247" w:type="dxa"/>
            <w:tcBorders/>
            <w:shd w:color="auto" w:fill="0070C0" w:val="clear"/>
          </w:tcPr>
          <w:p>
            <w:pPr>
              <w:pStyle w:val="Normal"/>
              <w:widowControl/>
              <w:suppressAutoHyphens w:val="true"/>
              <w:spacing w:before="0" w:after="0"/>
              <w:jc w:val="center"/>
              <w:rPr>
                <w:rFonts w:ascii="Cambria" w:hAnsi="Cambria" w:cs="Arial"/>
                <w:b/>
                <w:bCs/>
                <w:color w:themeColor="background1" w:val="FFFFFF"/>
                <w:sz w:val="20"/>
                <w:szCs w:val="20"/>
              </w:rPr>
            </w:pPr>
            <w:r>
              <w:rPr>
                <w:rFonts w:eastAsia="Times New Roman" w:cs="Arial" w:ascii="Cambria" w:hAnsi="Cambria"/>
                <w:b/>
                <w:bCs/>
                <w:color w:themeColor="background1" w:val="FFFFFF"/>
                <w:kern w:val="0"/>
                <w:sz w:val="20"/>
                <w:szCs w:val="20"/>
                <w:lang w:eastAsia="en-US" w:bidi="ar-SA"/>
              </w:rPr>
              <w:t>ШАНСЕ</w:t>
            </w:r>
          </w:p>
        </w:tc>
        <w:tc>
          <w:tcPr>
            <w:tcW w:w="5424" w:type="dxa"/>
            <w:tcBorders/>
            <w:shd w:color="auto" w:fill="0070C0" w:val="clear"/>
          </w:tcPr>
          <w:p>
            <w:pPr>
              <w:pStyle w:val="Normal"/>
              <w:widowControl/>
              <w:suppressAutoHyphens w:val="true"/>
              <w:spacing w:before="0" w:after="0"/>
              <w:jc w:val="center"/>
              <w:rPr>
                <w:rFonts w:ascii="Cambria" w:hAnsi="Cambria" w:cs="Arial"/>
                <w:b/>
                <w:bCs/>
                <w:color w:themeColor="background1" w:val="FFFFFF"/>
                <w:sz w:val="20"/>
                <w:szCs w:val="20"/>
              </w:rPr>
            </w:pPr>
            <w:r>
              <w:rPr>
                <w:rFonts w:eastAsia="Times New Roman" w:cs="Arial" w:ascii="Cambria" w:hAnsi="Cambria"/>
                <w:b/>
                <w:bCs/>
                <w:color w:themeColor="background1" w:val="FFFFFF"/>
                <w:kern w:val="0"/>
                <w:sz w:val="20"/>
                <w:szCs w:val="20"/>
                <w:lang w:eastAsia="en-US" w:bidi="ar-SA"/>
              </w:rPr>
              <w:t>ПРЕТЊЕ</w:t>
            </w:r>
          </w:p>
        </w:tc>
      </w:tr>
      <w:tr>
        <w:trPr>
          <w:trHeight w:val="557" w:hRule="atLeast"/>
        </w:trPr>
        <w:tc>
          <w:tcPr>
            <w:tcW w:w="4247" w:type="dxa"/>
            <w:tcBorders/>
          </w:tcPr>
          <w:p>
            <w:pPr>
              <w:pStyle w:val="ListParagraph"/>
              <w:widowControl/>
              <w:numPr>
                <w:ilvl w:val="0"/>
                <w:numId w:val="12"/>
              </w:numPr>
              <w:suppressAutoHyphens w:val="false"/>
              <w:spacing w:lineRule="auto" w:line="240" w:before="0" w:after="0"/>
              <w:contextualSpacing/>
              <w:jc w:val="left"/>
              <w:rPr>
                <w:rFonts w:ascii="Cambria" w:hAnsi="Cambria"/>
                <w:sz w:val="20"/>
                <w:szCs w:val="20"/>
              </w:rPr>
            </w:pPr>
            <w:r>
              <w:rPr>
                <w:rFonts w:eastAsia="Times New Roman" w:cs="Times New Roman" w:ascii="Cambria" w:hAnsi="Cambria"/>
                <w:kern w:val="0"/>
                <w:sz w:val="20"/>
                <w:szCs w:val="20"/>
                <w:lang w:eastAsia="en-US" w:bidi="ar-SA"/>
              </w:rPr>
              <w:t>Измена Уредбе о степену развијености ЈЛС и стицање права на трансфере у социјалној заштити</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ascii="Cambria" w:hAnsi="Cambria"/>
                <w:kern w:val="0"/>
                <w:sz w:val="20"/>
                <w:szCs w:val="20"/>
                <w:lang w:eastAsia="en-US" w:bidi="ar-SA"/>
              </w:rPr>
              <w:t>Спровођење Националне стратегије у области социјалног укључивања Рома и Ромкиња</w:t>
            </w:r>
          </w:p>
          <w:p>
            <w:pPr>
              <w:pStyle w:val="ListParagraph"/>
              <w:widowControl/>
              <w:numPr>
                <w:ilvl w:val="0"/>
                <w:numId w:val="12"/>
              </w:numPr>
              <w:suppressAutoHyphens w:val="false"/>
              <w:spacing w:lineRule="auto" w:line="240" w:before="0" w:after="0"/>
              <w:contextualSpacing/>
              <w:jc w:val="left"/>
              <w:rPr>
                <w:rFonts w:ascii="Cambria" w:hAnsi="Cambria"/>
                <w:sz w:val="20"/>
                <w:szCs w:val="20"/>
              </w:rPr>
            </w:pPr>
            <w:r>
              <w:rPr>
                <w:rFonts w:eastAsia="Times New Roman" w:cs="Times New Roman" w:ascii="Cambria" w:hAnsi="Cambria"/>
                <w:kern w:val="0"/>
                <w:sz w:val="20"/>
                <w:szCs w:val="20"/>
                <w:lang w:eastAsia="en-US" w:bidi="ar-SA"/>
              </w:rPr>
              <w:t>Иницијативе и донаторски пројекти у области социјалне заштите и унапређења положаја Рома</w:t>
            </w:r>
          </w:p>
          <w:p>
            <w:pPr>
              <w:pStyle w:val="TableContents"/>
              <w:numPr>
                <w:ilvl w:val="0"/>
                <w:numId w:val="12"/>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СКГО мрежа за ромска питања</w:t>
            </w:r>
          </w:p>
          <w:p>
            <w:pPr>
              <w:pStyle w:val="TableContents"/>
              <w:suppressAutoHyphens w:val="true"/>
              <w:spacing w:lineRule="auto" w:line="240" w:before="0" w:after="0"/>
              <w:ind w:left="720"/>
              <w:jc w:val="left"/>
              <w:rPr>
                <w:rFonts w:ascii="Cambria" w:hAnsi="Cambria" w:cs="Times New Roman"/>
                <w:sz w:val="20"/>
                <w:szCs w:val="20"/>
              </w:rPr>
            </w:pPr>
            <w:r>
              <w:rPr>
                <w:rFonts w:cs="Times New Roman" w:ascii="Cambria" w:hAnsi="Cambria"/>
                <w:kern w:val="0"/>
                <w:sz w:val="20"/>
                <w:szCs w:val="20"/>
                <w:lang w:eastAsia="en-US" w:bidi="ar-SA"/>
              </w:rPr>
              <w:t xml:space="preserve"> </w:t>
            </w:r>
          </w:p>
        </w:tc>
        <w:tc>
          <w:tcPr>
            <w:tcW w:w="5424" w:type="dxa"/>
            <w:tcBorders/>
          </w:tcPr>
          <w:p>
            <w:pPr>
              <w:pStyle w:val="ListParagraph"/>
              <w:widowControl/>
              <w:numPr>
                <w:ilvl w:val="0"/>
                <w:numId w:val="14"/>
              </w:numPr>
              <w:suppressAutoHyphens w:val="false"/>
              <w:spacing w:lineRule="auto" w:line="240" w:before="0" w:after="0"/>
              <w:contextualSpacing/>
              <w:jc w:val="left"/>
              <w:rPr>
                <w:rFonts w:ascii="Cambria" w:hAnsi="Cambria" w:cs="Arial"/>
                <w:sz w:val="20"/>
                <w:szCs w:val="20"/>
              </w:rPr>
            </w:pPr>
            <w:r>
              <w:rPr>
                <w:rFonts w:eastAsia="Times New Roman" w:cs="Arial" w:ascii="Cambria" w:hAnsi="Cambria"/>
                <w:kern w:val="0"/>
                <w:sz w:val="20"/>
                <w:szCs w:val="20"/>
                <w:lang w:eastAsia="en-US" w:bidi="ar-SA"/>
              </w:rPr>
              <w:t>Ригорозност критеријума за доделу НСП</w:t>
            </w:r>
          </w:p>
          <w:p>
            <w:pPr>
              <w:pStyle w:val="ListParagraph"/>
              <w:widowControl/>
              <w:numPr>
                <w:ilvl w:val="0"/>
                <w:numId w:val="14"/>
              </w:numPr>
              <w:suppressAutoHyphens w:val="false"/>
              <w:spacing w:lineRule="auto" w:line="240" w:before="0" w:after="0"/>
              <w:contextualSpacing/>
              <w:jc w:val="left"/>
              <w:rPr>
                <w:rFonts w:ascii="Cambria" w:hAnsi="Cambria"/>
                <w:sz w:val="20"/>
                <w:szCs w:val="20"/>
              </w:rPr>
            </w:pPr>
            <w:r>
              <w:rPr>
                <w:rFonts w:eastAsia="Times New Roman" w:cs="Times New Roman" w:ascii="Cambria" w:hAnsi="Cambria"/>
                <w:kern w:val="0"/>
                <w:sz w:val="20"/>
                <w:szCs w:val="20"/>
                <w:lang w:eastAsia="en-US" w:bidi="ar-SA"/>
              </w:rPr>
              <w:t>Општина нема права на наменске трансфере у области социјалне заштите</w:t>
            </w:r>
          </w:p>
          <w:p>
            <w:pPr>
              <w:pStyle w:val="ListParagraph"/>
              <w:widowControl/>
              <w:numPr>
                <w:ilvl w:val="0"/>
                <w:numId w:val="14"/>
              </w:numPr>
              <w:suppressAutoHyphens w:val="false"/>
              <w:spacing w:lineRule="auto" w:line="240" w:before="0" w:after="0"/>
              <w:contextualSpacing/>
              <w:jc w:val="left"/>
              <w:rPr>
                <w:rFonts w:ascii="Cambria" w:hAnsi="Cambria"/>
                <w:sz w:val="20"/>
                <w:szCs w:val="20"/>
              </w:rPr>
            </w:pPr>
            <w:r>
              <w:rPr>
                <w:rFonts w:eastAsia="Times New Roman" w:cs="Times New Roman" w:ascii="Cambria" w:hAnsi="Cambria"/>
                <w:kern w:val="0"/>
                <w:sz w:val="20"/>
                <w:szCs w:val="20"/>
                <w:lang w:eastAsia="en-US" w:bidi="ar-SA"/>
              </w:rPr>
              <w:t>Забрана запошљавања у јавном сектору</w:t>
            </w:r>
          </w:p>
          <w:p>
            <w:pPr>
              <w:pStyle w:val="ListParagraph"/>
              <w:widowControl/>
              <w:numPr>
                <w:ilvl w:val="0"/>
                <w:numId w:val="14"/>
              </w:numPr>
              <w:suppressAutoHyphens w:val="false"/>
              <w:spacing w:lineRule="auto" w:line="240" w:before="0" w:after="0"/>
              <w:contextualSpacing/>
              <w:jc w:val="left"/>
              <w:rPr>
                <w:rFonts w:ascii="Cambria" w:hAnsi="Cambria"/>
                <w:sz w:val="20"/>
                <w:szCs w:val="20"/>
              </w:rPr>
            </w:pPr>
            <w:r>
              <w:rPr>
                <w:rFonts w:eastAsia="Times New Roman" w:cs="Times New Roman" w:ascii="Cambria" w:hAnsi="Cambria"/>
                <w:kern w:val="0"/>
                <w:sz w:val="20"/>
                <w:szCs w:val="20"/>
                <w:lang w:eastAsia="en-US" w:bidi="ar-SA"/>
              </w:rPr>
              <w:t>Законски оквир који подстиче малолетничке трудноће (Закон о финансијској подршци породици са децом)</w:t>
            </w:r>
          </w:p>
          <w:p>
            <w:pPr>
              <w:pStyle w:val="ListParagraph"/>
              <w:widowControl/>
              <w:numPr>
                <w:ilvl w:val="0"/>
                <w:numId w:val="14"/>
              </w:numPr>
              <w:suppressAutoHyphens w:val="false"/>
              <w:spacing w:lineRule="auto" w:line="240" w:before="0" w:after="0"/>
              <w:contextualSpacing/>
              <w:jc w:val="left"/>
              <w:rPr>
                <w:rFonts w:ascii="Cambria" w:hAnsi="Cambria" w:cs="Arial"/>
                <w:sz w:val="20"/>
                <w:szCs w:val="20"/>
              </w:rPr>
            </w:pPr>
            <w:r>
              <w:rPr>
                <w:rFonts w:eastAsia="Times New Roman" w:cs="Times New Roman" w:ascii="Cambria" w:hAnsi="Cambria"/>
                <w:kern w:val="0"/>
                <w:sz w:val="20"/>
                <w:szCs w:val="20"/>
                <w:lang w:eastAsia="en-US" w:bidi="ar-SA"/>
              </w:rPr>
              <w:t>Економска криза и смањење куповне моћи услед инфлације</w:t>
            </w:r>
          </w:p>
          <w:p>
            <w:pPr>
              <w:pStyle w:val="ListParagraph"/>
              <w:widowControl/>
              <w:numPr>
                <w:ilvl w:val="0"/>
                <w:numId w:val="14"/>
              </w:numPr>
              <w:suppressAutoHyphens w:val="false"/>
              <w:spacing w:lineRule="auto" w:line="240" w:before="0" w:after="0"/>
              <w:contextualSpacing/>
              <w:jc w:val="left"/>
              <w:rPr>
                <w:rFonts w:ascii="Cambria" w:hAnsi="Cambria" w:cs="Arial"/>
                <w:sz w:val="20"/>
                <w:szCs w:val="20"/>
              </w:rPr>
            </w:pPr>
            <w:r>
              <w:rPr>
                <w:rFonts w:eastAsia="Times New Roman" w:cs="Arial" w:ascii="Cambria" w:hAnsi="Cambria"/>
                <w:kern w:val="0"/>
                <w:sz w:val="20"/>
                <w:szCs w:val="20"/>
                <w:lang w:eastAsia="en-US" w:bidi="ar-SA"/>
              </w:rPr>
              <w:t>Нестабилна ситуација у свету и могућност избијања сукоба</w:t>
            </w:r>
          </w:p>
          <w:p>
            <w:pPr>
              <w:pStyle w:val="ListParagraph"/>
              <w:widowControl/>
              <w:numPr>
                <w:ilvl w:val="0"/>
                <w:numId w:val="14"/>
              </w:numPr>
              <w:suppressAutoHyphens w:val="false"/>
              <w:spacing w:lineRule="auto" w:line="240" w:before="0" w:after="0"/>
              <w:contextualSpacing/>
              <w:jc w:val="left"/>
              <w:rPr>
                <w:rFonts w:ascii="Cambria" w:hAnsi="Cambria" w:cs="Arial"/>
                <w:sz w:val="20"/>
                <w:szCs w:val="20"/>
              </w:rPr>
            </w:pPr>
            <w:r>
              <w:rPr>
                <w:rFonts w:eastAsia="Times New Roman" w:cs="Arial" w:ascii="Cambria" w:hAnsi="Cambria"/>
                <w:kern w:val="0"/>
                <w:sz w:val="20"/>
                <w:szCs w:val="20"/>
                <w:lang w:eastAsia="en-US" w:bidi="ar-SA"/>
              </w:rPr>
              <w:t>Нестабилна политичка ситуација у земљи</w:t>
            </w:r>
          </w:p>
        </w:tc>
      </w:tr>
    </w:tbl>
    <w:p>
      <w:pPr>
        <w:sectPr>
          <w:headerReference w:type="default" r:id="rId7"/>
          <w:headerReference w:type="first" r:id="rId8"/>
          <w:footnotePr>
            <w:numFmt w:val="decimal"/>
          </w:footnotePr>
          <w:type w:val="nextPage"/>
          <w:pgSz w:w="12240" w:h="15840"/>
          <w:pgMar w:left="720" w:right="720" w:gutter="0" w:header="0" w:top="1503" w:footer="0" w:bottom="1559"/>
          <w:pgNumType w:fmt="decimal"/>
          <w:formProt w:val="false"/>
          <w:textDirection w:val="lrTb"/>
          <w:docGrid w:type="default" w:linePitch="100" w:charSpace="0"/>
        </w:sectPr>
      </w:pPr>
    </w:p>
    <w:p>
      <w:pPr>
        <w:pStyle w:val="Normal"/>
        <w:spacing w:lineRule="auto" w:line="240" w:before="0" w:after="200"/>
        <w:jc w:val="both"/>
        <w:rPr>
          <w:rFonts w:ascii="Cambria" w:hAnsi="Cambria"/>
          <w:b/>
          <w:bCs/>
          <w:color w:themeColor="accent5" w:themeShade="80" w:val="494142"/>
        </w:rPr>
      </w:pPr>
      <w:r>
        <w:rPr>
          <w:rFonts w:ascii="Cambria" w:hAnsi="Cambria"/>
          <w:b/>
          <w:bCs/>
          <w:color w:themeColor="accent5" w:themeShade="80" w:val="494142"/>
        </w:rPr>
        <w:t>3.8 БОРБА ПРОТИВ ЦИГАНИЗМА И ДИСКРИМИНАЦИЈЕ</w:t>
      </w:r>
    </w:p>
    <w:p>
      <w:pPr>
        <w:pStyle w:val="Normal"/>
        <w:spacing w:lineRule="auto" w:line="240" w:before="0" w:after="200"/>
        <w:jc w:val="both"/>
        <w:rPr>
          <w:rFonts w:ascii="Cambria" w:hAnsi="Cambria"/>
        </w:rPr>
      </w:pPr>
      <w:r>
        <w:rPr>
          <w:rFonts w:ascii="Cambria" w:hAnsi="Cambria"/>
        </w:rPr>
        <w:t xml:space="preserve">       </w:t>
      </w:r>
      <w:r>
        <w:rPr>
          <w:rFonts w:ascii="Cambria" w:hAnsi="Cambria"/>
        </w:rPr>
        <w:t>У Беочину не постоји независно локално тело чији је задатак да контролише поштовање права грађана у поступању и актима општинских органа и јавних служби, као што је нпр. локални Омбудсман. Стога није могуће утврдити да ли је у протеклом периоду било притужби од стране грађана ромске националности на поступање локалних органа власти и на шта су се Роми и Ромкиње најчешће жалили у раду локалних органа.</w:t>
      </w:r>
    </w:p>
    <w:p>
      <w:pPr>
        <w:pStyle w:val="Normal"/>
        <w:spacing w:lineRule="auto" w:line="240" w:before="0" w:after="200"/>
        <w:jc w:val="both"/>
        <w:rPr>
          <w:rFonts w:ascii="Cambria" w:hAnsi="Cambria"/>
        </w:rPr>
      </w:pPr>
      <w:r>
        <w:rPr>
          <w:rFonts w:ascii="Cambria" w:hAnsi="Cambria"/>
        </w:rPr>
        <w:t xml:space="preserve">         </w:t>
      </w:r>
      <w:r>
        <w:rPr>
          <w:rFonts w:ascii="Cambria" w:hAnsi="Cambria"/>
        </w:rPr>
        <w:t xml:space="preserve">Пoвeрeник зa зaштиту рaвнoпрaвнoсти (у даљем тексту: Повереник) је нeзaвисaн, сaмoстaлaн и спeциjaлизoвaн држaвни oргaн, фoрмирaн нa oснoву Зaкoнa o зaбрaни дискриминaциje, који ради на спрeчaвaњу свих видoвa, oбликa и случajeвa дискриминaциje, унaпрeђивaњу oствaривaњa и зaштити рaвнoпрaвнoсти физичких и прaвних лицa у свим oблaстимa друштвeних oднoсa, али и спроводи  нaдзoр нaд примeнoм прoписa o зaбрaни дискриминaциje. На основу података сакупљених у процесу израде ситуационе анализе утврђено је да  </w:t>
      </w:r>
      <w:r>
        <w:rPr>
          <w:rFonts w:ascii="Cambria" w:hAnsi="Cambria"/>
          <w:b/>
          <w:bCs/>
        </w:rPr>
        <w:t xml:space="preserve">Повереник у последње две године није примио ниједну притужбу за дискриминацију од физичких лица из Беочина по основу припадности ромској националној мањини. </w:t>
      </w:r>
    </w:p>
    <w:p>
      <w:pPr>
        <w:pStyle w:val="Normal"/>
        <w:spacing w:lineRule="auto" w:line="240" w:before="0" w:after="200"/>
        <w:jc w:val="both"/>
        <w:rPr>
          <w:rFonts w:ascii="Cambria" w:hAnsi="Cambria"/>
        </w:rPr>
      </w:pPr>
      <w:r>
        <w:rPr>
          <w:rFonts w:ascii="Cambria" w:hAnsi="Cambria"/>
        </w:rPr>
        <w:t xml:space="preserve">        </w:t>
      </w:r>
      <w:r>
        <w:rPr>
          <w:rFonts w:ascii="Cambria" w:hAnsi="Cambria"/>
        </w:rPr>
        <w:t>Општина Беочин је успоставила услугу бесплатне правне помоћи 2019. године. Право на бесплатну правну помоћ је саставни део права на правично суђење, које се прокламује међународним уговорима који успостављају гаранције за људска права, склопљених под окриљем Уједињених нација и Савета Европе. Ово право гарантавано је Уставом РС, који је одредио да су, између осталих, и јединице локалне самоуправе пружаоци бесплатне правне помоћи. У периоду од 2022. до 2024. године општина је примила укупно 73 захтева за пружање бесплатне правне помоћи, али се не води евиденција колико лица ромске националности је поднело ове захтеве и на шта су се односили.</w:t>
      </w:r>
    </w:p>
    <w:p>
      <w:pPr>
        <w:pStyle w:val="Normal"/>
        <w:spacing w:lineRule="auto" w:line="240"/>
        <w:rPr>
          <w:rFonts w:ascii="Cambria" w:hAnsi="Cambria" w:cs="Arial"/>
          <w:i/>
          <w:i/>
          <w:sz w:val="22"/>
          <w:szCs w:val="22"/>
        </w:rPr>
      </w:pPr>
      <w:bookmarkStart w:id="31" w:name="_Hlk162454425"/>
      <w:r>
        <w:rPr>
          <w:rFonts w:cs="Arial" w:ascii="Cambria" w:hAnsi="Cambria"/>
          <w:bCs/>
          <w:i/>
          <w:sz w:val="22"/>
          <w:szCs w:val="22"/>
        </w:rPr>
        <w:t>Табела 19:</w:t>
      </w:r>
      <w:r>
        <w:rPr>
          <w:rFonts w:cs="Arial" w:ascii="Cambria" w:hAnsi="Cambria"/>
          <w:b/>
          <w:i/>
          <w:sz w:val="22"/>
          <w:szCs w:val="22"/>
        </w:rPr>
        <w:t xml:space="preserve"> </w:t>
      </w:r>
      <w:bookmarkEnd w:id="31"/>
      <w:r>
        <w:rPr>
          <w:rFonts w:cs="Arial" w:ascii="Cambria" w:hAnsi="Cambria"/>
          <w:i/>
          <w:sz w:val="22"/>
          <w:szCs w:val="22"/>
        </w:rPr>
        <w:t xml:space="preserve">Број поднетих и одобрених захтева за бесплатну правну помоћ у Општини Беочин у периоду 2022-2024.  </w:t>
      </w:r>
    </w:p>
    <w:tbl>
      <w:tblPr>
        <w:tblW w:w="9592"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5243"/>
        <w:gridCol w:w="1182"/>
        <w:gridCol w:w="816"/>
        <w:gridCol w:w="982"/>
        <w:gridCol w:w="1369"/>
      </w:tblGrid>
      <w:tr>
        <w:trPr>
          <w:trHeight w:val="489" w:hRule="atLeast"/>
        </w:trPr>
        <w:tc>
          <w:tcPr>
            <w:tcW w:w="5243" w:type="dxa"/>
            <w:tcBorders>
              <w:top w:val="single" w:sz="4" w:space="0" w:color="000000"/>
              <w:left w:val="single" w:sz="4" w:space="0" w:color="000000"/>
              <w:bottom w:val="single" w:sz="4" w:space="0" w:color="000000"/>
              <w:right w:val="single" w:sz="4" w:space="0" w:color="000000"/>
            </w:tcBorders>
            <w:shd w:color="auto" w:fill="0070C0" w:val="clear"/>
            <w:vAlign w:val="center"/>
          </w:tcPr>
          <w:p>
            <w:pPr>
              <w:pStyle w:val="Normal"/>
              <w:widowControl w:val="false"/>
              <w:spacing w:lineRule="auto" w:line="240" w:before="60" w:after="60"/>
              <w:rPr>
                <w:rFonts w:ascii="Cambria" w:hAnsi="Cambria" w:cs="Arial"/>
                <w:b/>
                <w:bCs/>
                <w:color w:val="FFFFFF"/>
                <w:sz w:val="22"/>
                <w:szCs w:val="22"/>
                <w:lang w:eastAsia="sr-Latn-RS"/>
              </w:rPr>
            </w:pPr>
            <w:r>
              <w:rPr>
                <w:rFonts w:cs="Arial" w:ascii="Cambria" w:hAnsi="Cambria"/>
                <w:b/>
                <w:bCs/>
                <w:color w:val="FFFFFF"/>
                <w:sz w:val="22"/>
                <w:szCs w:val="22"/>
                <w:lang w:eastAsia="sr-Latn-RS"/>
              </w:rPr>
            </w:r>
          </w:p>
        </w:tc>
        <w:tc>
          <w:tcPr>
            <w:tcW w:w="1182" w:type="dxa"/>
            <w:tcBorders>
              <w:top w:val="single" w:sz="4" w:space="0" w:color="000000"/>
              <w:left w:val="single" w:sz="4" w:space="0" w:color="000000"/>
              <w:bottom w:val="single" w:sz="4" w:space="0" w:color="000000"/>
              <w:right w:val="single" w:sz="4" w:space="0" w:color="000000"/>
            </w:tcBorders>
            <w:shd w:color="auto" w:fill="0070C0" w:val="clear"/>
            <w:vAlign w:val="center"/>
          </w:tcPr>
          <w:p>
            <w:pPr>
              <w:pStyle w:val="Normal"/>
              <w:widowControl w:val="false"/>
              <w:spacing w:lineRule="auto" w:line="240" w:before="60" w:after="60"/>
              <w:rPr>
                <w:rFonts w:ascii="Cambria" w:hAnsi="Cambria" w:cs="Arial"/>
                <w:b/>
                <w:bCs/>
                <w:color w:val="FFFFFF"/>
                <w:sz w:val="22"/>
                <w:szCs w:val="22"/>
                <w:lang w:eastAsia="sr-Latn-RS"/>
              </w:rPr>
            </w:pPr>
            <w:r>
              <w:rPr>
                <w:rFonts w:cs="Arial" w:ascii="Cambria" w:hAnsi="Cambria"/>
                <w:b/>
                <w:bCs/>
                <w:color w:val="FFFFFF"/>
                <w:sz w:val="22"/>
                <w:szCs w:val="22"/>
                <w:lang w:eastAsia="sr-Latn-RS"/>
              </w:rPr>
              <w:t xml:space="preserve">    </w:t>
            </w:r>
            <w:r>
              <w:rPr>
                <w:rFonts w:cs="Arial" w:ascii="Cambria" w:hAnsi="Cambria"/>
                <w:b/>
                <w:bCs/>
                <w:color w:val="FFFFFF"/>
                <w:sz w:val="22"/>
                <w:szCs w:val="22"/>
                <w:lang w:eastAsia="sr-Latn-RS"/>
              </w:rPr>
              <w:t>2022.</w:t>
            </w:r>
          </w:p>
        </w:tc>
        <w:tc>
          <w:tcPr>
            <w:tcW w:w="816" w:type="dxa"/>
            <w:tcBorders>
              <w:top w:val="single" w:sz="4" w:space="0" w:color="000000"/>
              <w:left w:val="single" w:sz="4" w:space="0" w:color="000000"/>
              <w:bottom w:val="single" w:sz="4" w:space="0" w:color="000000"/>
              <w:right w:val="single" w:sz="4" w:space="0" w:color="000000"/>
            </w:tcBorders>
            <w:shd w:color="auto" w:fill="0070C0" w:val="clear"/>
            <w:vAlign w:val="center"/>
          </w:tcPr>
          <w:p>
            <w:pPr>
              <w:pStyle w:val="Normal"/>
              <w:widowControl w:val="false"/>
              <w:spacing w:lineRule="auto" w:line="240" w:before="60" w:after="60"/>
              <w:rPr>
                <w:rFonts w:ascii="Cambria" w:hAnsi="Cambria" w:cs="Arial"/>
                <w:b/>
                <w:bCs/>
                <w:color w:val="FFFFFF"/>
                <w:sz w:val="22"/>
                <w:szCs w:val="22"/>
                <w:lang w:eastAsia="sr-Latn-RS"/>
              </w:rPr>
            </w:pPr>
            <w:r>
              <w:rPr>
                <w:rFonts w:cs="Arial" w:ascii="Cambria" w:hAnsi="Cambria"/>
                <w:b/>
                <w:bCs/>
                <w:color w:val="FFFFFF"/>
                <w:sz w:val="22"/>
                <w:szCs w:val="22"/>
                <w:lang w:eastAsia="sr-Latn-RS"/>
              </w:rPr>
              <w:t>2023.</w:t>
            </w:r>
          </w:p>
        </w:tc>
        <w:tc>
          <w:tcPr>
            <w:tcW w:w="982" w:type="dxa"/>
            <w:tcBorders>
              <w:top w:val="single" w:sz="4" w:space="0" w:color="000000"/>
              <w:left w:val="single" w:sz="4" w:space="0" w:color="000000"/>
              <w:bottom w:val="single" w:sz="4" w:space="0" w:color="000000"/>
              <w:right w:val="single" w:sz="4" w:space="0" w:color="000000"/>
            </w:tcBorders>
            <w:shd w:color="auto" w:fill="0070C0" w:val="clear"/>
            <w:vAlign w:val="center"/>
          </w:tcPr>
          <w:p>
            <w:pPr>
              <w:pStyle w:val="Normal"/>
              <w:widowControl w:val="false"/>
              <w:spacing w:lineRule="auto" w:line="240" w:before="60" w:after="60"/>
              <w:jc w:val="center"/>
              <w:rPr>
                <w:rFonts w:ascii="Cambria" w:hAnsi="Cambria" w:cs="Arial"/>
                <w:b/>
                <w:bCs/>
                <w:color w:val="FFFFFF"/>
                <w:sz w:val="22"/>
                <w:szCs w:val="22"/>
                <w:lang w:eastAsia="sr-Latn-RS"/>
              </w:rPr>
            </w:pPr>
            <w:r>
              <w:rPr>
                <w:rFonts w:cs="Arial" w:ascii="Cambria" w:hAnsi="Cambria"/>
                <w:b/>
                <w:bCs/>
                <w:color w:val="FFFFFF"/>
                <w:sz w:val="22"/>
                <w:szCs w:val="22"/>
                <w:lang w:eastAsia="sr-Latn-RS"/>
              </w:rPr>
              <w:t>2024.</w:t>
            </w:r>
          </w:p>
        </w:tc>
        <w:tc>
          <w:tcPr>
            <w:tcW w:w="1369" w:type="dxa"/>
            <w:tcBorders>
              <w:top w:val="single" w:sz="4" w:space="0" w:color="000000"/>
              <w:left w:val="single" w:sz="4" w:space="0" w:color="000000"/>
              <w:bottom w:val="single" w:sz="4" w:space="0" w:color="000000"/>
              <w:right w:val="single" w:sz="4" w:space="0" w:color="000000"/>
            </w:tcBorders>
            <w:shd w:color="auto" w:fill="0070C0" w:val="clear"/>
            <w:tcMar>
              <w:top w:w="15" w:type="dxa"/>
              <w:left w:w="15" w:type="dxa"/>
              <w:bottom w:w="15" w:type="dxa"/>
              <w:right w:w="15" w:type="dxa"/>
            </w:tcMar>
          </w:tcPr>
          <w:p>
            <w:pPr>
              <w:pStyle w:val="Normal"/>
              <w:widowControl w:val="false"/>
              <w:spacing w:lineRule="auto" w:line="240" w:before="60" w:after="60"/>
              <w:jc w:val="center"/>
              <w:rPr>
                <w:rFonts w:ascii="Cambria" w:hAnsi="Cambria" w:cs="Arial"/>
                <w:b/>
                <w:bCs/>
                <w:color w:val="FFFFFF"/>
                <w:sz w:val="22"/>
                <w:szCs w:val="22"/>
                <w:lang w:eastAsia="sr-Latn-RS"/>
              </w:rPr>
            </w:pPr>
            <w:r>
              <w:rPr>
                <w:rFonts w:cs="Arial" w:ascii="Cambria" w:hAnsi="Cambria"/>
                <w:b/>
                <w:bCs/>
                <w:color w:val="FFFFFF"/>
                <w:sz w:val="22"/>
                <w:szCs w:val="22"/>
                <w:lang w:eastAsia="sr-Latn-RS"/>
              </w:rPr>
              <w:t>Укупан број захтева 2022 -2024.</w:t>
            </w:r>
          </w:p>
        </w:tc>
      </w:tr>
      <w:tr>
        <w:trPr>
          <w:trHeight w:val="368" w:hRule="atLeast"/>
        </w:trPr>
        <w:tc>
          <w:tcPr>
            <w:tcW w:w="5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1"/>
              </w:numPr>
              <w:spacing w:lineRule="auto" w:line="240" w:before="60" w:after="60"/>
              <w:rPr>
                <w:rFonts w:ascii="Cambria" w:hAnsi="Cambria" w:cs="Arial"/>
                <w:sz w:val="22"/>
                <w:szCs w:val="22"/>
                <w:lang w:eastAsia="sr-Latn-RS"/>
              </w:rPr>
            </w:pPr>
            <w:r>
              <w:rPr>
                <w:rFonts w:cs="Arial" w:ascii="Cambria" w:hAnsi="Cambria"/>
                <w:color w:val="000000"/>
                <w:sz w:val="22"/>
                <w:szCs w:val="22"/>
                <w:lang w:eastAsia="sr-Latn-RS"/>
              </w:rPr>
              <w:t>Број поднетих захтева</w:t>
            </w:r>
          </w:p>
        </w:tc>
        <w:tc>
          <w:tcPr>
            <w:tcW w:w="1182" w:type="dxa"/>
            <w:tcBorders>
              <w:top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sz w:val="22"/>
                <w:szCs w:val="22"/>
                <w:lang w:eastAsia="sr-Latn-RS"/>
              </w:rPr>
            </w:pPr>
            <w:r>
              <w:rPr>
                <w:rFonts w:cs="Times New Roman" w:ascii="Cambria" w:hAnsi="Cambria" w:cstheme="minorHAnsi"/>
                <w:sz w:val="22"/>
                <w:szCs w:val="22"/>
              </w:rPr>
              <w:t>22</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sz w:val="22"/>
                <w:szCs w:val="22"/>
                <w:lang w:eastAsia="sr-Latn-RS"/>
              </w:rPr>
            </w:pPr>
            <w:r>
              <w:rPr>
                <w:rFonts w:cs="Times New Roman" w:ascii="Cambria" w:hAnsi="Cambria" w:cstheme="minorHAnsi"/>
                <w:sz w:val="22"/>
                <w:szCs w:val="22"/>
              </w:rPr>
              <w:t>26</w:t>
            </w:r>
          </w:p>
        </w:tc>
        <w:tc>
          <w:tcPr>
            <w:tcW w:w="982" w:type="dxa"/>
            <w:tcBorders>
              <w:top w:val="single" w:sz="4" w:space="0" w:color="000000"/>
              <w:left w:val="single" w:sz="4" w:space="0" w:color="000000"/>
              <w:bottom w:val="single" w:sz="4" w:space="0" w:color="000000"/>
            </w:tcBorders>
            <w:vAlign w:val="center"/>
          </w:tcPr>
          <w:p>
            <w:pPr>
              <w:pStyle w:val="Normal"/>
              <w:widowControl w:val="false"/>
              <w:spacing w:lineRule="auto" w:line="240" w:before="60" w:after="60"/>
              <w:jc w:val="center"/>
              <w:rPr>
                <w:rFonts w:ascii="Cambria" w:hAnsi="Cambria" w:cs="Arial"/>
                <w:sz w:val="22"/>
                <w:szCs w:val="22"/>
                <w:lang w:eastAsia="sr-Latn-RS"/>
              </w:rPr>
            </w:pPr>
            <w:r>
              <w:rPr>
                <w:rFonts w:cs="Times New Roman" w:ascii="Cambria" w:hAnsi="Cambria" w:cstheme="minorHAnsi"/>
                <w:sz w:val="22"/>
                <w:szCs w:val="22"/>
              </w:rPr>
              <w:t>25</w:t>
            </w:r>
          </w:p>
        </w:tc>
        <w:tc>
          <w:tcPr>
            <w:tcW w:w="1369" w:type="dxa"/>
            <w:tcBorders>
              <w:top w:val="single" w:sz="4" w:space="0" w:color="000000"/>
              <w:left w:val="single" w:sz="4" w:space="0" w:color="000000"/>
              <w:bottom w:val="single" w:sz="4" w:space="0" w:color="000000"/>
              <w:right w:val="single" w:sz="4" w:space="0" w:color="000000"/>
            </w:tcBorders>
            <w:shd w:color="auto" w:fill="855D5D" w:themeFill="accent6" w:val="clear"/>
            <w:tcMar>
              <w:top w:w="15" w:type="dxa"/>
              <w:left w:w="15" w:type="dxa"/>
              <w:bottom w:w="15" w:type="dxa"/>
              <w:right w:w="15" w:type="dxa"/>
            </w:tcMar>
          </w:tcPr>
          <w:p>
            <w:pPr>
              <w:pStyle w:val="Normal"/>
              <w:widowControl w:val="false"/>
              <w:spacing w:lineRule="auto" w:line="240" w:before="60" w:after="60"/>
              <w:jc w:val="center"/>
              <w:rPr>
                <w:rFonts w:ascii="Cambria" w:hAnsi="Cambria" w:cs="Arial"/>
                <w:b/>
                <w:bCs/>
                <w:color w:themeColor="background1" w:val="FFFFFF"/>
                <w:sz w:val="22"/>
                <w:szCs w:val="22"/>
                <w:lang w:eastAsia="sr-Latn-RS"/>
              </w:rPr>
            </w:pPr>
            <w:r>
              <w:rPr>
                <w:rFonts w:cs="Arial" w:ascii="Cambria" w:hAnsi="Cambria"/>
                <w:b/>
                <w:bCs/>
                <w:color w:themeColor="background1" w:val="FFFFFF"/>
                <w:sz w:val="22"/>
                <w:szCs w:val="22"/>
                <w:lang w:eastAsia="sr-Latn-RS"/>
              </w:rPr>
              <w:t>73</w:t>
            </w:r>
          </w:p>
        </w:tc>
      </w:tr>
      <w:tr>
        <w:trPr>
          <w:trHeight w:val="323" w:hRule="atLeast"/>
        </w:trPr>
        <w:tc>
          <w:tcPr>
            <w:tcW w:w="5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1"/>
              </w:numPr>
              <w:spacing w:lineRule="auto" w:line="240" w:before="60" w:after="60"/>
              <w:rPr>
                <w:rFonts w:ascii="Cambria" w:hAnsi="Cambria" w:cs="Arial"/>
                <w:sz w:val="22"/>
                <w:szCs w:val="22"/>
                <w:lang w:eastAsia="sr-Latn-RS"/>
              </w:rPr>
            </w:pPr>
            <w:r>
              <w:rPr>
                <w:rFonts w:cs="Arial" w:ascii="Cambria" w:hAnsi="Cambria"/>
                <w:color w:val="000000"/>
                <w:sz w:val="22"/>
                <w:szCs w:val="22"/>
                <w:lang w:eastAsia="sr-Latn-RS"/>
              </w:rPr>
              <w:t>Број захтева који су поднети од стране припадника ромске националне мањине</w:t>
            </w:r>
          </w:p>
        </w:tc>
        <w:tc>
          <w:tcPr>
            <w:tcW w:w="1182" w:type="dxa"/>
            <w:tcBorders>
              <w:top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sz w:val="22"/>
                <w:szCs w:val="22"/>
                <w:lang w:eastAsia="sr-Latn-RS"/>
              </w:rPr>
            </w:pPr>
            <w:r>
              <w:rPr>
                <w:rFonts w:cs="Times New Roman" w:ascii="Cambria" w:hAnsi="Cambria" w:cstheme="minorHAnsi"/>
                <w:sz w:val="22"/>
                <w:szCs w:val="22"/>
              </w:rPr>
              <w:t>/</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sz w:val="22"/>
                <w:szCs w:val="22"/>
                <w:lang w:eastAsia="sr-Latn-RS"/>
              </w:rPr>
            </w:pPr>
            <w:r>
              <w:rPr>
                <w:rFonts w:cs="Times New Roman" w:ascii="Cambria" w:hAnsi="Cambria" w:cstheme="minorHAnsi"/>
                <w:sz w:val="22"/>
                <w:szCs w:val="22"/>
              </w:rPr>
              <w:t>/</w:t>
            </w:r>
          </w:p>
        </w:tc>
        <w:tc>
          <w:tcPr>
            <w:tcW w:w="982" w:type="dxa"/>
            <w:tcBorders>
              <w:top w:val="single" w:sz="4" w:space="0" w:color="000000"/>
              <w:left w:val="single" w:sz="4" w:space="0" w:color="000000"/>
              <w:bottom w:val="single" w:sz="4" w:space="0" w:color="000000"/>
            </w:tcBorders>
            <w:vAlign w:val="center"/>
          </w:tcPr>
          <w:p>
            <w:pPr>
              <w:pStyle w:val="Normal"/>
              <w:widowControl w:val="false"/>
              <w:spacing w:lineRule="auto" w:line="240" w:before="60" w:after="60"/>
              <w:jc w:val="center"/>
              <w:rPr>
                <w:rFonts w:ascii="Cambria" w:hAnsi="Cambria" w:cs="Arial"/>
                <w:sz w:val="22"/>
                <w:szCs w:val="22"/>
                <w:lang w:eastAsia="sr-Latn-RS"/>
              </w:rPr>
            </w:pPr>
            <w:r>
              <w:rPr>
                <w:rFonts w:cs="Times New Roman" w:ascii="Cambria" w:hAnsi="Cambria" w:cstheme="minorHAnsi"/>
                <w:sz w:val="22"/>
                <w:szCs w:val="22"/>
              </w:rPr>
              <w:t>/</w:t>
            </w:r>
          </w:p>
        </w:tc>
        <w:tc>
          <w:tcPr>
            <w:tcW w:w="1369" w:type="dxa"/>
            <w:tcBorders>
              <w:top w:val="single" w:sz="4" w:space="0" w:color="000000"/>
              <w:left w:val="single" w:sz="4" w:space="0" w:color="000000"/>
              <w:bottom w:val="single" w:sz="4" w:space="0" w:color="000000"/>
              <w:right w:val="single" w:sz="4" w:space="0" w:color="000000"/>
            </w:tcBorders>
            <w:shd w:color="auto" w:fill="855D5D" w:themeFill="accent6" w:val="clear"/>
            <w:tcMar>
              <w:top w:w="15" w:type="dxa"/>
              <w:left w:w="15" w:type="dxa"/>
              <w:bottom w:w="15" w:type="dxa"/>
              <w:right w:w="15" w:type="dxa"/>
            </w:tcMar>
          </w:tcPr>
          <w:p>
            <w:pPr>
              <w:pStyle w:val="Normal"/>
              <w:widowControl w:val="false"/>
              <w:spacing w:lineRule="auto" w:line="240" w:before="60" w:after="60"/>
              <w:jc w:val="center"/>
              <w:rPr>
                <w:rFonts w:ascii="Cambria" w:hAnsi="Cambria" w:cs="Arial"/>
                <w:b/>
                <w:bCs/>
                <w:color w:themeColor="background1" w:val="FFFFFF"/>
                <w:sz w:val="22"/>
                <w:szCs w:val="22"/>
                <w:lang w:eastAsia="sr-Latn-RS"/>
              </w:rPr>
            </w:pPr>
            <w:r>
              <w:rPr>
                <w:rFonts w:cs="Arial" w:ascii="Cambria" w:hAnsi="Cambria"/>
                <w:b/>
                <w:bCs/>
                <w:color w:themeColor="background1" w:val="FFFFFF"/>
                <w:sz w:val="22"/>
                <w:szCs w:val="22"/>
                <w:lang w:eastAsia="sr-Latn-RS"/>
              </w:rPr>
              <w:t>/</w:t>
            </w:r>
          </w:p>
        </w:tc>
      </w:tr>
      <w:tr>
        <w:trPr>
          <w:trHeight w:val="368" w:hRule="atLeast"/>
        </w:trPr>
        <w:tc>
          <w:tcPr>
            <w:tcW w:w="5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1"/>
              </w:numPr>
              <w:spacing w:lineRule="auto" w:line="240" w:before="60" w:after="60"/>
              <w:rPr>
                <w:rFonts w:ascii="Cambria" w:hAnsi="Cambria" w:cs="Arial"/>
                <w:sz w:val="22"/>
                <w:szCs w:val="22"/>
                <w:lang w:eastAsia="sr-Latn-RS"/>
              </w:rPr>
            </w:pPr>
            <w:r>
              <w:rPr>
                <w:rFonts w:cs="Arial" w:ascii="Cambria" w:hAnsi="Cambria"/>
                <w:color w:val="000000"/>
                <w:sz w:val="22"/>
                <w:szCs w:val="22"/>
                <w:lang w:eastAsia="sr-Latn-RS"/>
              </w:rPr>
              <w:t>Број одобрених захтева</w:t>
            </w:r>
          </w:p>
        </w:tc>
        <w:tc>
          <w:tcPr>
            <w:tcW w:w="1182" w:type="dxa"/>
            <w:tcBorders>
              <w:top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sz w:val="22"/>
                <w:szCs w:val="22"/>
                <w:lang w:eastAsia="sr-Latn-RS"/>
              </w:rPr>
            </w:pPr>
            <w:r>
              <w:rPr>
                <w:rFonts w:cs="Times New Roman" w:ascii="Cambria" w:hAnsi="Cambria" w:cstheme="minorHAnsi"/>
                <w:sz w:val="22"/>
                <w:szCs w:val="22"/>
              </w:rPr>
              <w:t>22</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sz w:val="22"/>
                <w:szCs w:val="22"/>
                <w:lang w:eastAsia="sr-Latn-RS"/>
              </w:rPr>
            </w:pPr>
            <w:r>
              <w:rPr>
                <w:rFonts w:cs="Times New Roman" w:ascii="Cambria" w:hAnsi="Cambria" w:cstheme="minorHAnsi"/>
                <w:sz w:val="22"/>
                <w:szCs w:val="22"/>
              </w:rPr>
              <w:t>26</w:t>
            </w:r>
          </w:p>
        </w:tc>
        <w:tc>
          <w:tcPr>
            <w:tcW w:w="982" w:type="dxa"/>
            <w:tcBorders>
              <w:top w:val="single" w:sz="4" w:space="0" w:color="000000"/>
              <w:left w:val="single" w:sz="4" w:space="0" w:color="000000"/>
              <w:bottom w:val="single" w:sz="4" w:space="0" w:color="000000"/>
            </w:tcBorders>
            <w:vAlign w:val="center"/>
          </w:tcPr>
          <w:p>
            <w:pPr>
              <w:pStyle w:val="Normal"/>
              <w:widowControl w:val="false"/>
              <w:spacing w:lineRule="auto" w:line="240" w:before="60" w:after="60"/>
              <w:jc w:val="center"/>
              <w:rPr>
                <w:rFonts w:ascii="Cambria" w:hAnsi="Cambria" w:cs="Arial"/>
                <w:sz w:val="22"/>
                <w:szCs w:val="22"/>
                <w:lang w:eastAsia="sr-Latn-RS"/>
              </w:rPr>
            </w:pPr>
            <w:r>
              <w:rPr>
                <w:rFonts w:cs="Times New Roman" w:ascii="Cambria" w:hAnsi="Cambria" w:cstheme="minorHAnsi"/>
                <w:sz w:val="22"/>
                <w:szCs w:val="22"/>
              </w:rPr>
              <w:t>25</w:t>
            </w:r>
          </w:p>
        </w:tc>
        <w:tc>
          <w:tcPr>
            <w:tcW w:w="1369" w:type="dxa"/>
            <w:tcBorders>
              <w:top w:val="single" w:sz="4" w:space="0" w:color="000000"/>
              <w:left w:val="single" w:sz="4" w:space="0" w:color="000000"/>
              <w:bottom w:val="single" w:sz="4" w:space="0" w:color="000000"/>
              <w:right w:val="single" w:sz="4" w:space="0" w:color="000000"/>
            </w:tcBorders>
            <w:shd w:color="auto" w:fill="855D5D" w:themeFill="accent6" w:val="clear"/>
            <w:tcMar>
              <w:top w:w="15" w:type="dxa"/>
              <w:left w:w="15" w:type="dxa"/>
              <w:bottom w:w="15" w:type="dxa"/>
              <w:right w:w="15" w:type="dxa"/>
            </w:tcMar>
          </w:tcPr>
          <w:p>
            <w:pPr>
              <w:pStyle w:val="Normal"/>
              <w:widowControl w:val="false"/>
              <w:spacing w:lineRule="auto" w:line="240" w:before="60" w:after="60"/>
              <w:jc w:val="center"/>
              <w:rPr>
                <w:rFonts w:ascii="Cambria" w:hAnsi="Cambria" w:cs="Arial"/>
                <w:b/>
                <w:bCs/>
                <w:color w:themeColor="background1" w:val="FFFFFF"/>
                <w:sz w:val="22"/>
                <w:szCs w:val="22"/>
                <w:lang w:eastAsia="sr-Latn-RS"/>
              </w:rPr>
            </w:pPr>
            <w:r>
              <w:rPr>
                <w:rFonts w:cs="Arial" w:ascii="Cambria" w:hAnsi="Cambria"/>
                <w:b/>
                <w:bCs/>
                <w:color w:themeColor="background1" w:val="FFFFFF"/>
                <w:sz w:val="22"/>
                <w:szCs w:val="22"/>
                <w:lang w:eastAsia="sr-Latn-RS"/>
              </w:rPr>
              <w:t>75</w:t>
            </w:r>
          </w:p>
        </w:tc>
      </w:tr>
      <w:tr>
        <w:trPr>
          <w:trHeight w:val="551" w:hRule="atLeast"/>
        </w:trPr>
        <w:tc>
          <w:tcPr>
            <w:tcW w:w="5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1"/>
              </w:numPr>
              <w:spacing w:lineRule="auto" w:line="240" w:before="60" w:after="60"/>
              <w:rPr>
                <w:rFonts w:ascii="Cambria" w:hAnsi="Cambria" w:cs="Arial"/>
                <w:sz w:val="22"/>
                <w:szCs w:val="22"/>
                <w:lang w:eastAsia="sr-Latn-RS"/>
              </w:rPr>
            </w:pPr>
            <w:r>
              <w:rPr>
                <w:rFonts w:cs="Arial" w:ascii="Cambria" w:hAnsi="Cambria"/>
                <w:color w:val="000000"/>
                <w:sz w:val="22"/>
                <w:szCs w:val="22"/>
                <w:lang w:eastAsia="sr-Latn-RS"/>
              </w:rPr>
              <w:t>Број одобрених захтева који су поднети од стране припадника ромске националне мањине</w:t>
            </w:r>
          </w:p>
        </w:tc>
        <w:tc>
          <w:tcPr>
            <w:tcW w:w="1182" w:type="dxa"/>
            <w:tcBorders>
              <w:top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sz w:val="22"/>
                <w:szCs w:val="22"/>
                <w:lang w:eastAsia="sr-Latn-RS"/>
              </w:rPr>
            </w:pPr>
            <w:r>
              <w:rPr>
                <w:rFonts w:cs="Times New Roman" w:ascii="Cambria" w:hAnsi="Cambria" w:cstheme="minorHAnsi"/>
                <w:sz w:val="22"/>
                <w:szCs w:val="22"/>
              </w:rPr>
              <w:t>/</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sz w:val="22"/>
                <w:szCs w:val="22"/>
                <w:lang w:eastAsia="sr-Latn-RS"/>
              </w:rPr>
            </w:pPr>
            <w:r>
              <w:rPr>
                <w:rFonts w:cs="Times New Roman" w:ascii="Cambria" w:hAnsi="Cambria" w:cstheme="minorHAnsi"/>
                <w:sz w:val="22"/>
                <w:szCs w:val="22"/>
              </w:rPr>
              <w:t>/</w:t>
            </w:r>
          </w:p>
        </w:tc>
        <w:tc>
          <w:tcPr>
            <w:tcW w:w="982" w:type="dxa"/>
            <w:tcBorders>
              <w:top w:val="single" w:sz="4" w:space="0" w:color="000000"/>
              <w:left w:val="single" w:sz="4" w:space="0" w:color="000000"/>
              <w:bottom w:val="single" w:sz="4" w:space="0" w:color="000000"/>
            </w:tcBorders>
            <w:vAlign w:val="center"/>
          </w:tcPr>
          <w:p>
            <w:pPr>
              <w:pStyle w:val="Normal"/>
              <w:widowControl w:val="false"/>
              <w:spacing w:lineRule="auto" w:line="240" w:before="60" w:after="60"/>
              <w:jc w:val="center"/>
              <w:rPr>
                <w:rFonts w:ascii="Cambria" w:hAnsi="Cambria" w:cs="Arial"/>
                <w:sz w:val="22"/>
                <w:szCs w:val="22"/>
                <w:lang w:eastAsia="sr-Latn-RS"/>
              </w:rPr>
            </w:pPr>
            <w:r>
              <w:rPr>
                <w:rFonts w:cs="Times New Roman" w:ascii="Cambria" w:hAnsi="Cambria" w:cstheme="minorHAnsi"/>
                <w:sz w:val="22"/>
                <w:szCs w:val="22"/>
              </w:rPr>
              <w:t>/</w:t>
            </w:r>
          </w:p>
        </w:tc>
        <w:tc>
          <w:tcPr>
            <w:tcW w:w="1369" w:type="dxa"/>
            <w:tcBorders>
              <w:top w:val="single" w:sz="4" w:space="0" w:color="000000"/>
              <w:left w:val="single" w:sz="4" w:space="0" w:color="000000"/>
              <w:bottom w:val="single" w:sz="4" w:space="0" w:color="000000"/>
              <w:right w:val="single" w:sz="4" w:space="0" w:color="000000"/>
            </w:tcBorders>
            <w:shd w:color="auto" w:fill="855D5D" w:themeFill="accent6" w:val="clear"/>
            <w:tcMar>
              <w:top w:w="15" w:type="dxa"/>
              <w:left w:w="15" w:type="dxa"/>
              <w:bottom w:w="15" w:type="dxa"/>
              <w:right w:w="15" w:type="dxa"/>
            </w:tcMar>
          </w:tcPr>
          <w:p>
            <w:pPr>
              <w:pStyle w:val="Normal"/>
              <w:widowControl w:val="false"/>
              <w:spacing w:lineRule="auto" w:line="240" w:before="60" w:after="60"/>
              <w:jc w:val="center"/>
              <w:rPr>
                <w:rFonts w:ascii="Cambria" w:hAnsi="Cambria" w:cs="Arial"/>
                <w:b/>
                <w:bCs/>
                <w:color w:themeColor="background1" w:val="FFFFFF"/>
                <w:sz w:val="22"/>
                <w:szCs w:val="22"/>
                <w:lang w:eastAsia="sr-Latn-RS"/>
              </w:rPr>
            </w:pPr>
            <w:r>
              <w:rPr>
                <w:rFonts w:cs="Arial" w:ascii="Cambria" w:hAnsi="Cambria"/>
                <w:b/>
                <w:bCs/>
                <w:color w:themeColor="background1" w:val="FFFFFF"/>
                <w:sz w:val="22"/>
                <w:szCs w:val="22"/>
                <w:lang w:eastAsia="sr-Latn-RS"/>
              </w:rPr>
            </w:r>
          </w:p>
          <w:p>
            <w:pPr>
              <w:pStyle w:val="Normal"/>
              <w:widowControl w:val="false"/>
              <w:spacing w:lineRule="auto" w:line="240" w:before="60" w:after="60"/>
              <w:jc w:val="center"/>
              <w:rPr>
                <w:rFonts w:ascii="Cambria" w:hAnsi="Cambria" w:cs="Arial"/>
                <w:b/>
                <w:bCs/>
                <w:color w:themeColor="background1" w:val="FFFFFF"/>
                <w:sz w:val="22"/>
                <w:szCs w:val="22"/>
                <w:lang w:eastAsia="sr-Latn-RS"/>
              </w:rPr>
            </w:pPr>
            <w:r>
              <w:rPr>
                <w:rFonts w:cs="Arial" w:ascii="Cambria" w:hAnsi="Cambria"/>
                <w:b/>
                <w:bCs/>
                <w:color w:themeColor="background1" w:val="FFFFFF"/>
                <w:sz w:val="22"/>
                <w:szCs w:val="22"/>
                <w:lang w:eastAsia="sr-Latn-RS"/>
              </w:rPr>
              <w:t>/</w:t>
            </w:r>
          </w:p>
        </w:tc>
      </w:tr>
      <w:tr>
        <w:trPr>
          <w:trHeight w:val="368" w:hRule="atLeast"/>
        </w:trPr>
        <w:tc>
          <w:tcPr>
            <w:tcW w:w="5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1"/>
              </w:numPr>
              <w:spacing w:lineRule="auto" w:line="240" w:before="60" w:after="60"/>
              <w:rPr>
                <w:rFonts w:ascii="Cambria" w:hAnsi="Cambria" w:cs="Arial"/>
                <w:sz w:val="22"/>
                <w:szCs w:val="22"/>
                <w:lang w:eastAsia="sr-Latn-RS"/>
              </w:rPr>
            </w:pPr>
            <w:r>
              <w:rPr>
                <w:rFonts w:cs="Arial" w:ascii="Cambria" w:hAnsi="Cambria"/>
                <w:color w:val="000000"/>
                <w:sz w:val="22"/>
                <w:szCs w:val="22"/>
                <w:lang w:eastAsia="sr-Latn-RS"/>
              </w:rPr>
              <w:t>Број решених предмета припадника ромске националне мањине</w:t>
            </w:r>
          </w:p>
        </w:tc>
        <w:tc>
          <w:tcPr>
            <w:tcW w:w="1182" w:type="dxa"/>
            <w:tcBorders>
              <w:top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sz w:val="22"/>
                <w:szCs w:val="22"/>
                <w:lang w:eastAsia="sr-Latn-RS"/>
              </w:rPr>
            </w:pPr>
            <w:r>
              <w:rPr>
                <w:rFonts w:cs="Arial" w:ascii="Cambria" w:hAnsi="Cambria"/>
                <w:sz w:val="22"/>
                <w:szCs w:val="22"/>
                <w:lang w:eastAsia="sr-Latn-RS"/>
              </w:rPr>
              <w:t>/</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60" w:after="60"/>
              <w:jc w:val="center"/>
              <w:rPr>
                <w:rFonts w:ascii="Cambria" w:hAnsi="Cambria" w:cs="Arial"/>
                <w:sz w:val="22"/>
                <w:szCs w:val="22"/>
                <w:lang w:eastAsia="sr-Latn-RS"/>
              </w:rPr>
            </w:pPr>
            <w:r>
              <w:rPr>
                <w:rFonts w:cs="Arial" w:ascii="Cambria" w:hAnsi="Cambria"/>
                <w:sz w:val="22"/>
                <w:szCs w:val="22"/>
                <w:lang w:eastAsia="sr-Latn-RS"/>
              </w:rPr>
              <w:t>/</w:t>
            </w:r>
          </w:p>
        </w:tc>
        <w:tc>
          <w:tcPr>
            <w:tcW w:w="982" w:type="dxa"/>
            <w:tcBorders>
              <w:top w:val="single" w:sz="4" w:space="0" w:color="000000"/>
              <w:left w:val="single" w:sz="4" w:space="0" w:color="000000"/>
              <w:bottom w:val="single" w:sz="4" w:space="0" w:color="000000"/>
            </w:tcBorders>
            <w:vAlign w:val="center"/>
          </w:tcPr>
          <w:p>
            <w:pPr>
              <w:pStyle w:val="Normal"/>
              <w:widowControl w:val="false"/>
              <w:spacing w:lineRule="auto" w:line="240" w:before="60" w:after="60"/>
              <w:jc w:val="center"/>
              <w:rPr>
                <w:rFonts w:ascii="Cambria" w:hAnsi="Cambria" w:cs="Arial"/>
                <w:sz w:val="22"/>
                <w:szCs w:val="22"/>
                <w:lang w:eastAsia="sr-Latn-RS"/>
              </w:rPr>
            </w:pPr>
            <w:r>
              <w:rPr>
                <w:rFonts w:cs="Arial" w:ascii="Cambria" w:hAnsi="Cambria"/>
                <w:sz w:val="22"/>
                <w:szCs w:val="22"/>
                <w:lang w:eastAsia="sr-Latn-RS"/>
              </w:rPr>
              <w:t>/</w:t>
            </w:r>
          </w:p>
        </w:tc>
        <w:tc>
          <w:tcPr>
            <w:tcW w:w="1369" w:type="dxa"/>
            <w:tcBorders>
              <w:top w:val="single" w:sz="4" w:space="0" w:color="000000"/>
              <w:left w:val="single" w:sz="4" w:space="0" w:color="000000"/>
              <w:bottom w:val="single" w:sz="4" w:space="0" w:color="000000"/>
              <w:right w:val="single" w:sz="4" w:space="0" w:color="000000"/>
            </w:tcBorders>
            <w:shd w:color="auto" w:fill="855D5D" w:themeFill="accent6" w:val="clear"/>
            <w:tcMar>
              <w:top w:w="15" w:type="dxa"/>
              <w:left w:w="15" w:type="dxa"/>
              <w:bottom w:w="15" w:type="dxa"/>
              <w:right w:w="15" w:type="dxa"/>
            </w:tcMar>
          </w:tcPr>
          <w:p>
            <w:pPr>
              <w:pStyle w:val="Normal"/>
              <w:widowControl w:val="false"/>
              <w:spacing w:lineRule="auto" w:line="240" w:before="60" w:after="60"/>
              <w:jc w:val="center"/>
              <w:rPr>
                <w:rFonts w:ascii="Cambria" w:hAnsi="Cambria" w:cs="Arial"/>
                <w:b/>
                <w:bCs/>
                <w:color w:themeColor="background1" w:val="FFFFFF"/>
                <w:sz w:val="22"/>
                <w:szCs w:val="22"/>
                <w:lang w:eastAsia="sr-Latn-RS"/>
              </w:rPr>
            </w:pPr>
            <w:r>
              <w:rPr>
                <w:rFonts w:cs="Arial" w:ascii="Cambria" w:hAnsi="Cambria"/>
                <w:b/>
                <w:bCs/>
                <w:color w:themeColor="background1" w:val="FFFFFF"/>
                <w:sz w:val="22"/>
                <w:szCs w:val="22"/>
                <w:lang w:eastAsia="sr-Latn-RS"/>
              </w:rPr>
              <w:t>/</w:t>
            </w:r>
          </w:p>
        </w:tc>
      </w:tr>
    </w:tbl>
    <w:p>
      <w:pPr>
        <w:pStyle w:val="Normal"/>
        <w:rPr>
          <w:rFonts w:ascii="Arial" w:hAnsi="Arial" w:eastAsia="Times New Roman" w:cs="Arial" w:eastAsiaTheme="minorHAnsi"/>
          <w:sz w:val="20"/>
          <w:szCs w:val="20"/>
          <w14:ligatures w14:val="standardContextual"/>
        </w:rPr>
      </w:pPr>
      <w:r>
        <w:rPr>
          <w:rFonts w:eastAsia="Times New Roman" w:cs="Arial" w:eastAsiaTheme="minorHAnsi" w:ascii="Arial" w:hAnsi="Arial"/>
          <w:sz w:val="20"/>
          <w:szCs w:val="20"/>
          <w14:ligatures w14:val="standardContextual"/>
        </w:rPr>
      </w:r>
    </w:p>
    <w:p>
      <w:pPr>
        <w:pStyle w:val="Normal"/>
        <w:spacing w:lineRule="auto" w:line="240" w:before="0" w:after="200"/>
        <w:jc w:val="both"/>
        <w:rPr>
          <w:rFonts w:ascii="Cambria" w:hAnsi="Cambria"/>
        </w:rPr>
      </w:pPr>
      <w:r>
        <w:rPr>
          <w:rFonts w:ascii="Cambria" w:hAnsi="Cambria"/>
        </w:rPr>
        <w:t xml:space="preserve">     </w:t>
      </w:r>
      <w:r>
        <w:rPr>
          <w:rFonts w:ascii="Cambria" w:hAnsi="Cambria"/>
        </w:rPr>
        <w:t xml:space="preserve">Информације о пружању бесплатне правне помоћи су постављене на званичној интернет презентацији општине, али до сада нису реализоване посебне активности у циљу информисања припадника ромске националне мањине о начинима остваривања бесплатне правне помоћи. </w:t>
      </w:r>
    </w:p>
    <w:p>
      <w:pPr>
        <w:pStyle w:val="Normal"/>
        <w:spacing w:lineRule="auto" w:line="240" w:before="0" w:after="200"/>
        <w:jc w:val="both"/>
        <w:rPr>
          <w:rFonts w:ascii="Cambria" w:hAnsi="Cambria"/>
        </w:rPr>
      </w:pPr>
      <w:r>
        <w:rPr>
          <w:rFonts w:ascii="Cambria" w:hAnsi="Cambria"/>
        </w:rPr>
        <w:t xml:space="preserve">       </w:t>
      </w:r>
      <w:r>
        <w:rPr>
          <w:rFonts w:ascii="Cambria" w:hAnsi="Cambria"/>
        </w:rPr>
        <w:t>Повереник за заштиту равноправности је током 2024. године објавио резултате истраживања о перцепцији ромске заједнице о дискриминацији</w:t>
      </w:r>
      <w:r>
        <w:rPr>
          <w:rStyle w:val="FootnoteReference"/>
          <w:rFonts w:ascii="Cambria" w:hAnsi="Cambria"/>
        </w:rPr>
        <w:footnoteReference w:id="10"/>
      </w:r>
      <w:r>
        <w:rPr>
          <w:rFonts w:ascii="Cambria" w:hAnsi="Cambria"/>
        </w:rPr>
        <w:t xml:space="preserve">  према којима 34% испитаника сматра да је однос према Ромима другачији у односу на друге грађане. Скоро две трећине испитаника (64%) сматра да су ромска деца „малтретирана“ у образовним установама због свог етничког порекла, док готово половина испитаника (47%) сматра да се Роми теже запошљавају, јер послодавци не желе да имају Роме међу запосленима у својим фирмама. Готово исти постотак испитаника (46%) сматра да постоји извесна дискриминација у погледу доступности базичне јавне инфраструктуре Ромима и извесна дискриминација (49% испитаника) у здравственим установама према припадницима ромске заједнице. Такође, извештај Повереника о перцепцији грађана и грађанки о дискриминацији у Србији</w:t>
      </w:r>
      <w:r>
        <w:rPr>
          <w:rStyle w:val="FootnoteReference"/>
          <w:rFonts w:ascii="Cambria" w:hAnsi="Cambria"/>
        </w:rPr>
        <w:footnoteReference w:id="11"/>
      </w:r>
      <w:r>
        <w:rPr>
          <w:rFonts w:ascii="Cambria" w:hAnsi="Cambria"/>
        </w:rPr>
        <w:t xml:space="preserve"> из 2023. године показује да 61% испитаника верује да је заступљеност дискриминације према Ромима веома или углавном присутна. </w:t>
      </w:r>
    </w:p>
    <w:p>
      <w:pPr>
        <w:pStyle w:val="Normal"/>
        <w:spacing w:lineRule="auto" w:line="240" w:before="0" w:after="200"/>
        <w:jc w:val="both"/>
        <w:rPr>
          <w:rFonts w:ascii="Cambria" w:hAnsi="Cambria"/>
        </w:rPr>
      </w:pPr>
      <w:r>
        <w:rPr>
          <w:rFonts w:ascii="Cambria" w:hAnsi="Cambria"/>
        </w:rPr>
        <w:t xml:space="preserve">       </w:t>
      </w:r>
      <w:r>
        <w:rPr>
          <w:rFonts w:ascii="Cambria" w:hAnsi="Cambria"/>
        </w:rPr>
        <w:t xml:space="preserve">Анализа је показала да </w:t>
      </w:r>
      <w:r>
        <w:rPr>
          <w:rFonts w:ascii="Cambria" w:hAnsi="Cambria"/>
          <w:b/>
          <w:bCs/>
        </w:rPr>
        <w:t xml:space="preserve">у Беочину нису спроведена истраживања о перцепцији ромске заједнице о дискриминацији, нити о односу грађана и грађанки према дискриминацији. </w:t>
      </w:r>
      <w:r>
        <w:rPr>
          <w:rFonts w:ascii="Cambria" w:hAnsi="Cambria"/>
        </w:rPr>
        <w:t>Међутим, последњих година се у општини, захваљујући пројектним иницијативама, спроводе одређене превентивне активности на плану борбе против циганизма. Тако је Екуменска хуманитарна организација спровела предавање за запослене у јавним установама у вези препознавања акта дискриминације и формирала тим вршњачких едукатора против дискриминације, док волонтери Црвеног крста редовно спороводе едукације на терену у вези са тиме како поступити у случају дискриминације тј. како пријавити акт циганизма.</w:t>
      </w:r>
    </w:p>
    <w:p>
      <w:pPr>
        <w:pStyle w:val="Normal"/>
        <w:spacing w:lineRule="auto" w:line="240" w:before="0" w:after="200"/>
        <w:jc w:val="both"/>
        <w:rPr>
          <w:rFonts w:ascii="Cambria" w:hAnsi="Cambria"/>
          <w:b/>
          <w:bCs/>
        </w:rPr>
      </w:pPr>
      <w:r>
        <w:rPr>
          <w:rFonts w:ascii="Cambria" w:hAnsi="Cambria"/>
        </w:rPr>
        <w:t xml:space="preserve">        </w:t>
      </w:r>
      <w:r>
        <w:rPr>
          <w:rFonts w:ascii="Cambria" w:hAnsi="Cambria"/>
        </w:rPr>
        <w:t xml:space="preserve">Национална Стратегија за социјално укључивање Рома и Ромкиња у РС за период од 2022-2030. године наглашава да је за остваривање суштинске равноправности Рома и Ромкиња потребно да се унапреде мере за борбу против циганизма, као посебног облика расизма и дискриминације који је усмерен према Ромима и Ромкињама, као и да се осмисле политике интегративне мултикултуралности и интеркултуралног дијалога. Даље се истиче, да је Ромима неопходно свесно регулисање јавног интереса у области културе и учешће у одлучивању о свим питањима везаним за културни развитак.  Једном речју, Ромима је потребно креирање сопствене културне политике која ће бити усмерена на: очување културне баштине и културног идентитета, развој савременог уметничког стваралаштва, као и на подстицање доступности културних добара и учешће грађана у културном животу. Анализа стања је показала </w:t>
      </w:r>
      <w:r>
        <w:rPr>
          <w:rFonts w:ascii="Cambria" w:hAnsi="Cambria"/>
          <w:b/>
          <w:bCs/>
        </w:rPr>
        <w:t>Општина Беочин не поседује плански документ у области развоја културе, нити важећи План развоја општине 2023 - 2030. садржи  циљеве и мере којима се подстиче мулитуктуралност и реализација културних програма којима се промовише и чува културна баштина ромске националне мањине.</w:t>
      </w:r>
    </w:p>
    <w:p>
      <w:pPr>
        <w:pStyle w:val="Normal"/>
        <w:spacing w:lineRule="auto" w:line="240" w:before="0" w:after="200"/>
        <w:jc w:val="both"/>
        <w:rPr>
          <w:rFonts w:ascii="Cambria" w:hAnsi="Cambria"/>
        </w:rPr>
      </w:pPr>
      <w:r>
        <w:rPr>
          <w:rFonts w:ascii="Cambria" w:hAnsi="Cambria"/>
        </w:rPr>
        <w:t xml:space="preserve">        </w:t>
      </w:r>
      <w:r>
        <w:rPr>
          <w:rFonts w:ascii="Cambria" w:hAnsi="Cambria"/>
        </w:rPr>
        <w:t xml:space="preserve">У последње три године из општинског буџета је издвојено укупно 4,2 милиона РСД за финансирање и суфинансирање програма и пројеката у култури и културно уметничких удружења на основу јавног конкурса. Међу финансираним пројектима  </w:t>
      </w:r>
      <w:r>
        <w:rPr>
          <w:rFonts w:ascii="Cambria" w:hAnsi="Cambria"/>
          <w:b/>
          <w:bCs/>
        </w:rPr>
        <w:t>су била два пројеката чији је циљ био очување и промоција културног идентитета Рома</w:t>
      </w:r>
      <w:r>
        <w:rPr>
          <w:rFonts w:ascii="Cambria" w:hAnsi="Cambria"/>
        </w:rPr>
        <w:t xml:space="preserve">, укупне вредности 109.920 РСД. </w:t>
      </w:r>
    </w:p>
    <w:p>
      <w:pPr>
        <w:pStyle w:val="Normal"/>
        <w:spacing w:lineRule="auto" w:line="240" w:beforeAutospacing="1" w:after="0"/>
        <w:rPr>
          <w:rFonts w:ascii="Cambria" w:hAnsi="Cambria" w:cs="Arial"/>
          <w:b/>
          <w:color w:val="1F497D"/>
          <w:sz w:val="22"/>
          <w:szCs w:val="22"/>
          <w:lang w:eastAsia="sr-Latn-CS"/>
        </w:rPr>
      </w:pPr>
      <w:r>
        <w:rPr>
          <w:rFonts w:cs="Arial" w:ascii="Cambria" w:hAnsi="Cambria"/>
          <w:bCs/>
          <w:i/>
          <w:sz w:val="22"/>
          <w:szCs w:val="22"/>
          <w:lang w:eastAsia="sr-Latn-CS"/>
        </w:rPr>
        <w:t>Табела 20: Финансијска средства из општинског буџета намењена финансирању програма и пројеката у култури у периоду 2022-2024.</w:t>
      </w:r>
    </w:p>
    <w:tbl>
      <w:tblPr>
        <w:tblW w:w="9356"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4678"/>
        <w:gridCol w:w="1558"/>
        <w:gridCol w:w="1562"/>
        <w:gridCol w:w="1557"/>
      </w:tblGrid>
      <w:tr>
        <w:trPr>
          <w:trHeight w:val="246" w:hRule="atLeast"/>
        </w:trPr>
        <w:tc>
          <w:tcPr>
            <w:tcW w:w="4678" w:type="dxa"/>
            <w:vMerge w:val="restart"/>
            <w:tcBorders>
              <w:top w:val="single" w:sz="4" w:space="0" w:color="000000"/>
              <w:left w:val="single" w:sz="4" w:space="0" w:color="000000"/>
              <w:bottom w:val="single" w:sz="4" w:space="0" w:color="000000"/>
              <w:right w:val="single" w:sz="4" w:space="0" w:color="000000"/>
            </w:tcBorders>
            <w:shd w:color="auto" w:fill="0070C0" w:val="clear"/>
          </w:tcPr>
          <w:p>
            <w:pPr>
              <w:pStyle w:val="Normal"/>
              <w:widowControl w:val="false"/>
              <w:spacing w:lineRule="auto" w:line="240"/>
              <w:ind w:firstLine="360"/>
              <w:jc w:val="center"/>
              <w:rPr>
                <w:rFonts w:ascii="Cambria" w:hAnsi="Cambria" w:cs="Arial"/>
                <w:color w:val="FFFFFF"/>
                <w:sz w:val="22"/>
                <w:szCs w:val="22"/>
                <w:lang w:eastAsia="sr-Latn-RS"/>
              </w:rPr>
            </w:pPr>
            <w:r>
              <w:rPr>
                <w:rFonts w:cs="Arial" w:ascii="Cambria" w:hAnsi="Cambria"/>
                <w:b/>
                <w:bCs/>
                <w:color w:val="FFFFFF"/>
                <w:sz w:val="22"/>
                <w:szCs w:val="22"/>
                <w:lang w:eastAsia="sr-Latn-RS"/>
              </w:rPr>
              <w:t xml:space="preserve"> </w:t>
            </w:r>
          </w:p>
        </w:tc>
        <w:tc>
          <w:tcPr>
            <w:tcW w:w="4677" w:type="dxa"/>
            <w:gridSpan w:val="3"/>
            <w:tcBorders>
              <w:top w:val="single" w:sz="4" w:space="0" w:color="000000"/>
              <w:left w:val="single" w:sz="4" w:space="0" w:color="000000"/>
              <w:bottom w:val="single" w:sz="4" w:space="0" w:color="000000"/>
              <w:right w:val="single" w:sz="4" w:space="0" w:color="000000"/>
            </w:tcBorders>
            <w:shd w:color="auto" w:fill="0070C0" w:val="clear"/>
          </w:tcPr>
          <w:p>
            <w:pPr>
              <w:pStyle w:val="Normal"/>
              <w:widowControl w:val="false"/>
              <w:spacing w:lineRule="auto" w:line="240"/>
              <w:ind w:firstLine="360"/>
              <w:jc w:val="center"/>
              <w:rPr>
                <w:rFonts w:ascii="Cambria" w:hAnsi="Cambria" w:cs="Arial"/>
                <w:b/>
                <w:bCs/>
                <w:color w:val="FFFFFF"/>
                <w:sz w:val="22"/>
                <w:szCs w:val="22"/>
                <w:lang w:eastAsia="sr-Latn-RS"/>
              </w:rPr>
            </w:pPr>
            <w:r>
              <w:rPr>
                <w:rFonts w:cs="Arial" w:ascii="Cambria" w:hAnsi="Cambria"/>
                <w:b/>
                <w:bCs/>
                <w:color w:val="FFFFFF"/>
                <w:sz w:val="22"/>
                <w:szCs w:val="22"/>
                <w:lang w:eastAsia="sr-Latn-RS"/>
              </w:rPr>
              <w:t>Година</w:t>
            </w:r>
          </w:p>
        </w:tc>
      </w:tr>
      <w:tr>
        <w:trPr>
          <w:trHeight w:val="147" w:hRule="atLeast"/>
        </w:trPr>
        <w:tc>
          <w:tcPr>
            <w:tcW w:w="4678" w:type="dxa"/>
            <w:vMerge w:val="continue"/>
            <w:tcBorders>
              <w:top w:val="single" w:sz="4" w:space="0" w:color="000000"/>
              <w:left w:val="single" w:sz="4" w:space="0" w:color="000000"/>
              <w:bottom w:val="single" w:sz="4" w:space="0" w:color="000000"/>
              <w:right w:val="single" w:sz="4" w:space="0" w:color="000000"/>
            </w:tcBorders>
            <w:shd w:color="auto" w:fill="0070C0" w:val="clear"/>
          </w:tcPr>
          <w:p>
            <w:pPr>
              <w:pStyle w:val="Normal"/>
              <w:widowControl w:val="false"/>
              <w:spacing w:lineRule="auto" w:line="240"/>
              <w:ind w:firstLine="360"/>
              <w:rPr>
                <w:rFonts w:ascii="Cambria" w:hAnsi="Cambria" w:cs="Arial"/>
                <w:color w:val="FFFFFF"/>
                <w:sz w:val="22"/>
                <w:szCs w:val="22"/>
                <w:lang w:eastAsia="sr-Latn-RS"/>
              </w:rPr>
            </w:pPr>
            <w:r>
              <w:rPr>
                <w:rFonts w:cs="Arial" w:ascii="Cambria" w:hAnsi="Cambria"/>
                <w:color w:val="FFFFFF"/>
                <w:sz w:val="22"/>
                <w:szCs w:val="22"/>
                <w:lang w:eastAsia="sr-Latn-RS"/>
              </w:rPr>
            </w:r>
          </w:p>
        </w:tc>
        <w:tc>
          <w:tcPr>
            <w:tcW w:w="1558" w:type="dxa"/>
            <w:tcBorders>
              <w:top w:val="single" w:sz="4" w:space="0" w:color="000000"/>
              <w:left w:val="single" w:sz="4" w:space="0" w:color="000000"/>
              <w:bottom w:val="single" w:sz="4" w:space="0" w:color="000000"/>
              <w:right w:val="single" w:sz="4" w:space="0" w:color="000000"/>
            </w:tcBorders>
            <w:shd w:color="auto" w:fill="0070C0" w:val="clear"/>
          </w:tcPr>
          <w:p>
            <w:pPr>
              <w:pStyle w:val="Normal"/>
              <w:widowControl w:val="false"/>
              <w:spacing w:lineRule="auto" w:line="240"/>
              <w:jc w:val="center"/>
              <w:rPr>
                <w:rFonts w:ascii="Cambria" w:hAnsi="Cambria" w:cs="Arial"/>
                <w:color w:val="FFFFFF"/>
                <w:sz w:val="22"/>
                <w:szCs w:val="22"/>
                <w:lang w:eastAsia="sr-Latn-RS"/>
              </w:rPr>
            </w:pPr>
            <w:r>
              <w:rPr>
                <w:rFonts w:cs="Arial" w:ascii="Cambria" w:hAnsi="Cambria"/>
                <w:b/>
                <w:bCs/>
                <w:color w:val="FFFFFF"/>
                <w:sz w:val="22"/>
                <w:szCs w:val="22"/>
                <w:lang w:eastAsia="sr-Latn-RS"/>
              </w:rPr>
              <w:t>2022.</w:t>
            </w:r>
          </w:p>
        </w:tc>
        <w:tc>
          <w:tcPr>
            <w:tcW w:w="1562" w:type="dxa"/>
            <w:tcBorders>
              <w:top w:val="single" w:sz="4" w:space="0" w:color="000000"/>
              <w:left w:val="single" w:sz="4" w:space="0" w:color="000000"/>
              <w:bottom w:val="single" w:sz="4" w:space="0" w:color="000000"/>
              <w:right w:val="single" w:sz="4" w:space="0" w:color="000000"/>
            </w:tcBorders>
            <w:shd w:color="auto" w:fill="0070C0" w:val="clear"/>
          </w:tcPr>
          <w:p>
            <w:pPr>
              <w:pStyle w:val="Normal"/>
              <w:widowControl w:val="false"/>
              <w:spacing w:lineRule="auto" w:line="240"/>
              <w:jc w:val="center"/>
              <w:rPr>
                <w:rFonts w:ascii="Cambria" w:hAnsi="Cambria" w:cs="Arial"/>
                <w:color w:val="FFFFFF"/>
                <w:sz w:val="22"/>
                <w:szCs w:val="22"/>
                <w:lang w:eastAsia="sr-Latn-RS"/>
              </w:rPr>
            </w:pPr>
            <w:r>
              <w:rPr>
                <w:rFonts w:cs="Arial" w:ascii="Cambria" w:hAnsi="Cambria"/>
                <w:b/>
                <w:bCs/>
                <w:color w:val="FFFFFF"/>
                <w:sz w:val="22"/>
                <w:szCs w:val="22"/>
                <w:lang w:eastAsia="sr-Latn-RS"/>
              </w:rPr>
              <w:t>2023.</w:t>
            </w:r>
          </w:p>
        </w:tc>
        <w:tc>
          <w:tcPr>
            <w:tcW w:w="1557" w:type="dxa"/>
            <w:tcBorders>
              <w:top w:val="single" w:sz="4" w:space="0" w:color="000000"/>
              <w:left w:val="single" w:sz="4" w:space="0" w:color="000000"/>
              <w:bottom w:val="single" w:sz="4" w:space="0" w:color="000000"/>
              <w:right w:val="single" w:sz="4" w:space="0" w:color="000000"/>
            </w:tcBorders>
            <w:shd w:color="auto" w:fill="0070C0" w:val="clear"/>
          </w:tcPr>
          <w:p>
            <w:pPr>
              <w:pStyle w:val="Normal"/>
              <w:widowControl w:val="false"/>
              <w:spacing w:lineRule="auto" w:line="240"/>
              <w:jc w:val="center"/>
              <w:rPr>
                <w:rFonts w:ascii="Cambria" w:hAnsi="Cambria" w:cs="Arial"/>
                <w:color w:val="FFFFFF"/>
                <w:sz w:val="22"/>
                <w:szCs w:val="22"/>
                <w:lang w:eastAsia="sr-Latn-RS"/>
              </w:rPr>
            </w:pPr>
            <w:r>
              <w:rPr>
                <w:rFonts w:cs="Arial" w:ascii="Cambria" w:hAnsi="Cambria"/>
                <w:b/>
                <w:bCs/>
                <w:color w:val="FFFFFF"/>
                <w:sz w:val="22"/>
                <w:szCs w:val="22"/>
                <w:lang w:eastAsia="sr-Latn-RS"/>
              </w:rPr>
              <w:t>2024.</w:t>
            </w:r>
          </w:p>
        </w:tc>
      </w:tr>
      <w:tr>
        <w:trPr>
          <w:trHeight w:val="758" w:hRule="atLeast"/>
        </w:trPr>
        <w:tc>
          <w:tcPr>
            <w:tcW w:w="46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Cambria" w:hAnsi="Cambria" w:cs="Arial"/>
                <w:sz w:val="22"/>
                <w:szCs w:val="22"/>
                <w:lang w:eastAsia="sr-Latn-RS"/>
              </w:rPr>
            </w:pPr>
            <w:r>
              <w:rPr>
                <w:rFonts w:cs="Arial" w:ascii="Cambria" w:hAnsi="Cambria"/>
                <w:sz w:val="22"/>
                <w:szCs w:val="22"/>
                <w:lang w:eastAsia="sr-Latn-RS"/>
              </w:rPr>
              <w:t xml:space="preserve">Издвојена финансијска средства у општинском буџету за финансирање програма / пројеката у култури и културно уметничких удружења на основу јавног конкурса </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rFonts w:ascii="Cambria" w:hAnsi="Cambria" w:cs="Arial"/>
                <w:sz w:val="22"/>
                <w:szCs w:val="22"/>
                <w:lang w:eastAsia="sr-Latn-RS"/>
              </w:rPr>
            </w:pPr>
            <w:r>
              <w:rPr>
                <w:rFonts w:cs="Arial" w:ascii="Cambria" w:hAnsi="Cambria"/>
                <w:sz w:val="22"/>
                <w:szCs w:val="22"/>
                <w:lang w:eastAsia="sr-Latn-RS"/>
              </w:rPr>
            </w:r>
          </w:p>
          <w:p>
            <w:pPr>
              <w:pStyle w:val="Normal"/>
              <w:widowControl w:val="false"/>
              <w:spacing w:lineRule="auto" w:line="240"/>
              <w:jc w:val="center"/>
              <w:rPr>
                <w:rFonts w:ascii="Cambria" w:hAnsi="Cambria" w:cs="Arial"/>
                <w:sz w:val="22"/>
                <w:szCs w:val="22"/>
                <w:lang w:eastAsia="sr-Latn-RS"/>
              </w:rPr>
            </w:pPr>
            <w:r>
              <w:rPr>
                <w:rFonts w:cs="Arial" w:ascii="Cambria" w:hAnsi="Cambria"/>
                <w:sz w:val="22"/>
                <w:szCs w:val="22"/>
                <w:lang w:eastAsia="sr-Latn-RS"/>
              </w:rPr>
              <w:t>1.200.000</w:t>
            </w:r>
          </w:p>
        </w:tc>
        <w:tc>
          <w:tcPr>
            <w:tcW w:w="15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rFonts w:ascii="Cambria" w:hAnsi="Cambria" w:cs="Arial"/>
                <w:sz w:val="22"/>
                <w:szCs w:val="22"/>
                <w:lang w:eastAsia="sr-Latn-RS"/>
              </w:rPr>
            </w:pPr>
            <w:r>
              <w:rPr>
                <w:rFonts w:cs="Arial" w:ascii="Cambria" w:hAnsi="Cambria"/>
                <w:sz w:val="22"/>
                <w:szCs w:val="22"/>
                <w:lang w:eastAsia="sr-Latn-RS"/>
              </w:rPr>
            </w:r>
          </w:p>
          <w:p>
            <w:pPr>
              <w:pStyle w:val="Normal"/>
              <w:widowControl w:val="false"/>
              <w:spacing w:lineRule="auto" w:line="240"/>
              <w:jc w:val="center"/>
              <w:rPr>
                <w:rFonts w:ascii="Cambria" w:hAnsi="Cambria" w:cs="Arial"/>
                <w:sz w:val="22"/>
                <w:szCs w:val="22"/>
                <w:lang w:eastAsia="sr-Latn-RS"/>
              </w:rPr>
            </w:pPr>
            <w:r>
              <w:rPr>
                <w:rFonts w:cs="Arial" w:ascii="Cambria" w:hAnsi="Cambria"/>
                <w:sz w:val="22"/>
                <w:szCs w:val="22"/>
                <w:lang w:eastAsia="sr-Latn-RS"/>
              </w:rPr>
              <w:t>1.500.000</w:t>
            </w:r>
          </w:p>
        </w:tc>
        <w:tc>
          <w:tcPr>
            <w:tcW w:w="15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Cambria" w:hAnsi="Cambria" w:cs="Arial"/>
                <w:sz w:val="22"/>
                <w:szCs w:val="22"/>
                <w:lang w:eastAsia="sr-Latn-RS"/>
              </w:rPr>
            </w:pPr>
            <w:r>
              <w:rPr>
                <w:rFonts w:cs="Arial" w:ascii="Cambria" w:hAnsi="Cambria"/>
                <w:sz w:val="22"/>
                <w:szCs w:val="22"/>
                <w:lang w:eastAsia="sr-Latn-RS"/>
              </w:rPr>
            </w:r>
          </w:p>
          <w:p>
            <w:pPr>
              <w:pStyle w:val="Normal"/>
              <w:widowControl w:val="false"/>
              <w:spacing w:lineRule="auto" w:line="240"/>
              <w:rPr>
                <w:rFonts w:ascii="Cambria" w:hAnsi="Cambria" w:cs="Arial"/>
                <w:sz w:val="22"/>
                <w:szCs w:val="22"/>
                <w:lang w:eastAsia="sr-Latn-RS"/>
              </w:rPr>
            </w:pPr>
            <w:r>
              <w:rPr>
                <w:rFonts w:cs="Arial" w:ascii="Cambria" w:hAnsi="Cambria"/>
                <w:sz w:val="22"/>
                <w:szCs w:val="22"/>
                <w:lang w:eastAsia="sr-Latn-RS"/>
              </w:rPr>
              <w:t xml:space="preserve">   </w:t>
            </w:r>
            <w:r>
              <w:rPr>
                <w:rFonts w:cs="Arial" w:ascii="Cambria" w:hAnsi="Cambria"/>
                <w:sz w:val="22"/>
                <w:szCs w:val="22"/>
                <w:lang w:eastAsia="sr-Latn-RS"/>
              </w:rPr>
              <w:t>1.500.000</w:t>
            </w:r>
          </w:p>
        </w:tc>
      </w:tr>
      <w:tr>
        <w:trPr>
          <w:trHeight w:val="586" w:hRule="atLeast"/>
        </w:trPr>
        <w:tc>
          <w:tcPr>
            <w:tcW w:w="4678"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Normal"/>
              <w:widowControl w:val="false"/>
              <w:spacing w:lineRule="auto" w:line="240"/>
              <w:rPr>
                <w:rFonts w:ascii="Cambria" w:hAnsi="Cambria" w:cs="Arial"/>
                <w:sz w:val="22"/>
                <w:szCs w:val="22"/>
                <w:lang w:eastAsia="sr-Latn-RS"/>
              </w:rPr>
            </w:pPr>
            <w:r>
              <w:rPr>
                <w:rFonts w:cs="Arial" w:ascii="Cambria" w:hAnsi="Cambria"/>
                <w:sz w:val="22"/>
                <w:szCs w:val="22"/>
                <w:lang w:eastAsia="sr-Latn-RS"/>
              </w:rPr>
              <w:t>Број финансираних пројеката који чувају и промовишу културни идентитет и традицију ромске националне мањине</w:t>
            </w:r>
          </w:p>
        </w:tc>
        <w:tc>
          <w:tcPr>
            <w:tcW w:w="1558"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Normal"/>
              <w:widowControl w:val="false"/>
              <w:spacing w:lineRule="auto" w:line="240"/>
              <w:jc w:val="center"/>
              <w:rPr>
                <w:rFonts w:ascii="Cambria" w:hAnsi="Cambria" w:cs="Arial"/>
                <w:sz w:val="22"/>
                <w:szCs w:val="22"/>
                <w:lang w:eastAsia="sr-Latn-RS"/>
              </w:rPr>
            </w:pPr>
            <w:r>
              <w:rPr>
                <w:rFonts w:cs="Arial" w:ascii="Cambria" w:hAnsi="Cambria"/>
                <w:sz w:val="22"/>
                <w:szCs w:val="22"/>
                <w:lang w:eastAsia="sr-Latn-RS"/>
              </w:rPr>
              <w:t>0</w:t>
            </w:r>
          </w:p>
        </w:tc>
        <w:tc>
          <w:tcPr>
            <w:tcW w:w="1562"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Normal"/>
              <w:widowControl w:val="false"/>
              <w:spacing w:lineRule="auto" w:line="240"/>
              <w:jc w:val="center"/>
              <w:rPr>
                <w:rFonts w:ascii="Cambria" w:hAnsi="Cambria" w:cs="Arial"/>
                <w:sz w:val="22"/>
                <w:szCs w:val="22"/>
                <w:lang w:eastAsia="sr-Latn-RS"/>
              </w:rPr>
            </w:pPr>
            <w:r>
              <w:rPr>
                <w:rFonts w:cs="Arial" w:ascii="Cambria" w:hAnsi="Cambria"/>
                <w:sz w:val="22"/>
                <w:szCs w:val="22"/>
                <w:lang w:eastAsia="sr-Latn-RS"/>
              </w:rPr>
              <w:t>1</w:t>
            </w:r>
          </w:p>
        </w:tc>
        <w:tc>
          <w:tcPr>
            <w:tcW w:w="1557" w:type="dxa"/>
            <w:tcBorders>
              <w:top w:val="single" w:sz="4" w:space="0" w:color="000000"/>
              <w:left w:val="single" w:sz="4" w:space="0" w:color="000000"/>
              <w:bottom w:val="single" w:sz="4" w:space="0" w:color="000000"/>
              <w:right w:val="single" w:sz="4" w:space="0" w:color="000000"/>
            </w:tcBorders>
            <w:shd w:color="auto" w:fill="E9E6E6" w:themeFill="accent5" w:themeFillTint="33" w:val="clear"/>
          </w:tcPr>
          <w:p>
            <w:pPr>
              <w:pStyle w:val="Normal"/>
              <w:widowControl w:val="false"/>
              <w:spacing w:lineRule="auto" w:line="240"/>
              <w:jc w:val="center"/>
              <w:rPr>
                <w:rFonts w:ascii="Cambria" w:hAnsi="Cambria" w:cs="Arial"/>
                <w:sz w:val="22"/>
                <w:szCs w:val="22"/>
                <w:lang w:eastAsia="sr-Latn-RS"/>
              </w:rPr>
            </w:pPr>
            <w:r>
              <w:rPr>
                <w:rFonts w:cs="Arial" w:ascii="Cambria" w:hAnsi="Cambria"/>
                <w:sz w:val="22"/>
                <w:szCs w:val="22"/>
                <w:lang w:eastAsia="sr-Latn-RS"/>
              </w:rPr>
              <w:t>1</w:t>
            </w:r>
          </w:p>
        </w:tc>
      </w:tr>
    </w:tbl>
    <w:p>
      <w:pPr>
        <w:pStyle w:val="Normal"/>
        <w:tabs>
          <w:tab w:val="clear" w:pos="720"/>
          <w:tab w:val="left" w:pos="6144" w:leader="none"/>
        </w:tabs>
        <w:spacing w:lineRule="auto" w:line="240"/>
        <w:jc w:val="both"/>
        <w:rPr>
          <w:rFonts w:ascii="Cambria" w:hAnsi="Cambria" w:cs="Arial"/>
          <w:b/>
          <w:bCs/>
          <w:iCs/>
          <w:sz w:val="22"/>
          <w:szCs w:val="22"/>
        </w:rPr>
      </w:pPr>
      <w:r>
        <w:rPr>
          <w:rFonts w:cs="Arial" w:ascii="Cambria" w:hAnsi="Cambria"/>
          <w:bCs/>
          <w:i/>
          <w:sz w:val="22"/>
          <w:szCs w:val="22"/>
        </w:rPr>
        <w:t>Извор: Упитник за прикупљање података за потребе израде ЛАП-а за социјалну инклузију Рома и Ромкиња</w:t>
      </w:r>
    </w:p>
    <w:p>
      <w:pPr>
        <w:pStyle w:val="Normal"/>
        <w:tabs>
          <w:tab w:val="clear" w:pos="720"/>
          <w:tab w:val="left" w:pos="6144" w:leader="none"/>
        </w:tabs>
        <w:spacing w:lineRule="auto" w:line="240"/>
        <w:jc w:val="both"/>
        <w:rPr>
          <w:rFonts w:ascii="Cambria" w:hAnsi="Cambria" w:cs="Arial"/>
          <w:b/>
          <w:bCs/>
          <w:iCs/>
          <w:sz w:val="22"/>
          <w:szCs w:val="22"/>
        </w:rPr>
      </w:pPr>
      <w:r>
        <w:rPr>
          <w:rFonts w:cs="Arial" w:ascii="Cambria" w:hAnsi="Cambria"/>
          <w:b/>
          <w:bCs/>
          <w:iCs/>
          <w:sz w:val="22"/>
          <w:szCs w:val="22"/>
        </w:rPr>
      </w:r>
    </w:p>
    <w:p>
      <w:pPr>
        <w:pStyle w:val="Normal"/>
        <w:spacing w:lineRule="auto" w:line="240" w:before="0" w:after="200"/>
        <w:jc w:val="both"/>
        <w:rPr>
          <w:rFonts w:ascii="Cambria" w:hAnsi="Cambria"/>
          <w:highlight w:val="yellow"/>
        </w:rPr>
      </w:pPr>
      <w:r>
        <w:rPr>
          <w:rFonts w:ascii="Cambria" w:hAnsi="Cambria"/>
        </w:rPr>
        <w:t xml:space="preserve">        </w:t>
      </w:r>
      <w:r>
        <w:rPr>
          <w:rFonts w:ascii="Cambria" w:hAnsi="Cambria"/>
        </w:rPr>
        <w:t xml:space="preserve">Носилац културних активности у Беочину је Културни центар општине Беочин, основан 1971. године, који се бави се организовањем различитих културно-уметничких програма и манифестација из области сценске уметности, филма, библиотекачке делатности и образовања. У његовом саставу успешно делује  библиотека „Јован Грчић Миленко“, а поред традиционалних манифестација као што су „Позорфест“, „Беби бео лето“, „Зимско распустилиште“, у Културном центру се током године одржи велики број изложби ликовних дела, књижевних промоција, филмских пројекција, концерата, позоришних представа и сл. </w:t>
      </w:r>
    </w:p>
    <w:p>
      <w:pPr>
        <w:pStyle w:val="Normal"/>
        <w:spacing w:lineRule="auto" w:line="240" w:before="0" w:after="200"/>
        <w:jc w:val="both"/>
        <w:rPr>
          <w:rFonts w:ascii="Cambria" w:hAnsi="Cambria"/>
        </w:rPr>
      </w:pPr>
      <w:r>
        <w:rPr>
          <w:rFonts w:ascii="Cambria" w:hAnsi="Cambria"/>
        </w:rPr>
        <w:t xml:space="preserve">       </w:t>
      </w:r>
      <w:r>
        <w:rPr>
          <w:rFonts w:ascii="Cambria" w:hAnsi="Cambria"/>
        </w:rPr>
        <w:t>У Беочину не постоји ниједна установа културе која реализује искључиво програме који за циљ имају очување културног идентитета и културне баштине ромске заједнице. Али сваке године у Културном центру „Беочин“ ромска удружења организују свечану академију поводом обележавања 8. априла - Међународног дана Рома. Такође, у ОШ и ПУ се пригодно обележава 8. април.</w:t>
      </w:r>
    </w:p>
    <w:p>
      <w:pPr>
        <w:pStyle w:val="Normal"/>
        <w:spacing w:lineRule="auto" w:line="240" w:before="0" w:after="200"/>
        <w:jc w:val="both"/>
        <w:rPr>
          <w:rFonts w:ascii="Cambria" w:hAnsi="Cambria"/>
        </w:rPr>
      </w:pPr>
      <w:r>
        <w:rPr>
          <w:rFonts w:ascii="Cambria" w:hAnsi="Cambria"/>
        </w:rPr>
        <w:t xml:space="preserve">        </w:t>
      </w:r>
      <w:r>
        <w:rPr>
          <w:rFonts w:ascii="Cambria" w:hAnsi="Cambria"/>
        </w:rPr>
        <w:t xml:space="preserve">У последње две године на општинским медијским конкурсима није подржан ниједан медијски пројекат који је имао за циљ промоцију толеранције и културног идентитета Рома. </w:t>
      </w:r>
    </w:p>
    <w:p>
      <w:pPr>
        <w:pStyle w:val="Normal"/>
        <w:spacing w:lineRule="auto" w:line="240" w:before="0" w:after="200"/>
        <w:jc w:val="both"/>
        <w:rPr>
          <w:shd w:fill="FFFFFF" w:val="clear"/>
        </w:rPr>
      </w:pPr>
      <w:r>
        <w:rPr>
          <w:rFonts w:ascii="Cambria" w:hAnsi="Cambria"/>
          <w:shd w:fill="FFFFFF" w:val="clear"/>
        </w:rPr>
        <w:t xml:space="preserve">        </w:t>
      </w:r>
      <w:r>
        <w:rPr>
          <w:rFonts w:ascii="Cambria" w:hAnsi="Cambria"/>
          <w:shd w:fill="FFFFFF" w:val="clear"/>
        </w:rPr>
        <w:t>Међу запосленима у органима општине и локалним институцијама има 20 службеника који су обучени за тему заштите од дискриминације и циганизма као специфичног облика расизма.</w:t>
      </w:r>
    </w:p>
    <w:p>
      <w:pPr>
        <w:pStyle w:val="Normal"/>
        <w:spacing w:lineRule="auto" w:line="240" w:before="0" w:after="200"/>
        <w:jc w:val="both"/>
        <w:rPr>
          <w:rFonts w:ascii="Cambria" w:hAnsi="Cambria"/>
        </w:rPr>
      </w:pPr>
      <w:r>
        <w:rPr>
          <w:rFonts w:ascii="Cambria" w:hAnsi="Cambria"/>
        </w:rPr>
        <w:t xml:space="preserve">         </w:t>
      </w:r>
      <w:r>
        <w:rPr>
          <w:rFonts w:ascii="Cambria" w:hAnsi="Cambria"/>
          <w:b/>
          <w:bCs/>
          <w:u w:val="single"/>
        </w:rPr>
        <w:t>На фокус групу са представницима ромске заједнице</w:t>
      </w:r>
      <w:r>
        <w:rPr>
          <w:rFonts w:ascii="Cambria" w:hAnsi="Cambria"/>
        </w:rPr>
        <w:t xml:space="preserve"> истакнуто је дискриминација постоји, као и да Роми нису довољно информисани о механизмима заштите. Као пример дискриминације наводе да се млади образовни Роми не запошљавају у локалним институцијама нити раде у струци. Друштвена клима је таква да се успеси Рома ређе спомињу и да се не истичу као  позитивни примери, већ се о њима углавном говори у негативној конотацији. Учесници су навели да постоји велико неповерење ромске заједнице у рад ромских удружења, да се из локалног буџета издвајају мала средства за културне пројекте Рома и да то умањује видљивост заједнице. </w:t>
      </w:r>
    </w:p>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t>3.8.1 SWOT анализа у области борбе против дискриминације и циганизма</w:t>
      </w:r>
    </w:p>
    <w:tbl>
      <w:tblPr>
        <w:tblStyle w:val="TableGrid"/>
        <w:tblW w:w="9672"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247"/>
        <w:gridCol w:w="5424"/>
      </w:tblGrid>
      <w:tr>
        <w:trPr>
          <w:trHeight w:val="440" w:hRule="atLeast"/>
        </w:trPr>
        <w:tc>
          <w:tcPr>
            <w:tcW w:w="4247" w:type="dxa"/>
            <w:tcBorders/>
            <w:shd w:color="auto" w:fill="0070C0" w:val="clear"/>
          </w:tcPr>
          <w:p>
            <w:pPr>
              <w:pStyle w:val="Normal"/>
              <w:widowControl/>
              <w:suppressAutoHyphens w:val="true"/>
              <w:spacing w:before="0" w:after="0"/>
              <w:jc w:val="center"/>
              <w:rPr>
                <w:rFonts w:ascii="Arial" w:hAnsi="Arial" w:cs="Arial"/>
                <w:b/>
                <w:bCs/>
                <w:color w:themeColor="background1" w:val="FFFFFF"/>
                <w:sz w:val="20"/>
                <w:szCs w:val="20"/>
              </w:rPr>
            </w:pPr>
            <w:r>
              <w:rPr>
                <w:rFonts w:eastAsia="Times New Roman" w:cs="Arial" w:ascii="Arial" w:hAnsi="Arial"/>
                <w:b/>
                <w:bCs/>
                <w:color w:themeColor="background1" w:val="FFFFFF"/>
                <w:kern w:val="0"/>
                <w:sz w:val="20"/>
                <w:szCs w:val="20"/>
                <w:lang w:eastAsia="en-US" w:bidi="ar-SA"/>
              </w:rPr>
              <w:t>СНАГЕ</w:t>
            </w:r>
          </w:p>
        </w:tc>
        <w:tc>
          <w:tcPr>
            <w:tcW w:w="5424" w:type="dxa"/>
            <w:tcBorders/>
            <w:shd w:color="auto" w:fill="0070C0" w:val="clear"/>
          </w:tcPr>
          <w:p>
            <w:pPr>
              <w:pStyle w:val="Normal"/>
              <w:widowControl/>
              <w:suppressAutoHyphens w:val="true"/>
              <w:spacing w:before="0" w:after="0"/>
              <w:jc w:val="center"/>
              <w:rPr>
                <w:rFonts w:ascii="Arial" w:hAnsi="Arial" w:cs="Arial"/>
                <w:b/>
                <w:bCs/>
                <w:color w:themeColor="background1" w:val="FFFFFF"/>
                <w:sz w:val="20"/>
                <w:szCs w:val="20"/>
              </w:rPr>
            </w:pPr>
            <w:r>
              <w:rPr>
                <w:rFonts w:eastAsia="Times New Roman" w:cs="Arial" w:ascii="Arial" w:hAnsi="Arial"/>
                <w:b/>
                <w:bCs/>
                <w:color w:themeColor="background1" w:val="FFFFFF"/>
                <w:kern w:val="0"/>
                <w:sz w:val="20"/>
                <w:szCs w:val="20"/>
                <w:lang w:eastAsia="en-US" w:bidi="ar-SA"/>
              </w:rPr>
              <w:t>СЛАБОСТИ</w:t>
            </w:r>
          </w:p>
        </w:tc>
      </w:tr>
      <w:tr>
        <w:trPr>
          <w:trHeight w:val="3007" w:hRule="atLeast"/>
        </w:trPr>
        <w:tc>
          <w:tcPr>
            <w:tcW w:w="4247" w:type="dxa"/>
            <w:tcBorders/>
          </w:tcPr>
          <w:p>
            <w:pPr>
              <w:pStyle w:val="TableContents"/>
              <w:numPr>
                <w:ilvl w:val="0"/>
                <w:numId w:val="16"/>
              </w:numPr>
              <w:suppressAutoHyphens w:val="true"/>
              <w:spacing w:before="0" w:after="0"/>
              <w:ind w:hanging="357" w:left="714"/>
              <w:jc w:val="left"/>
              <w:rPr>
                <w:rFonts w:ascii="Cambria" w:hAnsi="Cambria" w:cs="Times New Roman"/>
                <w:sz w:val="20"/>
                <w:szCs w:val="20"/>
              </w:rPr>
            </w:pPr>
            <w:r>
              <w:rPr>
                <w:rFonts w:cs="Times New Roman" w:ascii="Cambria" w:hAnsi="Cambria"/>
                <w:kern w:val="0"/>
                <w:sz w:val="20"/>
                <w:szCs w:val="20"/>
                <w:lang w:eastAsia="en-US" w:bidi="ar-SA"/>
              </w:rPr>
              <w:t xml:space="preserve">Постоји члан ОВ задужен за културу, националне мањине и верске заједнице </w:t>
            </w:r>
          </w:p>
          <w:p>
            <w:pPr>
              <w:pStyle w:val="TableContents"/>
              <w:numPr>
                <w:ilvl w:val="0"/>
                <w:numId w:val="16"/>
              </w:numPr>
              <w:suppressAutoHyphens w:val="true"/>
              <w:spacing w:before="0" w:after="0"/>
              <w:ind w:hanging="357" w:left="714"/>
              <w:jc w:val="left"/>
              <w:rPr>
                <w:rFonts w:ascii="Cambria" w:hAnsi="Cambria" w:cs="Times New Roman"/>
                <w:sz w:val="20"/>
                <w:szCs w:val="20"/>
              </w:rPr>
            </w:pPr>
            <w:r>
              <w:rPr>
                <w:rFonts w:cs="Times New Roman" w:ascii="Cambria" w:hAnsi="Cambria"/>
                <w:kern w:val="0"/>
                <w:sz w:val="20"/>
                <w:szCs w:val="20"/>
                <w:lang w:eastAsia="en-US" w:bidi="ar-SA"/>
              </w:rPr>
              <w:t>Постоји Мобилни тим за социјално укључивање Рома и Ромкиња</w:t>
            </w:r>
          </w:p>
          <w:p>
            <w:pPr>
              <w:pStyle w:val="TableContents"/>
              <w:numPr>
                <w:ilvl w:val="0"/>
                <w:numId w:val="16"/>
              </w:numPr>
              <w:suppressAutoHyphens w:val="true"/>
              <w:spacing w:before="0" w:after="0"/>
              <w:ind w:hanging="357" w:left="714"/>
              <w:jc w:val="left"/>
              <w:rPr>
                <w:rFonts w:ascii="Cambria" w:hAnsi="Cambria" w:cs="Times New Roman"/>
                <w:sz w:val="20"/>
                <w:szCs w:val="20"/>
              </w:rPr>
            </w:pPr>
            <w:r>
              <w:rPr>
                <w:rFonts w:cs="Times New Roman" w:ascii="Cambria" w:hAnsi="Cambria"/>
                <w:kern w:val="0"/>
                <w:sz w:val="20"/>
                <w:szCs w:val="20"/>
                <w:lang w:eastAsia="en-US" w:bidi="ar-SA"/>
              </w:rPr>
              <w:t xml:space="preserve">Бесплатна правна помоћ </w:t>
            </w:r>
          </w:p>
          <w:p>
            <w:pPr>
              <w:pStyle w:val="TableContents"/>
              <w:numPr>
                <w:ilvl w:val="0"/>
                <w:numId w:val="16"/>
              </w:numPr>
              <w:suppressAutoHyphens w:val="true"/>
              <w:spacing w:before="0" w:after="0"/>
              <w:ind w:hanging="357" w:left="714"/>
              <w:jc w:val="left"/>
              <w:rPr>
                <w:rFonts w:ascii="Cambria" w:hAnsi="Cambria" w:cs="Times New Roman"/>
                <w:sz w:val="20"/>
                <w:szCs w:val="20"/>
              </w:rPr>
            </w:pPr>
            <w:r>
              <w:rPr>
                <w:rFonts w:cs="Times New Roman" w:ascii="Cambria" w:hAnsi="Cambria"/>
                <w:kern w:val="0"/>
                <w:sz w:val="20"/>
                <w:szCs w:val="20"/>
                <w:lang w:eastAsia="en-US" w:bidi="ar-SA"/>
              </w:rPr>
              <w:t>Није било притужби Поверенику за заштиту равноправности из Беочина у вези дискриминације Рома</w:t>
            </w:r>
          </w:p>
          <w:p>
            <w:pPr>
              <w:pStyle w:val="TableContents"/>
              <w:numPr>
                <w:ilvl w:val="0"/>
                <w:numId w:val="16"/>
              </w:numPr>
              <w:suppressAutoHyphens w:val="true"/>
              <w:spacing w:before="0" w:after="0"/>
              <w:ind w:hanging="357" w:left="714"/>
              <w:jc w:val="left"/>
              <w:rPr>
                <w:rFonts w:ascii="Cambria" w:hAnsi="Cambria" w:cs="Times New Roman"/>
                <w:sz w:val="20"/>
                <w:szCs w:val="20"/>
              </w:rPr>
            </w:pPr>
            <w:r>
              <w:rPr>
                <w:rFonts w:cs="Times New Roman" w:ascii="Cambria" w:hAnsi="Cambria"/>
                <w:kern w:val="0"/>
                <w:sz w:val="20"/>
                <w:szCs w:val="20"/>
                <w:lang w:eastAsia="en-US" w:bidi="ar-SA"/>
              </w:rPr>
              <w:t>Црвени крст редовно спроводи едукације како препознати дискриминацију</w:t>
            </w:r>
          </w:p>
          <w:p>
            <w:pPr>
              <w:pStyle w:val="TableContents"/>
              <w:numPr>
                <w:ilvl w:val="0"/>
                <w:numId w:val="16"/>
              </w:numPr>
              <w:suppressAutoHyphens w:val="true"/>
              <w:spacing w:before="0" w:after="0"/>
              <w:ind w:hanging="357" w:left="714"/>
              <w:jc w:val="left"/>
              <w:rPr>
                <w:rFonts w:ascii="Cambria" w:hAnsi="Cambria" w:cs="Times New Roman"/>
                <w:sz w:val="20"/>
                <w:szCs w:val="20"/>
              </w:rPr>
            </w:pPr>
            <w:r>
              <w:rPr>
                <w:rFonts w:ascii="Cambria" w:hAnsi="Cambria"/>
                <w:kern w:val="0"/>
                <w:sz w:val="20"/>
                <w:szCs w:val="20"/>
                <w:lang w:eastAsia="en-US" w:bidi="ar-SA"/>
              </w:rPr>
              <w:t>Фомриран тим вршњачких едукатора против дискриминације у ОШ „Јован Грчић Миленко“</w:t>
            </w:r>
          </w:p>
          <w:p>
            <w:pPr>
              <w:pStyle w:val="TableContents"/>
              <w:numPr>
                <w:ilvl w:val="0"/>
                <w:numId w:val="16"/>
              </w:numPr>
              <w:suppressAutoHyphens w:val="true"/>
              <w:spacing w:before="0" w:after="0"/>
              <w:ind w:hanging="357" w:left="714"/>
              <w:jc w:val="left"/>
              <w:rPr>
                <w:rFonts w:ascii="Cambria" w:hAnsi="Cambria" w:cs="Times New Roman"/>
                <w:color w:val="000000"/>
                <w:sz w:val="20"/>
                <w:szCs w:val="20"/>
              </w:rPr>
            </w:pPr>
            <w:r>
              <w:rPr>
                <w:rFonts w:cs="Times New Roman" w:ascii="Cambria" w:hAnsi="Cambria"/>
                <w:color w:val="000000"/>
                <w:kern w:val="0"/>
                <w:sz w:val="20"/>
                <w:szCs w:val="20"/>
                <w:lang w:eastAsia="en-US" w:bidi="ar-SA"/>
              </w:rPr>
              <w:t xml:space="preserve">20 локалних службеника је обучено за тему заштите од дискриминације и циганизма </w:t>
            </w:r>
          </w:p>
          <w:p>
            <w:pPr>
              <w:pStyle w:val="TableContents"/>
              <w:numPr>
                <w:ilvl w:val="0"/>
                <w:numId w:val="16"/>
              </w:numPr>
              <w:suppressAutoHyphens w:val="true"/>
              <w:spacing w:before="0" w:after="0"/>
              <w:ind w:hanging="357" w:left="714"/>
              <w:jc w:val="left"/>
              <w:rPr>
                <w:rFonts w:ascii="Cambria" w:hAnsi="Cambria" w:cs="Times New Roman"/>
                <w:color w:val="000000"/>
                <w:sz w:val="20"/>
                <w:szCs w:val="20"/>
              </w:rPr>
            </w:pPr>
            <w:r>
              <w:rPr>
                <w:rFonts w:cs="Times New Roman" w:ascii="Cambria" w:hAnsi="Cambria"/>
                <w:color w:val="000000"/>
                <w:kern w:val="0"/>
                <w:sz w:val="20"/>
                <w:szCs w:val="20"/>
                <w:lang w:eastAsia="en-US" w:bidi="ar-SA"/>
              </w:rPr>
              <w:t>ПУ и ОШ обележавају 8. април</w:t>
            </w:r>
          </w:p>
          <w:p>
            <w:pPr>
              <w:pStyle w:val="TableContents"/>
              <w:numPr>
                <w:ilvl w:val="0"/>
                <w:numId w:val="16"/>
              </w:numPr>
              <w:suppressAutoHyphens w:val="true"/>
              <w:spacing w:before="0" w:after="0"/>
              <w:ind w:hanging="357" w:left="714"/>
              <w:jc w:val="left"/>
              <w:rPr>
                <w:rFonts w:ascii="Cambria" w:hAnsi="Cambria" w:cs="Times New Roman"/>
                <w:color w:val="000000"/>
                <w:sz w:val="20"/>
                <w:szCs w:val="20"/>
              </w:rPr>
            </w:pPr>
            <w:r>
              <w:rPr>
                <w:rFonts w:cs="Times New Roman" w:ascii="Cambria" w:hAnsi="Cambria"/>
                <w:color w:val="000000"/>
                <w:kern w:val="0"/>
                <w:sz w:val="20"/>
                <w:szCs w:val="20"/>
                <w:lang w:eastAsia="en-US" w:bidi="ar-SA"/>
              </w:rPr>
              <w:t>Ромска удружења припремају свечану академију поводом 8. априла</w:t>
            </w:r>
          </w:p>
        </w:tc>
        <w:tc>
          <w:tcPr>
            <w:tcW w:w="5424" w:type="dxa"/>
            <w:tcBorders/>
          </w:tcPr>
          <w:p>
            <w:pPr>
              <w:pStyle w:val="TableContents"/>
              <w:numPr>
                <w:ilvl w:val="0"/>
                <w:numId w:val="16"/>
              </w:numPr>
              <w:suppressAutoHyphens w:val="true"/>
              <w:spacing w:before="0" w:after="0"/>
              <w:ind w:hanging="357" w:left="714"/>
              <w:jc w:val="left"/>
              <w:rPr>
                <w:rFonts w:ascii="Cambria" w:hAnsi="Cambria" w:cs="Times New Roman"/>
                <w:sz w:val="20"/>
                <w:szCs w:val="20"/>
              </w:rPr>
            </w:pPr>
            <w:r>
              <w:rPr>
                <w:rFonts w:cs="Times New Roman" w:ascii="Cambria" w:hAnsi="Cambria"/>
                <w:kern w:val="0"/>
                <w:sz w:val="20"/>
                <w:szCs w:val="20"/>
                <w:lang w:eastAsia="en-US" w:bidi="ar-SA"/>
              </w:rPr>
              <w:t xml:space="preserve">Непостоји локални  Омбудсман </w:t>
            </w:r>
          </w:p>
          <w:p>
            <w:pPr>
              <w:pStyle w:val="TableContents"/>
              <w:numPr>
                <w:ilvl w:val="0"/>
                <w:numId w:val="16"/>
              </w:numPr>
              <w:suppressAutoHyphens w:val="true"/>
              <w:spacing w:before="0" w:after="0"/>
              <w:ind w:hanging="357" w:left="714"/>
              <w:jc w:val="left"/>
              <w:rPr>
                <w:rFonts w:ascii="Cambria" w:hAnsi="Cambria" w:cs="Times New Roman"/>
                <w:sz w:val="20"/>
                <w:szCs w:val="20"/>
              </w:rPr>
            </w:pPr>
            <w:r>
              <w:rPr>
                <w:rFonts w:cs="Times New Roman" w:ascii="Cambria" w:hAnsi="Cambria"/>
                <w:kern w:val="0"/>
                <w:sz w:val="20"/>
                <w:szCs w:val="20"/>
                <w:lang w:eastAsia="en-US" w:bidi="ar-SA"/>
              </w:rPr>
              <w:t>Роми нису у довољној мери упознати са постојећим механизмима заштите од дискриминације</w:t>
            </w:r>
          </w:p>
          <w:p>
            <w:pPr>
              <w:pStyle w:val="TableContents"/>
              <w:numPr>
                <w:ilvl w:val="0"/>
                <w:numId w:val="16"/>
              </w:numPr>
              <w:suppressAutoHyphens w:val="true"/>
              <w:spacing w:before="0" w:after="0"/>
              <w:ind w:hanging="357" w:left="714"/>
              <w:jc w:val="left"/>
              <w:rPr>
                <w:rFonts w:ascii="Cambria" w:hAnsi="Cambria" w:cs="Times New Roman"/>
                <w:sz w:val="20"/>
                <w:szCs w:val="20"/>
              </w:rPr>
            </w:pPr>
            <w:r>
              <w:rPr>
                <w:rFonts w:cs="Times New Roman" w:ascii="Cambria" w:hAnsi="Cambria"/>
                <w:kern w:val="0"/>
                <w:sz w:val="20"/>
                <w:szCs w:val="20"/>
                <w:lang w:eastAsia="en-US" w:bidi="ar-SA"/>
              </w:rPr>
              <w:t>Постоји перцепција ромске заједнице у вези са дискриминацијом у области запошљавња</w:t>
            </w:r>
          </w:p>
          <w:p>
            <w:pPr>
              <w:pStyle w:val="TableContents"/>
              <w:numPr>
                <w:ilvl w:val="0"/>
                <w:numId w:val="16"/>
              </w:numPr>
              <w:suppressAutoHyphens w:val="true"/>
              <w:spacing w:before="0" w:after="0"/>
              <w:ind w:hanging="357" w:left="714"/>
              <w:jc w:val="left"/>
              <w:rPr>
                <w:rFonts w:ascii="Cambria" w:hAnsi="Cambria" w:cs="Times New Roman"/>
                <w:sz w:val="20"/>
                <w:szCs w:val="20"/>
              </w:rPr>
            </w:pPr>
            <w:r>
              <w:rPr>
                <w:rFonts w:cs="Times New Roman" w:ascii="Cambria" w:hAnsi="Cambria"/>
                <w:kern w:val="0"/>
                <w:sz w:val="20"/>
                <w:szCs w:val="20"/>
                <w:lang w:eastAsia="en-US" w:bidi="ar-SA"/>
              </w:rPr>
              <w:t>Нису реализоване посебне активности информисања Рома о бесплатној правној помоћи</w:t>
            </w:r>
          </w:p>
          <w:p>
            <w:pPr>
              <w:pStyle w:val="TableContents"/>
              <w:numPr>
                <w:ilvl w:val="0"/>
                <w:numId w:val="16"/>
              </w:numPr>
              <w:suppressAutoHyphens w:val="true"/>
              <w:spacing w:before="0" w:after="0"/>
              <w:ind w:hanging="357" w:left="714"/>
              <w:jc w:val="left"/>
              <w:rPr>
                <w:rFonts w:ascii="Cambria" w:hAnsi="Cambria" w:cs="Times New Roman"/>
                <w:color w:val="000000"/>
                <w:sz w:val="20"/>
                <w:szCs w:val="20"/>
              </w:rPr>
            </w:pPr>
            <w:r>
              <w:rPr>
                <w:rFonts w:cs="Times New Roman" w:ascii="Cambria" w:hAnsi="Cambria"/>
                <w:color w:val="000000"/>
                <w:kern w:val="0"/>
                <w:sz w:val="20"/>
                <w:szCs w:val="20"/>
                <w:lang w:eastAsia="en-US" w:bidi="ar-SA"/>
              </w:rPr>
              <w:t>Није спроведено локално истраживање о перцепцији ромске заједнице о дискриминацији</w:t>
            </w:r>
          </w:p>
          <w:p>
            <w:pPr>
              <w:pStyle w:val="TableContents"/>
              <w:numPr>
                <w:ilvl w:val="0"/>
                <w:numId w:val="16"/>
              </w:numPr>
              <w:suppressAutoHyphens w:val="true"/>
              <w:spacing w:before="0" w:after="0"/>
              <w:ind w:hanging="357" w:left="714"/>
              <w:jc w:val="left"/>
              <w:rPr>
                <w:rFonts w:ascii="Cambria" w:hAnsi="Cambria" w:cs="Times New Roman"/>
                <w:color w:val="000000"/>
                <w:sz w:val="20"/>
                <w:szCs w:val="20"/>
              </w:rPr>
            </w:pPr>
            <w:r>
              <w:rPr>
                <w:rFonts w:cs="Times New Roman" w:ascii="Cambria" w:hAnsi="Cambria"/>
                <w:color w:val="000000"/>
                <w:kern w:val="0"/>
                <w:sz w:val="20"/>
                <w:szCs w:val="20"/>
                <w:lang w:eastAsia="en-US" w:bidi="ar-SA"/>
              </w:rPr>
              <w:t xml:space="preserve">Није усвојена локална стратегија развоја културе </w:t>
            </w:r>
          </w:p>
          <w:p>
            <w:pPr>
              <w:pStyle w:val="TableContents"/>
              <w:numPr>
                <w:ilvl w:val="0"/>
                <w:numId w:val="16"/>
              </w:numPr>
              <w:suppressAutoHyphens w:val="true"/>
              <w:spacing w:before="0" w:after="0"/>
              <w:ind w:hanging="357" w:left="714"/>
              <w:jc w:val="left"/>
              <w:rPr>
                <w:rFonts w:ascii="Cambria" w:hAnsi="Cambria" w:cs="Times New Roman"/>
                <w:color w:val="000000"/>
                <w:sz w:val="20"/>
                <w:szCs w:val="20"/>
              </w:rPr>
            </w:pPr>
            <w:r>
              <w:rPr>
                <w:rFonts w:cs="Times New Roman" w:ascii="Cambria" w:hAnsi="Cambria"/>
                <w:color w:val="000000"/>
                <w:kern w:val="0"/>
                <w:sz w:val="20"/>
                <w:szCs w:val="20"/>
                <w:lang w:eastAsia="en-US" w:bidi="ar-SA"/>
              </w:rPr>
              <w:t>Локалне културне установе не реализују културне програме којима се поспешује мултикултуралност и промоција културне баштине ромске националне мањине</w:t>
            </w:r>
          </w:p>
          <w:p>
            <w:pPr>
              <w:pStyle w:val="TableContents"/>
              <w:numPr>
                <w:ilvl w:val="0"/>
                <w:numId w:val="16"/>
              </w:numPr>
              <w:suppressAutoHyphens w:val="true"/>
              <w:spacing w:before="0" w:after="0"/>
              <w:ind w:hanging="357" w:left="714"/>
              <w:jc w:val="left"/>
              <w:rPr>
                <w:rFonts w:ascii="Cambria" w:hAnsi="Cambria" w:cs="Times New Roman"/>
                <w:color w:val="000000"/>
                <w:sz w:val="20"/>
                <w:szCs w:val="20"/>
              </w:rPr>
            </w:pPr>
            <w:r>
              <w:rPr>
                <w:rFonts w:cs="Times New Roman" w:ascii="Cambria" w:hAnsi="Cambria"/>
                <w:color w:val="000000"/>
                <w:kern w:val="0"/>
                <w:sz w:val="20"/>
                <w:szCs w:val="20"/>
                <w:lang w:eastAsia="en-US" w:bidi="ar-SA"/>
              </w:rPr>
              <w:t>Нема медија на ромском језику</w:t>
            </w:r>
          </w:p>
          <w:p>
            <w:pPr>
              <w:pStyle w:val="TableContents"/>
              <w:numPr>
                <w:ilvl w:val="0"/>
                <w:numId w:val="16"/>
              </w:numPr>
              <w:suppressAutoHyphens w:val="true"/>
              <w:spacing w:before="0" w:after="0"/>
              <w:ind w:hanging="357" w:left="714"/>
              <w:jc w:val="left"/>
              <w:rPr>
                <w:rFonts w:ascii="Cambria" w:hAnsi="Cambria" w:cs="Times New Roman"/>
                <w:color w:val="000000"/>
                <w:sz w:val="20"/>
                <w:szCs w:val="20"/>
              </w:rPr>
            </w:pPr>
            <w:r>
              <w:rPr>
                <w:rFonts w:cs="Times New Roman" w:ascii="Cambria" w:hAnsi="Cambria"/>
                <w:color w:val="000000"/>
                <w:kern w:val="0"/>
                <w:sz w:val="20"/>
                <w:szCs w:val="20"/>
                <w:lang w:eastAsia="en-US" w:bidi="ar-SA"/>
              </w:rPr>
              <w:t>Недовољно истицање позитивних примера и успешних Рома, а често спомињање Рома у лошој конотацији</w:t>
            </w:r>
          </w:p>
          <w:p>
            <w:pPr>
              <w:pStyle w:val="TableContents"/>
              <w:numPr>
                <w:ilvl w:val="0"/>
                <w:numId w:val="17"/>
              </w:numPr>
              <w:suppressAutoHyphens w:val="true"/>
              <w:spacing w:before="0" w:after="0"/>
              <w:ind w:hanging="357" w:left="714"/>
              <w:jc w:val="left"/>
              <w:rPr>
                <w:rFonts w:ascii="Cambria" w:hAnsi="Cambria" w:cs="Times New Roman"/>
                <w:sz w:val="20"/>
                <w:szCs w:val="20"/>
              </w:rPr>
            </w:pPr>
            <w:r>
              <w:rPr>
                <w:rFonts w:cs="Times New Roman" w:ascii="Cambria" w:hAnsi="Cambria"/>
                <w:color w:val="000000"/>
                <w:kern w:val="0"/>
                <w:sz w:val="20"/>
                <w:szCs w:val="20"/>
                <w:lang w:eastAsia="en-US" w:bidi="ar-SA"/>
              </w:rPr>
              <w:t>Недовољна средстава из локалног буџета за пројекте у области културе</w:t>
            </w:r>
          </w:p>
        </w:tc>
      </w:tr>
      <w:tr>
        <w:trPr>
          <w:trHeight w:val="440" w:hRule="atLeast"/>
        </w:trPr>
        <w:tc>
          <w:tcPr>
            <w:tcW w:w="4247" w:type="dxa"/>
            <w:tcBorders/>
            <w:shd w:color="auto" w:fill="0070C0" w:val="clear"/>
          </w:tcPr>
          <w:p>
            <w:pPr>
              <w:pStyle w:val="Normal"/>
              <w:widowControl/>
              <w:suppressAutoHyphens w:val="true"/>
              <w:spacing w:before="0" w:after="0"/>
              <w:jc w:val="center"/>
              <w:rPr>
                <w:rFonts w:ascii="Cambria" w:hAnsi="Cambria" w:cs="Arial"/>
                <w:b/>
                <w:bCs/>
                <w:color w:themeColor="background1" w:val="FFFFFF"/>
                <w:sz w:val="20"/>
                <w:szCs w:val="20"/>
              </w:rPr>
            </w:pPr>
            <w:r>
              <w:rPr>
                <w:rFonts w:eastAsia="Times New Roman" w:cs="Arial" w:ascii="Cambria" w:hAnsi="Cambria"/>
                <w:b/>
                <w:bCs/>
                <w:color w:themeColor="background1" w:val="FFFFFF"/>
                <w:kern w:val="0"/>
                <w:sz w:val="20"/>
                <w:szCs w:val="20"/>
                <w:lang w:eastAsia="en-US" w:bidi="ar-SA"/>
              </w:rPr>
              <w:t>ШАНСЕ</w:t>
            </w:r>
          </w:p>
        </w:tc>
        <w:tc>
          <w:tcPr>
            <w:tcW w:w="5424" w:type="dxa"/>
            <w:tcBorders/>
            <w:shd w:color="auto" w:fill="0070C0" w:val="clear"/>
          </w:tcPr>
          <w:p>
            <w:pPr>
              <w:pStyle w:val="Normal"/>
              <w:widowControl/>
              <w:suppressAutoHyphens w:val="true"/>
              <w:spacing w:before="0" w:after="0"/>
              <w:jc w:val="center"/>
              <w:rPr>
                <w:rFonts w:ascii="Cambria" w:hAnsi="Cambria" w:cs="Arial"/>
                <w:b/>
                <w:bCs/>
                <w:color w:themeColor="background1" w:val="FFFFFF"/>
                <w:sz w:val="20"/>
                <w:szCs w:val="20"/>
              </w:rPr>
            </w:pPr>
            <w:r>
              <w:rPr>
                <w:rFonts w:eastAsia="Times New Roman" w:cs="Arial" w:ascii="Cambria" w:hAnsi="Cambria"/>
                <w:b/>
                <w:bCs/>
                <w:color w:themeColor="background1" w:val="FFFFFF"/>
                <w:kern w:val="0"/>
                <w:sz w:val="20"/>
                <w:szCs w:val="20"/>
                <w:lang w:eastAsia="en-US" w:bidi="ar-SA"/>
              </w:rPr>
              <w:t>ПРЕТЊЕ</w:t>
            </w:r>
          </w:p>
        </w:tc>
      </w:tr>
      <w:tr>
        <w:trPr>
          <w:trHeight w:val="557" w:hRule="atLeast"/>
        </w:trPr>
        <w:tc>
          <w:tcPr>
            <w:tcW w:w="4247" w:type="dxa"/>
            <w:tcBorders/>
          </w:tcPr>
          <w:p>
            <w:pPr>
              <w:pStyle w:val="TableContents"/>
              <w:numPr>
                <w:ilvl w:val="0"/>
                <w:numId w:val="18"/>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Примена Закона о забрани дискриминације</w:t>
            </w:r>
          </w:p>
          <w:p>
            <w:pPr>
              <w:pStyle w:val="TableContents"/>
              <w:numPr>
                <w:ilvl w:val="0"/>
                <w:numId w:val="18"/>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 xml:space="preserve">Подношење притужби Поверенику за заштиту равноправности </w:t>
            </w:r>
          </w:p>
          <w:p>
            <w:pPr>
              <w:pStyle w:val="TableContents"/>
              <w:numPr>
                <w:ilvl w:val="0"/>
                <w:numId w:val="18"/>
              </w:numPr>
              <w:suppressAutoHyphens w:val="true"/>
              <w:spacing w:lineRule="auto" w:line="240" w:before="0" w:after="0"/>
              <w:jc w:val="left"/>
              <w:rPr>
                <w:rFonts w:ascii="Cambria" w:hAnsi="Cambria" w:cs="Times New Roman"/>
                <w:sz w:val="20"/>
                <w:szCs w:val="20"/>
              </w:rPr>
            </w:pPr>
            <w:r>
              <w:rPr>
                <w:rFonts w:cs="Times New Roman" w:ascii="Cambria" w:hAnsi="Cambria"/>
                <w:kern w:val="0"/>
                <w:sz w:val="20"/>
                <w:szCs w:val="20"/>
                <w:lang w:eastAsia="en-US" w:bidi="ar-SA"/>
              </w:rPr>
              <w:t xml:space="preserve">Подношење притужби Заштитнику грађана </w:t>
            </w:r>
          </w:p>
          <w:p>
            <w:pPr>
              <w:pStyle w:val="ListParagraph"/>
              <w:widowControl/>
              <w:numPr>
                <w:ilvl w:val="0"/>
                <w:numId w:val="14"/>
              </w:numPr>
              <w:suppressAutoHyphens w:val="false"/>
              <w:spacing w:lineRule="auto" w:line="240" w:before="0" w:after="0"/>
              <w:contextualSpacing/>
              <w:jc w:val="left"/>
              <w:rPr>
                <w:rFonts w:ascii="Cambria" w:hAnsi="Cambria"/>
                <w:sz w:val="20"/>
                <w:szCs w:val="20"/>
              </w:rPr>
            </w:pPr>
            <w:r>
              <w:rPr>
                <w:rFonts w:eastAsia="Times New Roman" w:cs="Times New Roman" w:ascii="Cambria" w:hAnsi="Cambria"/>
                <w:kern w:val="0"/>
                <w:sz w:val="20"/>
                <w:szCs w:val="20"/>
                <w:lang w:eastAsia="en-US" w:bidi="ar-SA"/>
              </w:rPr>
              <w:t>Сарадња са ОЦД које спроводе пројекте у области заштите људских права и борбе против дискриминације</w:t>
            </w:r>
          </w:p>
          <w:p>
            <w:pPr>
              <w:pStyle w:val="ListParagraph"/>
              <w:widowControl/>
              <w:numPr>
                <w:ilvl w:val="0"/>
                <w:numId w:val="14"/>
              </w:numPr>
              <w:suppressAutoHyphens w:val="false"/>
              <w:spacing w:lineRule="auto" w:line="240" w:before="0" w:after="0"/>
              <w:contextualSpacing/>
              <w:jc w:val="left"/>
              <w:rPr>
                <w:rFonts w:ascii="Cambria" w:hAnsi="Cambria"/>
                <w:sz w:val="20"/>
                <w:szCs w:val="20"/>
              </w:rPr>
            </w:pPr>
            <w:r>
              <w:rPr>
                <w:rFonts w:eastAsia="Times New Roman" w:cs="Times New Roman" w:ascii="Cambria" w:hAnsi="Cambria"/>
                <w:kern w:val="0"/>
                <w:sz w:val="20"/>
                <w:szCs w:val="20"/>
                <w:lang w:eastAsia="en-US" w:bidi="ar-SA"/>
              </w:rPr>
              <w:t>Донаторски програми који финансирају културне пројекте или заштиту људских и мањинских права</w:t>
            </w:r>
          </w:p>
          <w:p>
            <w:pPr>
              <w:pStyle w:val="ListParagraph"/>
              <w:widowControl/>
              <w:numPr>
                <w:ilvl w:val="0"/>
                <w:numId w:val="14"/>
              </w:numPr>
              <w:suppressAutoHyphens w:val="false"/>
              <w:spacing w:lineRule="auto" w:line="240" w:before="0" w:after="0"/>
              <w:contextualSpacing/>
              <w:jc w:val="left"/>
              <w:rPr>
                <w:rFonts w:ascii="Cambria" w:hAnsi="Cambria"/>
                <w:sz w:val="20"/>
                <w:szCs w:val="20"/>
              </w:rPr>
            </w:pPr>
            <w:r>
              <w:rPr>
                <w:rFonts w:eastAsia="Times New Roman" w:cs="Times New Roman" w:ascii="Cambria" w:hAnsi="Cambria"/>
                <w:kern w:val="0"/>
                <w:sz w:val="20"/>
                <w:szCs w:val="20"/>
                <w:lang w:eastAsia="en-US" w:bidi="ar-SA"/>
              </w:rPr>
              <w:t>Повезивање са ромским културним центрима из других ЈЛС</w:t>
            </w:r>
          </w:p>
        </w:tc>
        <w:tc>
          <w:tcPr>
            <w:tcW w:w="5424" w:type="dxa"/>
            <w:tcBorders/>
          </w:tcPr>
          <w:p>
            <w:pPr>
              <w:pStyle w:val="TableContents"/>
              <w:numPr>
                <w:ilvl w:val="0"/>
                <w:numId w:val="14"/>
              </w:numPr>
              <w:suppressAutoHyphens w:val="true"/>
              <w:spacing w:before="0" w:after="0"/>
              <w:jc w:val="left"/>
              <w:rPr>
                <w:rFonts w:ascii="Cambria" w:hAnsi="Cambria"/>
                <w:sz w:val="20"/>
                <w:szCs w:val="20"/>
              </w:rPr>
            </w:pPr>
            <w:r>
              <w:rPr>
                <w:rFonts w:cs="Times New Roman" w:ascii="Cambria" w:hAnsi="Cambria"/>
                <w:kern w:val="0"/>
                <w:sz w:val="20"/>
                <w:szCs w:val="20"/>
                <w:lang w:eastAsia="en-US" w:bidi="ar-SA"/>
              </w:rPr>
              <w:t xml:space="preserve">Истраживања на националном нивоу показују да постоји дискриминација према Ромима у области  образовања, запошљавања и приступа јавним услугама и јавној инфраструктури </w:t>
            </w:r>
          </w:p>
          <w:p>
            <w:pPr>
              <w:pStyle w:val="TableContents"/>
              <w:numPr>
                <w:ilvl w:val="0"/>
                <w:numId w:val="14"/>
              </w:numPr>
              <w:suppressAutoHyphens w:val="true"/>
              <w:spacing w:before="0" w:after="0"/>
              <w:jc w:val="left"/>
              <w:rPr>
                <w:rFonts w:ascii="Cambria" w:hAnsi="Cambria" w:cs="Arial"/>
                <w:sz w:val="20"/>
                <w:szCs w:val="20"/>
              </w:rPr>
            </w:pPr>
            <w:r>
              <w:rPr>
                <w:rFonts w:cs="Arial" w:ascii="Cambria" w:hAnsi="Cambria"/>
                <w:kern w:val="0"/>
                <w:sz w:val="20"/>
                <w:szCs w:val="20"/>
                <w:lang w:eastAsia="en-US" w:bidi="ar-SA"/>
              </w:rPr>
              <w:t xml:space="preserve">Јачање десничарских партија и пораст национализма у Европи </w:t>
            </w:r>
          </w:p>
          <w:p>
            <w:pPr>
              <w:pStyle w:val="TableContents"/>
              <w:numPr>
                <w:ilvl w:val="0"/>
                <w:numId w:val="14"/>
              </w:numPr>
              <w:suppressAutoHyphens w:val="true"/>
              <w:spacing w:before="0" w:after="0"/>
              <w:jc w:val="left"/>
              <w:rPr>
                <w:rFonts w:ascii="Cambria" w:hAnsi="Cambria" w:cs="Arial"/>
                <w:sz w:val="20"/>
                <w:szCs w:val="20"/>
              </w:rPr>
            </w:pPr>
            <w:r>
              <w:rPr>
                <w:rFonts w:cs="Arial" w:ascii="Cambria" w:hAnsi="Cambria"/>
                <w:kern w:val="0"/>
                <w:sz w:val="20"/>
                <w:szCs w:val="20"/>
                <w:lang w:eastAsia="en-US" w:bidi="ar-SA"/>
              </w:rPr>
              <w:t>Непоступање државних органа према притужбама за дискриминацију</w:t>
            </w:r>
          </w:p>
          <w:p>
            <w:pPr>
              <w:pStyle w:val="TableContents"/>
              <w:numPr>
                <w:ilvl w:val="0"/>
                <w:numId w:val="14"/>
              </w:numPr>
              <w:suppressAutoHyphens w:val="true"/>
              <w:spacing w:before="0" w:after="0"/>
              <w:jc w:val="left"/>
              <w:rPr>
                <w:rFonts w:ascii="Cambria" w:hAnsi="Cambria" w:cs="Arial"/>
                <w:sz w:val="20"/>
                <w:szCs w:val="20"/>
              </w:rPr>
            </w:pPr>
            <w:r>
              <w:rPr>
                <w:rFonts w:cs="Arial" w:ascii="Cambria" w:hAnsi="Cambria"/>
                <w:kern w:val="0"/>
                <w:sz w:val="20"/>
                <w:szCs w:val="20"/>
                <w:lang w:eastAsia="en-US" w:bidi="ar-SA"/>
              </w:rPr>
              <w:t>Одуговлачење судских поступака</w:t>
            </w:r>
            <w:bookmarkStart w:id="32" w:name="_Hlk210125434"/>
            <w:bookmarkEnd w:id="32"/>
          </w:p>
        </w:tc>
      </w:tr>
    </w:tbl>
    <w:p>
      <w:pPr>
        <w:pStyle w:val="Normal"/>
        <w:spacing w:lineRule="auto" w:line="240" w:before="0" w:after="200"/>
        <w:jc w:val="both"/>
        <w:rPr>
          <w:rFonts w:ascii="Cambria" w:hAnsi="Cambria"/>
          <w:b/>
          <w:bCs/>
          <w:color w:themeColor="accent4" w:val="956251"/>
        </w:rPr>
      </w:pPr>
      <w:r>
        <w:rPr>
          <w:rFonts w:ascii="Cambria" w:hAnsi="Cambria"/>
          <w:b/>
          <w:bCs/>
          <w:color w:themeColor="accent4" w:val="956251"/>
        </w:rPr>
      </w:r>
    </w:p>
    <w:p>
      <w:pPr>
        <w:pStyle w:val="Normal"/>
        <w:spacing w:lineRule="auto" w:line="240" w:before="0" w:after="200"/>
        <w:jc w:val="both"/>
        <w:rPr>
          <w:rFonts w:ascii="Cambria" w:hAnsi="Cambria"/>
          <w:b/>
          <w:bCs/>
          <w:color w:themeColor="accent5" w:themeShade="80" w:val="494142"/>
        </w:rPr>
      </w:pPr>
      <w:r>
        <w:rPr>
          <w:rFonts w:ascii="Cambria" w:hAnsi="Cambria"/>
          <w:b/>
          <w:bCs/>
          <w:color w:themeColor="accent5" w:themeShade="80" w:val="494142"/>
        </w:rPr>
        <w:t>3.9 ПАРТИЦИПАЦИЈА</w:t>
      </w:r>
    </w:p>
    <w:p>
      <w:pPr>
        <w:pStyle w:val="Normal"/>
        <w:spacing w:lineRule="auto" w:line="240" w:before="0" w:after="200"/>
        <w:jc w:val="both"/>
        <w:rPr>
          <w:rFonts w:ascii="Cambria" w:hAnsi="Cambria"/>
        </w:rPr>
      </w:pPr>
      <w:r>
        <w:rPr>
          <w:rFonts w:ascii="Cambria" w:hAnsi="Cambria"/>
        </w:rPr>
        <w:t xml:space="preserve">        </w:t>
      </w:r>
      <w:r>
        <w:rPr>
          <w:rFonts w:ascii="Cambria" w:hAnsi="Cambria"/>
        </w:rPr>
        <w:t xml:space="preserve">Национална стратегија је уврстила партиципацију, тј. учешће као веома важну хоризонталну тему која мора бити заступљена у свакој области друштвеног живота Рома и Ромкиња. У обликовању јавних послова, партиципација је предуслов који омогућава једнакост и укључивање, промовише демократско и ефикасно управљање. Као посебно важни актери у овом процесу су препозната ромска удружења. </w:t>
      </w:r>
      <w:r>
        <w:rPr>
          <w:rFonts w:ascii="Cambria" w:hAnsi="Cambria"/>
          <w:b/>
          <w:bCs/>
        </w:rPr>
        <w:t xml:space="preserve">Стратегија је истакла  да је потребно створити могућности за оснаживање ромских заједница на локалном нивоу, како би се омогућило да заједница експлицитно и усмерено делује на доношење друштвених и политичких промена. </w:t>
      </w:r>
      <w:r>
        <w:rPr>
          <w:rFonts w:ascii="Cambria" w:hAnsi="Cambria"/>
        </w:rPr>
        <w:t xml:space="preserve">Управо су ово били разлози који су указали на неопходност да се у процесу спровођења анализе стања размотрити тренутни ниво партиципације ромске заједнице у друштвеном животу општине Беочин.    </w:t>
      </w:r>
    </w:p>
    <w:p>
      <w:pPr>
        <w:pStyle w:val="Normal"/>
        <w:spacing w:lineRule="auto" w:line="240" w:before="0" w:after="200"/>
        <w:jc w:val="both"/>
        <w:rPr>
          <w:rFonts w:ascii="Cambria" w:hAnsi="Cambria"/>
        </w:rPr>
      </w:pPr>
      <w:r>
        <w:rPr>
          <w:rFonts w:ascii="Cambria" w:hAnsi="Cambria"/>
        </w:rPr>
        <w:t xml:space="preserve">      </w:t>
      </w:r>
      <w:r>
        <w:rPr>
          <w:rFonts w:ascii="Cambria" w:hAnsi="Cambria"/>
        </w:rPr>
        <w:t xml:space="preserve">Како је већ поменуто, у Беочину постоје локални механизми за инклузију Рома који имају за циљ да оперативно олакшају приступ остваривању људских и мањинских права, као и социјалну инклузију ромске популације на територији општине. Реч је о: </w:t>
      </w:r>
      <w:r>
        <w:rPr>
          <w:rFonts w:ascii="Cambria" w:hAnsi="Cambria"/>
          <w:b/>
          <w:bCs/>
        </w:rPr>
        <w:t xml:space="preserve">Мобилном тиму за социјално укључивање Рома и Ромкиња, координатору за ромска питања и два педагошка асистента. </w:t>
      </w:r>
      <w:r>
        <w:rPr>
          <w:rFonts w:ascii="Cambria" w:hAnsi="Cambria"/>
        </w:rPr>
        <w:t>Ромска заједница има своје представнике у овим механизмима, али постоји реална потреба за повећањем броја педагошких асистената у основним школама, као и за ангажовањем здравствене медијаторке.</w:t>
      </w:r>
    </w:p>
    <w:p>
      <w:pPr>
        <w:pStyle w:val="Normal"/>
        <w:spacing w:lineRule="auto" w:line="240" w:before="0" w:after="200"/>
        <w:jc w:val="both"/>
        <w:rPr>
          <w:rFonts w:ascii="Cambria" w:hAnsi="Cambria"/>
        </w:rPr>
      </w:pPr>
      <w:r>
        <w:rPr>
          <w:rFonts w:ascii="Cambria" w:hAnsi="Cambria"/>
        </w:rPr>
        <w:t xml:space="preserve">      </w:t>
      </w:r>
      <w:r>
        <w:rPr>
          <w:rFonts w:ascii="Cambria" w:hAnsi="Cambria"/>
        </w:rPr>
        <w:t xml:space="preserve">Када говоримо о политичкој партиципацији, 628 грађана ромске националности било је уписано у посебан бирачки списак на дан 04.06.2025. год. </w:t>
      </w:r>
      <w:r>
        <w:rPr>
          <w:rFonts w:ascii="Cambria" w:hAnsi="Cambria"/>
          <w:b/>
          <w:bCs/>
        </w:rPr>
        <w:t xml:space="preserve">Међу одборницима локалне скупштине (23) нема лица ромске националности, а нема их ни међу члановима Општинског већа (7). </w:t>
      </w:r>
      <w:r>
        <w:rPr>
          <w:rFonts w:ascii="Cambria" w:hAnsi="Cambria"/>
        </w:rPr>
        <w:t xml:space="preserve">Од свих локалних савета који су основани као радна тела локалне скупштине (Савет за међунационалне односе, Савет за родну равноправност, Савет за здравље, Савет за породицу и демографију итд.) </w:t>
      </w:r>
      <w:r>
        <w:rPr>
          <w:rFonts w:ascii="Cambria" w:hAnsi="Cambria"/>
          <w:b/>
          <w:bCs/>
        </w:rPr>
        <w:t>представници ромске заједнице партиципирају само у Савету за међунационалне односе.</w:t>
      </w:r>
      <w:r>
        <w:rPr>
          <w:rFonts w:ascii="Cambria" w:hAnsi="Cambria"/>
        </w:rPr>
        <w:t xml:space="preserve">  На националном нивоу, према подацима Савета Европе и ОЕБС-а, учешће Рома у локалним скупштинама изузетно је ниско – испод 1% од укупног броја одборника, а у око 90% ЈЛС у Србији не постоје одборници ромске националности. У том смислу, ни Беочин не одступа од овог тренда.</w:t>
      </w:r>
      <w:r>
        <w:rPr>
          <w:rStyle w:val="FootnoteReference"/>
          <w:rFonts w:ascii="Cambria" w:hAnsi="Cambria"/>
        </w:rPr>
        <w:footnoteReference w:id="12"/>
      </w:r>
    </w:p>
    <w:p>
      <w:pPr>
        <w:pStyle w:val="Normal"/>
        <w:spacing w:lineRule="auto" w:line="240" w:before="0" w:after="200"/>
        <w:jc w:val="both"/>
        <w:rPr>
          <w:rFonts w:ascii="Cambria" w:hAnsi="Cambria"/>
          <w:b/>
          <w:bCs/>
        </w:rPr>
      </w:pPr>
      <w:r>
        <w:rPr>
          <w:rFonts w:ascii="Cambria" w:hAnsi="Cambria"/>
        </w:rPr>
        <w:t xml:space="preserve">         </w:t>
      </w:r>
      <w:r>
        <w:rPr>
          <w:rFonts w:ascii="Cambria" w:hAnsi="Cambria"/>
        </w:rPr>
        <w:t xml:space="preserve">Заступљеност лица ромске националности међу запосленима у органима јавне управе је безначајно на државном нивоу, а таква је ситуација и у Беочину. Према расположивим подацима, </w:t>
      </w:r>
      <w:r>
        <w:rPr>
          <w:rFonts w:ascii="Cambria" w:hAnsi="Cambria"/>
          <w:b/>
          <w:bCs/>
        </w:rPr>
        <w:t xml:space="preserve">ниједан Ром није запослен у органима општинске управе, два Рома су запослена у ПУ „Љуба Станковић“ Беочин </w:t>
      </w:r>
      <w:r>
        <w:rPr>
          <w:rFonts w:ascii="Cambria" w:hAnsi="Cambria"/>
        </w:rPr>
        <w:t xml:space="preserve">(3,2% свих запослених у овој установи), нема запослених Рома у Културном центру „Беочин“, Туристичкој организацији општине Беочин, као ни у Спортском центру „Беочин“. </w:t>
      </w:r>
      <w:r>
        <w:rPr>
          <w:rFonts w:ascii="Cambria" w:hAnsi="Cambria"/>
          <w:b/>
          <w:bCs/>
        </w:rPr>
        <w:t xml:space="preserve">У ЈКП „Беочин“ од 95 радника њих 22,1% (21) чине лица је ромске националности и ангажовани су углавном на одржавању зеленила и чистоће. </w:t>
      </w:r>
    </w:p>
    <w:p>
      <w:pPr>
        <w:pStyle w:val="Normal"/>
        <w:spacing w:lineRule="auto" w:line="240" w:before="0" w:after="200"/>
        <w:jc w:val="both"/>
        <w:rPr>
          <w:rFonts w:ascii="Cambria" w:hAnsi="Cambria" w:cs="Arial"/>
          <w:lang w:eastAsia="sr-Latn-CS"/>
        </w:rPr>
      </w:pPr>
      <w:r>
        <w:rPr>
          <w:rFonts w:cs="Arial" w:ascii="Arial" w:hAnsi="Arial"/>
          <w:sz w:val="22"/>
          <w:lang w:eastAsia="sr-Latn-CS"/>
        </w:rPr>
        <w:t xml:space="preserve">        </w:t>
      </w:r>
      <w:r>
        <w:rPr>
          <w:rFonts w:cs="Arial" w:ascii="Cambria" w:hAnsi="Cambria"/>
          <w:lang w:eastAsia="sr-Latn-CS"/>
        </w:rPr>
        <w:t xml:space="preserve">У Беочину постоји развијен цивилни сектор са великим бројем удружења која активно суделују у друштвеном животу локалне заједнице заступајући интересе посебних циљних група и свог чланства. </w:t>
      </w:r>
      <w:r>
        <w:rPr>
          <w:rFonts w:cs="Arial" w:ascii="Cambria" w:hAnsi="Cambria"/>
          <w:b/>
          <w:bCs/>
          <w:lang w:eastAsia="sr-Latn-CS"/>
        </w:rPr>
        <w:t>Међу локалним удружењима делују и два ромска удружења која спроводе пројекте који се односе на унапређење положаја ромске заједнице – Удружење Рома Беочин и Културни центар Рома Беочин</w:t>
      </w:r>
      <w:r>
        <w:rPr>
          <w:rFonts w:cs="Arial" w:ascii="Cambria" w:hAnsi="Cambria"/>
          <w:lang w:eastAsia="sr-Latn-CS"/>
        </w:rPr>
        <w:t>. У општини не постоје женске ромске организације, као ни омладинске ромске организације.</w:t>
      </w:r>
    </w:p>
    <w:p>
      <w:pPr>
        <w:pStyle w:val="Normal"/>
        <w:spacing w:lineRule="auto" w:line="240" w:before="0" w:after="200"/>
        <w:jc w:val="both"/>
        <w:rPr>
          <w:rFonts w:ascii="Cambria" w:hAnsi="Cambria" w:cs="Arial"/>
          <w:lang w:eastAsia="sr-Latn-CS"/>
        </w:rPr>
      </w:pPr>
      <w:r>
        <w:rPr>
          <w:rFonts w:cs="Arial" w:ascii="Cambria" w:hAnsi="Cambria"/>
          <w:lang w:eastAsia="sr-Latn-CS"/>
        </w:rPr>
        <w:t xml:space="preserve">        </w:t>
      </w:r>
      <w:r>
        <w:rPr>
          <w:rFonts w:cs="Arial" w:ascii="Cambria" w:hAnsi="Cambria"/>
          <w:lang w:eastAsia="sr-Latn-CS"/>
        </w:rPr>
        <w:t xml:space="preserve">Када је реч о партиципацији ромске заједнице у доношењу прописа и докумената јавних политика, њени представници су у претходном периоду активно учествовали у припреми и доношењу претходних ЛАП-ова који су се односили на инклузију Рома у областима запошљавања и становања, као и у изради плана Јавног здравља општине Беочин. </w:t>
      </w:r>
    </w:p>
    <w:p>
      <w:pPr>
        <w:pStyle w:val="Normal"/>
        <w:spacing w:lineRule="auto" w:line="240" w:before="0" w:after="200"/>
        <w:jc w:val="both"/>
        <w:rPr>
          <w:rFonts w:ascii="Cambria" w:hAnsi="Cambria" w:cs="Arial"/>
          <w:lang w:eastAsia="sr-Latn-CS"/>
        </w:rPr>
      </w:pPr>
      <w:r>
        <w:rPr>
          <w:rFonts w:cs="Arial" w:ascii="Cambria" w:hAnsi="Cambria"/>
          <w:lang w:eastAsia="sr-Latn-CS"/>
        </w:rPr>
        <w:t xml:space="preserve">      </w:t>
      </w:r>
      <w:r>
        <w:rPr>
          <w:rFonts w:cs="Arial" w:ascii="Cambria" w:hAnsi="Cambria"/>
          <w:lang w:eastAsia="sr-Latn-CS"/>
        </w:rPr>
        <w:t>Иако постоје одређени механизми и иницијативе, ниво партиципације ромске заједнице у политичком, институционалном и јавном животу општине Беочин остаје ограничен, са највећим потенцијалом за раст управо у области запошљавања у јавном сектору, као и у креирању и праћењу локалних јавних политика.</w:t>
      </w:r>
    </w:p>
    <w:p>
      <w:pPr>
        <w:pStyle w:val="Normal"/>
        <w:spacing w:lineRule="auto" w:line="240" w:before="0" w:after="200"/>
        <w:jc w:val="both"/>
        <w:rPr>
          <w:rFonts w:ascii="Cambria" w:hAnsi="Cambria" w:cs="Arial"/>
          <w:lang w:eastAsia="sr-Latn-CS"/>
        </w:rPr>
      </w:pPr>
      <w:r>
        <w:rPr>
          <w:rFonts w:cs="Arial" w:ascii="Cambria" w:hAnsi="Cambria"/>
          <w:lang w:eastAsia="sr-Latn-CS"/>
        </w:rPr>
        <w:t xml:space="preserve">      </w:t>
      </w:r>
      <w:r>
        <w:rPr>
          <w:rFonts w:cs="Arial" w:ascii="Cambria" w:hAnsi="Cambria"/>
          <w:b/>
          <w:bCs/>
          <w:u w:val="single"/>
          <w:lang w:eastAsia="sr-Latn-CS"/>
        </w:rPr>
        <w:t xml:space="preserve">На фокус групи са представницима ромске заједнице </w:t>
      </w:r>
      <w:r>
        <w:rPr>
          <w:rFonts w:cs="Arial" w:ascii="Cambria" w:hAnsi="Cambria"/>
          <w:lang w:eastAsia="sr-Latn-CS"/>
        </w:rPr>
        <w:t xml:space="preserve">наведено је да Роми суштински немају утицај на процесе одлучивања на локалном нивоу, јер нису заступљени у локалној скупштини, нити у извршним органима власти. Постоје сам два представника ромске заједнице у Саветима месних заједница. Указано је и на проблем непостојања Канцеларије за младе, па тако млади Роми немају могућност ангажовања у оквиру неких омладинских иницијатива и пројеката. Ромски цивилни сектор има скромне капацитете за писање пројеката, али млади Роми показују иницијативу да науче ове вештине и да се више ангажују у заједници. </w:t>
      </w:r>
    </w:p>
    <w:p>
      <w:pPr>
        <w:pStyle w:val="Normal"/>
        <w:spacing w:lineRule="auto" w:line="240" w:before="0" w:after="200"/>
        <w:jc w:val="both"/>
        <w:rPr>
          <w:rFonts w:ascii="Cambria" w:hAnsi="Cambria" w:cs="Arial"/>
          <w:lang w:eastAsia="sr-Latn-CS"/>
        </w:rPr>
      </w:pPr>
      <w:r>
        <w:rPr>
          <w:rFonts w:cs="Arial" w:ascii="Cambria" w:hAnsi="Cambria"/>
          <w:lang w:eastAsia="sr-Latn-CS"/>
        </w:rPr>
      </w:r>
    </w:p>
    <w:p>
      <w:pPr>
        <w:pStyle w:val="Normal"/>
        <w:spacing w:lineRule="auto" w:line="240" w:before="0" w:after="200"/>
        <w:jc w:val="both"/>
        <w:rPr>
          <w:rFonts w:ascii="Cambria" w:hAnsi="Cambria" w:cs="Arial"/>
          <w:lang w:eastAsia="sr-Latn-CS"/>
        </w:rPr>
      </w:pPr>
      <w:r>
        <w:rPr>
          <w:rFonts w:cs="Arial" w:ascii="Cambria" w:hAnsi="Cambria"/>
          <w:lang w:eastAsia="sr-Latn-CS"/>
        </w:rPr>
      </w:r>
    </w:p>
    <w:p>
      <w:pPr>
        <w:pStyle w:val="Normal"/>
        <w:spacing w:lineRule="auto" w:line="240" w:before="0" w:after="200"/>
        <w:jc w:val="both"/>
        <w:rPr>
          <w:rFonts w:ascii="Cambria" w:hAnsi="Cambria"/>
          <w:b/>
          <w:bCs/>
          <w:color w:themeColor="accent6" w:val="855D5D"/>
        </w:rPr>
      </w:pPr>
      <w:r>
        <w:rPr>
          <w:rFonts w:ascii="Cambria" w:hAnsi="Cambria"/>
          <w:b/>
          <w:bCs/>
          <w:color w:themeColor="accent6" w:val="855D5D"/>
        </w:rPr>
        <w:t>3.9.1 SWOT анализа у области партиципације</w:t>
      </w:r>
    </w:p>
    <w:tbl>
      <w:tblPr>
        <w:tblStyle w:val="TableGrid"/>
        <w:tblW w:w="9672"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247"/>
        <w:gridCol w:w="5424"/>
      </w:tblGrid>
      <w:tr>
        <w:trPr>
          <w:trHeight w:val="440" w:hRule="atLeast"/>
        </w:trPr>
        <w:tc>
          <w:tcPr>
            <w:tcW w:w="4247" w:type="dxa"/>
            <w:tcBorders/>
            <w:shd w:color="auto" w:fill="0070C0" w:val="clear"/>
          </w:tcPr>
          <w:p>
            <w:pPr>
              <w:pStyle w:val="Normal"/>
              <w:widowControl/>
              <w:suppressAutoHyphens w:val="true"/>
              <w:spacing w:before="0" w:after="0"/>
              <w:jc w:val="center"/>
              <w:rPr>
                <w:rFonts w:ascii="Arial" w:hAnsi="Arial" w:cs="Arial"/>
                <w:b/>
                <w:bCs/>
                <w:color w:themeColor="background1" w:val="FFFFFF"/>
                <w:sz w:val="20"/>
                <w:szCs w:val="20"/>
              </w:rPr>
            </w:pPr>
            <w:r>
              <w:rPr>
                <w:rFonts w:eastAsia="Times New Roman" w:cs="Arial" w:ascii="Arial" w:hAnsi="Arial"/>
                <w:b/>
                <w:bCs/>
                <w:color w:themeColor="background1" w:val="FFFFFF"/>
                <w:kern w:val="0"/>
                <w:sz w:val="20"/>
                <w:szCs w:val="20"/>
                <w:lang w:eastAsia="en-US" w:bidi="ar-SA"/>
              </w:rPr>
              <w:t>СНАГЕ</w:t>
            </w:r>
          </w:p>
        </w:tc>
        <w:tc>
          <w:tcPr>
            <w:tcW w:w="5424" w:type="dxa"/>
            <w:tcBorders/>
            <w:shd w:color="auto" w:fill="0070C0" w:val="clear"/>
          </w:tcPr>
          <w:p>
            <w:pPr>
              <w:pStyle w:val="Normal"/>
              <w:widowControl/>
              <w:suppressAutoHyphens w:val="true"/>
              <w:spacing w:before="0" w:after="0"/>
              <w:jc w:val="center"/>
              <w:rPr>
                <w:rFonts w:ascii="Arial" w:hAnsi="Arial" w:cs="Arial"/>
                <w:b/>
                <w:bCs/>
                <w:color w:themeColor="background1" w:val="FFFFFF"/>
                <w:sz w:val="20"/>
                <w:szCs w:val="20"/>
              </w:rPr>
            </w:pPr>
            <w:r>
              <w:rPr>
                <w:rFonts w:eastAsia="Times New Roman" w:cs="Arial" w:ascii="Arial" w:hAnsi="Arial"/>
                <w:b/>
                <w:bCs/>
                <w:color w:themeColor="background1" w:val="FFFFFF"/>
                <w:kern w:val="0"/>
                <w:sz w:val="20"/>
                <w:szCs w:val="20"/>
                <w:lang w:eastAsia="en-US" w:bidi="ar-SA"/>
              </w:rPr>
              <w:t>СЛАБОСТИ</w:t>
            </w:r>
          </w:p>
        </w:tc>
      </w:tr>
      <w:tr>
        <w:trPr>
          <w:trHeight w:val="3007" w:hRule="atLeast"/>
        </w:trPr>
        <w:tc>
          <w:tcPr>
            <w:tcW w:w="4247" w:type="dxa"/>
            <w:tcBorders/>
          </w:tcPr>
          <w:p>
            <w:pPr>
              <w:pStyle w:val="TableContents"/>
              <w:numPr>
                <w:ilvl w:val="0"/>
                <w:numId w:val="19"/>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Усвојен План развоја општине Беочин 2023-2030</w:t>
            </w:r>
          </w:p>
          <w:p>
            <w:pPr>
              <w:pStyle w:val="TableContents"/>
              <w:numPr>
                <w:ilvl w:val="0"/>
                <w:numId w:val="19"/>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Постоје локални механизми за инклузију Рома: Мобилни тим, координатор за ромска питања, педагошки асистенти</w:t>
            </w:r>
          </w:p>
          <w:p>
            <w:pPr>
              <w:pStyle w:val="TableContents"/>
              <w:numPr>
                <w:ilvl w:val="0"/>
                <w:numId w:val="19"/>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Висок проценат Рома је запослен у ЈКП Беочин</w:t>
            </w:r>
          </w:p>
          <w:p>
            <w:pPr>
              <w:pStyle w:val="TableContents"/>
              <w:numPr>
                <w:ilvl w:val="0"/>
                <w:numId w:val="19"/>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У два Савета месних заједица има представника Рома</w:t>
            </w:r>
          </w:p>
          <w:p>
            <w:pPr>
              <w:pStyle w:val="TableContents"/>
              <w:numPr>
                <w:ilvl w:val="0"/>
                <w:numId w:val="19"/>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Постоје два ромска удружења</w:t>
            </w:r>
          </w:p>
          <w:p>
            <w:pPr>
              <w:pStyle w:val="TableContents"/>
              <w:numPr>
                <w:ilvl w:val="0"/>
                <w:numId w:val="19"/>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Укљученост младих Рома у рад КУД-а и спортске клубове</w:t>
            </w:r>
          </w:p>
          <w:p>
            <w:pPr>
              <w:pStyle w:val="TableContents"/>
              <w:numPr>
                <w:ilvl w:val="0"/>
                <w:numId w:val="16"/>
              </w:numPr>
              <w:suppressAutoHyphens w:val="true"/>
              <w:spacing w:before="0" w:after="0"/>
              <w:ind w:hanging="357" w:left="714"/>
              <w:jc w:val="left"/>
              <w:rPr>
                <w:rFonts w:ascii="Cambria" w:hAnsi="Cambria" w:cs="Times New Roman"/>
                <w:color w:val="000000"/>
                <w:sz w:val="20"/>
                <w:szCs w:val="20"/>
              </w:rPr>
            </w:pPr>
            <w:r>
              <w:rPr>
                <w:rFonts w:cs="Times New Roman" w:ascii="Cambria" w:hAnsi="Cambria"/>
                <w:kern w:val="0"/>
                <w:sz w:val="20"/>
                <w:szCs w:val="20"/>
                <w:lang w:eastAsia="en-US" w:bidi="ar-SA"/>
              </w:rPr>
              <w:t>Добра сарадња са Џемантлијским одбором Исламске заједнице</w:t>
            </w:r>
          </w:p>
        </w:tc>
        <w:tc>
          <w:tcPr>
            <w:tcW w:w="5424" w:type="dxa"/>
            <w:tcBorders/>
          </w:tcPr>
          <w:p>
            <w:pPr>
              <w:pStyle w:val="TableContents"/>
              <w:numPr>
                <w:ilvl w:val="0"/>
                <w:numId w:val="19"/>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Недовољан број педагошких асистената</w:t>
            </w:r>
          </w:p>
          <w:p>
            <w:pPr>
              <w:pStyle w:val="TableContents"/>
              <w:numPr>
                <w:ilvl w:val="0"/>
                <w:numId w:val="19"/>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Није ангажован здравствени медијатор</w:t>
            </w:r>
          </w:p>
          <w:p>
            <w:pPr>
              <w:pStyle w:val="TableContents"/>
              <w:numPr>
                <w:ilvl w:val="0"/>
                <w:numId w:val="19"/>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 xml:space="preserve">Роми нису затупљени у локалној скупштини као одборници, нити у извршним органима власти </w:t>
            </w:r>
          </w:p>
          <w:p>
            <w:pPr>
              <w:pStyle w:val="TableContents"/>
              <w:numPr>
                <w:ilvl w:val="0"/>
                <w:numId w:val="19"/>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Недовољна укљученост представника ромске заједнице у процесе одлучивања</w:t>
            </w:r>
          </w:p>
          <w:p>
            <w:pPr>
              <w:pStyle w:val="TableContents"/>
              <w:numPr>
                <w:ilvl w:val="0"/>
                <w:numId w:val="19"/>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Роми нису заступљени у локалним саветима</w:t>
            </w:r>
          </w:p>
          <w:p>
            <w:pPr>
              <w:pStyle w:val="TableContents"/>
              <w:numPr>
                <w:ilvl w:val="0"/>
                <w:numId w:val="19"/>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 xml:space="preserve">Ниједан Ром није запослен у органима општинске управе </w:t>
            </w:r>
          </w:p>
          <w:p>
            <w:pPr>
              <w:pStyle w:val="TableContents"/>
              <w:numPr>
                <w:ilvl w:val="0"/>
                <w:numId w:val="19"/>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Не постоји ниједна женска ромска организација</w:t>
            </w:r>
          </w:p>
          <w:p>
            <w:pPr>
              <w:pStyle w:val="TableContents"/>
              <w:numPr>
                <w:ilvl w:val="0"/>
                <w:numId w:val="19"/>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Не постоји ниједна омладинска ромска организација</w:t>
            </w:r>
          </w:p>
          <w:p>
            <w:pPr>
              <w:pStyle w:val="TableContents"/>
              <w:numPr>
                <w:ilvl w:val="0"/>
                <w:numId w:val="19"/>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Ниски капацитети ромских удружења за писање пројеката</w:t>
            </w:r>
          </w:p>
          <w:p>
            <w:pPr>
              <w:pStyle w:val="TableContents"/>
              <w:numPr>
                <w:ilvl w:val="0"/>
                <w:numId w:val="19"/>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Не</w:t>
            </w:r>
            <w:r>
              <w:rPr>
                <w:rFonts w:cs="Times New Roman" w:ascii="Cambria" w:hAnsi="Cambria"/>
                <w:kern w:val="0"/>
                <w:sz w:val="20"/>
                <w:szCs w:val="20"/>
                <w:lang w:val="sr-Latn-RS" w:eastAsia="en-US" w:bidi="ar-SA"/>
              </w:rPr>
              <w:t xml:space="preserve"> </w:t>
            </w:r>
            <w:r>
              <w:rPr>
                <w:rFonts w:cs="Times New Roman" w:ascii="Cambria" w:hAnsi="Cambria"/>
                <w:kern w:val="0"/>
                <w:sz w:val="20"/>
                <w:szCs w:val="20"/>
                <w:lang w:eastAsia="en-US" w:bidi="ar-SA"/>
              </w:rPr>
              <w:t>постоји Канцеларија за младе</w:t>
            </w:r>
          </w:p>
          <w:p>
            <w:pPr>
              <w:pStyle w:val="TableContents"/>
              <w:numPr>
                <w:ilvl w:val="0"/>
                <w:numId w:val="19"/>
              </w:numPr>
              <w:suppressAutoHyphens w:val="true"/>
              <w:spacing w:before="0" w:after="0"/>
              <w:jc w:val="left"/>
              <w:rPr>
                <w:rFonts w:ascii="Cambria" w:hAnsi="Cambria" w:cs="Times New Roman"/>
                <w:sz w:val="20"/>
                <w:szCs w:val="20"/>
              </w:rPr>
            </w:pPr>
            <w:r>
              <w:rPr>
                <w:rFonts w:cs="Times New Roman" w:ascii="Cambria" w:hAnsi="Cambria"/>
                <w:kern w:val="0"/>
                <w:sz w:val="20"/>
                <w:szCs w:val="20"/>
                <w:lang w:eastAsia="en-US" w:bidi="ar-SA"/>
              </w:rPr>
              <w:t xml:space="preserve">Низак ниво поверења ромске заједнице у ромска удружења и остале НВО </w:t>
            </w:r>
          </w:p>
          <w:p>
            <w:pPr>
              <w:pStyle w:val="TableContents"/>
              <w:suppressAutoHyphens w:val="true"/>
              <w:spacing w:before="0" w:after="0"/>
              <w:ind w:left="714"/>
              <w:jc w:val="left"/>
              <w:rPr>
                <w:rFonts w:ascii="Cambria" w:hAnsi="Cambria" w:cs="Times New Roman"/>
                <w:sz w:val="20"/>
                <w:szCs w:val="20"/>
              </w:rPr>
            </w:pPr>
            <w:r>
              <w:rPr>
                <w:rFonts w:cs="Times New Roman" w:ascii="Cambria" w:hAnsi="Cambria"/>
                <w:kern w:val="0"/>
                <w:sz w:val="20"/>
                <w:szCs w:val="20"/>
                <w:lang w:eastAsia="en-US" w:bidi="ar-SA"/>
              </w:rPr>
            </w:r>
          </w:p>
        </w:tc>
      </w:tr>
      <w:tr>
        <w:trPr>
          <w:trHeight w:val="440" w:hRule="atLeast"/>
        </w:trPr>
        <w:tc>
          <w:tcPr>
            <w:tcW w:w="4247" w:type="dxa"/>
            <w:tcBorders/>
            <w:shd w:color="auto" w:fill="0070C0" w:val="clear"/>
          </w:tcPr>
          <w:p>
            <w:pPr>
              <w:pStyle w:val="Normal"/>
              <w:widowControl/>
              <w:suppressAutoHyphens w:val="true"/>
              <w:spacing w:before="0" w:after="0"/>
              <w:jc w:val="center"/>
              <w:rPr>
                <w:rFonts w:ascii="Cambria" w:hAnsi="Cambria" w:cs="Arial"/>
                <w:b/>
                <w:bCs/>
                <w:color w:themeColor="background1" w:val="FFFFFF"/>
                <w:sz w:val="20"/>
                <w:szCs w:val="20"/>
              </w:rPr>
            </w:pPr>
            <w:r>
              <w:rPr>
                <w:rFonts w:eastAsia="Times New Roman" w:cs="Arial" w:ascii="Cambria" w:hAnsi="Cambria"/>
                <w:b/>
                <w:bCs/>
                <w:color w:themeColor="background1" w:val="FFFFFF"/>
                <w:kern w:val="0"/>
                <w:sz w:val="20"/>
                <w:szCs w:val="20"/>
                <w:lang w:eastAsia="en-US" w:bidi="ar-SA"/>
              </w:rPr>
              <w:t>ШАНСЕ</w:t>
            </w:r>
          </w:p>
        </w:tc>
        <w:tc>
          <w:tcPr>
            <w:tcW w:w="5424" w:type="dxa"/>
            <w:tcBorders/>
            <w:shd w:color="auto" w:fill="0070C0" w:val="clear"/>
          </w:tcPr>
          <w:p>
            <w:pPr>
              <w:pStyle w:val="Normal"/>
              <w:widowControl/>
              <w:suppressAutoHyphens w:val="true"/>
              <w:spacing w:before="0" w:after="0"/>
              <w:jc w:val="center"/>
              <w:rPr>
                <w:rFonts w:ascii="Cambria" w:hAnsi="Cambria" w:cs="Arial"/>
                <w:b/>
                <w:bCs/>
                <w:color w:themeColor="background1" w:val="FFFFFF"/>
                <w:sz w:val="20"/>
                <w:szCs w:val="20"/>
              </w:rPr>
            </w:pPr>
            <w:r>
              <w:rPr>
                <w:rFonts w:eastAsia="Times New Roman" w:cs="Arial" w:ascii="Cambria" w:hAnsi="Cambria"/>
                <w:b/>
                <w:bCs/>
                <w:color w:themeColor="background1" w:val="FFFFFF"/>
                <w:kern w:val="0"/>
                <w:sz w:val="20"/>
                <w:szCs w:val="20"/>
                <w:lang w:eastAsia="en-US" w:bidi="ar-SA"/>
              </w:rPr>
              <w:t>ПРЕТЊЕ</w:t>
            </w:r>
          </w:p>
        </w:tc>
      </w:tr>
      <w:tr>
        <w:trPr>
          <w:trHeight w:val="557" w:hRule="atLeast"/>
        </w:trPr>
        <w:tc>
          <w:tcPr>
            <w:tcW w:w="4247" w:type="dxa"/>
            <w:tcBorders/>
          </w:tcPr>
          <w:p>
            <w:pPr>
              <w:pStyle w:val="TableContents"/>
              <w:numPr>
                <w:ilvl w:val="0"/>
                <w:numId w:val="14"/>
              </w:numPr>
              <w:suppressAutoHyphens w:val="true"/>
              <w:spacing w:lineRule="auto" w:line="240" w:before="0" w:after="0"/>
              <w:jc w:val="left"/>
              <w:rPr>
                <w:rFonts w:ascii="Cambria" w:hAnsi="Cambria" w:cs="Times New Roman"/>
                <w:sz w:val="20"/>
                <w:szCs w:val="20"/>
              </w:rPr>
            </w:pPr>
            <w:r>
              <w:rPr>
                <w:rFonts w:ascii="Cambria" w:hAnsi="Cambria"/>
                <w:kern w:val="0"/>
                <w:sz w:val="20"/>
                <w:szCs w:val="20"/>
                <w:lang w:eastAsia="en-US" w:bidi="ar-SA"/>
              </w:rPr>
              <w:t>Спровођење Националне стратегије у области социјалног укључивања Рома и Ромкиња</w:t>
            </w:r>
          </w:p>
          <w:p>
            <w:pPr>
              <w:pStyle w:val="TableContents"/>
              <w:numPr>
                <w:ilvl w:val="0"/>
                <w:numId w:val="14"/>
              </w:numPr>
              <w:suppressAutoHyphens w:val="true"/>
              <w:spacing w:lineRule="auto" w:line="240" w:before="0" w:after="0"/>
              <w:jc w:val="left"/>
              <w:rPr>
                <w:rFonts w:ascii="Cambria" w:hAnsi="Cambria" w:cs="Times New Roman"/>
                <w:sz w:val="20"/>
                <w:szCs w:val="20"/>
              </w:rPr>
            </w:pPr>
            <w:r>
              <w:rPr>
                <w:rFonts w:ascii="Cambria" w:hAnsi="Cambria"/>
                <w:kern w:val="0"/>
                <w:sz w:val="20"/>
                <w:szCs w:val="20"/>
                <w:lang w:eastAsia="en-US" w:bidi="ar-SA"/>
              </w:rPr>
              <w:t xml:space="preserve">Доследна примена националног законодавног оквира у овој области </w:t>
            </w:r>
          </w:p>
          <w:p>
            <w:pPr>
              <w:pStyle w:val="TableContents"/>
              <w:numPr>
                <w:ilvl w:val="0"/>
                <w:numId w:val="14"/>
              </w:numPr>
              <w:suppressAutoHyphens w:val="true"/>
              <w:spacing w:lineRule="auto" w:line="240" w:before="0" w:after="0"/>
              <w:jc w:val="left"/>
              <w:rPr>
                <w:rFonts w:ascii="Cambria" w:hAnsi="Cambria" w:cs="Times New Roman"/>
                <w:sz w:val="20"/>
                <w:szCs w:val="20"/>
              </w:rPr>
            </w:pPr>
            <w:r>
              <w:rPr>
                <w:rFonts w:ascii="Cambria" w:hAnsi="Cambria"/>
                <w:kern w:val="0"/>
                <w:sz w:val="20"/>
                <w:szCs w:val="20"/>
                <w:lang w:eastAsia="en-US" w:bidi="ar-SA"/>
              </w:rPr>
              <w:t>Интереси већинских политичких партија за укључивање Рома и Ромкиња у политички живот</w:t>
            </w:r>
          </w:p>
          <w:p>
            <w:pPr>
              <w:pStyle w:val="TableContents"/>
              <w:numPr>
                <w:ilvl w:val="0"/>
                <w:numId w:val="14"/>
              </w:numPr>
              <w:suppressAutoHyphens w:val="true"/>
              <w:spacing w:lineRule="auto" w:line="240" w:before="0" w:after="0"/>
              <w:jc w:val="left"/>
              <w:rPr>
                <w:rFonts w:ascii="Cambria" w:hAnsi="Cambria" w:cs="Times New Roman"/>
                <w:sz w:val="20"/>
                <w:szCs w:val="20"/>
              </w:rPr>
            </w:pPr>
            <w:r>
              <w:rPr>
                <w:rFonts w:ascii="Cambria" w:hAnsi="Cambria"/>
                <w:kern w:val="0"/>
                <w:sz w:val="20"/>
                <w:szCs w:val="20"/>
                <w:lang w:eastAsia="en-US" w:bidi="ar-SA"/>
              </w:rPr>
              <w:t>Сарадња са НСРНМ</w:t>
            </w:r>
          </w:p>
          <w:p>
            <w:pPr>
              <w:pStyle w:val="TableContents"/>
              <w:suppressAutoHyphens w:val="true"/>
              <w:spacing w:lineRule="auto" w:line="240" w:before="0" w:after="0"/>
              <w:ind w:left="720"/>
              <w:jc w:val="left"/>
              <w:rPr>
                <w:rFonts w:ascii="Cambria" w:hAnsi="Cambria" w:cs="Times New Roman"/>
                <w:sz w:val="20"/>
                <w:szCs w:val="20"/>
              </w:rPr>
            </w:pPr>
            <w:r>
              <w:rPr>
                <w:rFonts w:cs="Times New Roman" w:ascii="Cambria" w:hAnsi="Cambria"/>
                <w:kern w:val="0"/>
                <w:sz w:val="20"/>
                <w:szCs w:val="20"/>
                <w:lang w:eastAsia="en-US" w:bidi="ar-SA"/>
              </w:rPr>
            </w:r>
          </w:p>
        </w:tc>
        <w:tc>
          <w:tcPr>
            <w:tcW w:w="5424" w:type="dxa"/>
            <w:tcBorders/>
          </w:tcPr>
          <w:p>
            <w:pPr>
              <w:pStyle w:val="TableContents"/>
              <w:numPr>
                <w:ilvl w:val="0"/>
                <w:numId w:val="14"/>
              </w:numPr>
              <w:suppressAutoHyphens w:val="true"/>
              <w:spacing w:before="0" w:after="0"/>
              <w:ind w:hanging="357" w:left="714"/>
              <w:jc w:val="left"/>
              <w:rPr>
                <w:rFonts w:ascii="Cambria" w:hAnsi="Cambria" w:cs="Arial"/>
                <w:sz w:val="20"/>
                <w:szCs w:val="20"/>
              </w:rPr>
            </w:pPr>
            <w:r>
              <w:rPr>
                <w:rFonts w:cs="Arial" w:ascii="Cambria" w:hAnsi="Cambria"/>
                <w:kern w:val="0"/>
                <w:sz w:val="20"/>
                <w:szCs w:val="20"/>
                <w:lang w:eastAsia="en-US" w:bidi="ar-SA"/>
              </w:rPr>
              <w:t xml:space="preserve">Политичка нестабилност </w:t>
            </w:r>
          </w:p>
          <w:p>
            <w:pPr>
              <w:pStyle w:val="TableContents"/>
              <w:numPr>
                <w:ilvl w:val="0"/>
                <w:numId w:val="14"/>
              </w:numPr>
              <w:suppressAutoHyphens w:val="true"/>
              <w:spacing w:before="0" w:after="0"/>
              <w:ind w:hanging="357" w:left="714"/>
              <w:jc w:val="left"/>
              <w:rPr>
                <w:rFonts w:ascii="Cambria" w:hAnsi="Cambria" w:cs="Arial"/>
                <w:sz w:val="20"/>
                <w:szCs w:val="20"/>
              </w:rPr>
            </w:pPr>
            <w:r>
              <w:rPr>
                <w:rFonts w:cs="Arial" w:ascii="Cambria" w:hAnsi="Cambria"/>
                <w:kern w:val="0"/>
                <w:sz w:val="20"/>
                <w:szCs w:val="20"/>
                <w:lang w:eastAsia="en-US" w:bidi="ar-SA"/>
              </w:rPr>
              <w:t xml:space="preserve">Јачање десничарских политичких партија </w:t>
            </w:r>
          </w:p>
          <w:p>
            <w:pPr>
              <w:pStyle w:val="TableContents"/>
              <w:numPr>
                <w:ilvl w:val="0"/>
                <w:numId w:val="14"/>
              </w:numPr>
              <w:suppressAutoHyphens w:val="true"/>
              <w:spacing w:before="0" w:after="0"/>
              <w:ind w:hanging="357" w:left="714"/>
              <w:jc w:val="left"/>
              <w:rPr>
                <w:rFonts w:ascii="Cambria" w:hAnsi="Cambria" w:cs="Arial"/>
                <w:sz w:val="20"/>
                <w:szCs w:val="20"/>
              </w:rPr>
            </w:pPr>
            <w:r>
              <w:rPr>
                <w:rFonts w:cs="Arial" w:ascii="Cambria" w:hAnsi="Cambria"/>
                <w:kern w:val="0"/>
                <w:sz w:val="20"/>
                <w:szCs w:val="20"/>
                <w:lang w:eastAsia="en-US" w:bidi="ar-SA"/>
              </w:rPr>
              <w:t>Јачање национализма</w:t>
            </w:r>
          </w:p>
          <w:p>
            <w:pPr>
              <w:pStyle w:val="TableContents"/>
              <w:numPr>
                <w:ilvl w:val="0"/>
                <w:numId w:val="14"/>
              </w:numPr>
              <w:suppressAutoHyphens w:val="true"/>
              <w:spacing w:before="0" w:after="0"/>
              <w:ind w:hanging="357" w:left="714"/>
              <w:jc w:val="left"/>
              <w:rPr>
                <w:rFonts w:ascii="Cambria" w:hAnsi="Cambria" w:cs="Arial"/>
                <w:sz w:val="20"/>
                <w:szCs w:val="20"/>
              </w:rPr>
            </w:pPr>
            <w:r>
              <w:rPr>
                <w:rFonts w:cs="Arial" w:ascii="Cambria" w:hAnsi="Cambria"/>
                <w:kern w:val="0"/>
                <w:sz w:val="20"/>
                <w:szCs w:val="20"/>
                <w:lang w:eastAsia="en-US" w:bidi="ar-SA"/>
              </w:rPr>
              <w:t>Заступљеност говора мржње у јавном простору</w:t>
            </w:r>
          </w:p>
          <w:p>
            <w:pPr>
              <w:pStyle w:val="TableContents"/>
              <w:numPr>
                <w:ilvl w:val="0"/>
                <w:numId w:val="14"/>
              </w:numPr>
              <w:suppressAutoHyphens w:val="true"/>
              <w:spacing w:before="0" w:after="0"/>
              <w:ind w:hanging="357" w:left="714"/>
              <w:jc w:val="left"/>
              <w:rPr>
                <w:rFonts w:ascii="Cambria" w:hAnsi="Cambria" w:cs="Arial"/>
                <w:sz w:val="20"/>
                <w:szCs w:val="20"/>
              </w:rPr>
            </w:pPr>
            <w:r>
              <w:rPr>
                <w:rFonts w:cs="Arial" w:ascii="Cambria" w:hAnsi="Cambria"/>
                <w:kern w:val="0"/>
                <w:sz w:val="20"/>
                <w:szCs w:val="20"/>
                <w:lang w:eastAsia="en-US" w:bidi="ar-SA"/>
              </w:rPr>
              <w:t>Успоравање евроинтеграција</w:t>
            </w:r>
          </w:p>
          <w:p>
            <w:pPr>
              <w:pStyle w:val="TableContents"/>
              <w:numPr>
                <w:ilvl w:val="0"/>
                <w:numId w:val="14"/>
              </w:numPr>
              <w:suppressAutoHyphens w:val="true"/>
              <w:spacing w:before="0" w:after="0"/>
              <w:ind w:hanging="357" w:left="714"/>
              <w:jc w:val="left"/>
              <w:rPr>
                <w:rFonts w:ascii="Cambria" w:hAnsi="Cambria" w:cs="Arial"/>
                <w:sz w:val="20"/>
                <w:szCs w:val="20"/>
              </w:rPr>
            </w:pPr>
            <w:r>
              <w:rPr>
                <w:rFonts w:cs="Arial" w:ascii="Cambria" w:hAnsi="Cambria"/>
                <w:kern w:val="0"/>
                <w:sz w:val="20"/>
                <w:szCs w:val="20"/>
                <w:lang w:eastAsia="en-US" w:bidi="ar-SA"/>
              </w:rPr>
              <w:t>Избијање светског сукоба</w:t>
            </w:r>
            <w:bookmarkStart w:id="33" w:name="_Hlk210125478"/>
            <w:bookmarkEnd w:id="33"/>
          </w:p>
        </w:tc>
      </w:tr>
    </w:tbl>
    <w:p>
      <w:pPr>
        <w:pStyle w:val="Normal"/>
        <w:spacing w:lineRule="auto" w:line="240" w:before="0" w:after="200"/>
        <w:jc w:val="both"/>
        <w:rPr>
          <w:rFonts w:ascii="Cambria" w:hAnsi="Cambria"/>
          <w:b/>
          <w:bCs/>
          <w:color w:themeColor="accent6" w:val="855D5D"/>
        </w:rPr>
      </w:pPr>
      <w:r>
        <w:rPr>
          <w:rFonts w:ascii="Cambria" w:hAnsi="Cambria"/>
          <w:b/>
          <w:bCs/>
          <w:color w:themeColor="accent6" w:val="855D5D"/>
        </w:rPr>
      </w:r>
    </w:p>
    <w:p>
      <w:pPr>
        <w:pStyle w:val="Normal"/>
        <w:spacing w:lineRule="auto" w:line="240" w:before="0" w:after="200"/>
        <w:jc w:val="both"/>
        <w:rPr>
          <w:rFonts w:ascii="Cambria" w:hAnsi="Cambria"/>
          <w:b/>
          <w:bCs/>
          <w:color w:themeColor="accent6" w:val="855D5D"/>
        </w:rPr>
      </w:pPr>
      <w:r>
        <w:rPr>
          <w:rFonts w:ascii="Cambria" w:hAnsi="Cambria"/>
          <w:b/>
          <w:bCs/>
          <w:color w:themeColor="accent6" w:val="855D5D"/>
        </w:rPr>
      </w:r>
    </w:p>
    <w:p>
      <w:pPr>
        <w:pStyle w:val="Normal"/>
        <w:spacing w:lineRule="auto" w:line="240" w:before="0" w:after="200"/>
        <w:jc w:val="both"/>
        <w:rPr>
          <w:rFonts w:ascii="Cambria" w:hAnsi="Cambria"/>
          <w:b/>
          <w:bCs/>
          <w:color w:themeColor="accent6" w:val="855D5D"/>
        </w:rPr>
      </w:pPr>
      <w:r>
        <w:rPr>
          <w:rFonts w:ascii="Cambria" w:hAnsi="Cambria"/>
          <w:b/>
          <w:bCs/>
          <w:color w:themeColor="accent6" w:val="855D5D"/>
        </w:rPr>
      </w:r>
    </w:p>
    <w:p>
      <w:pPr>
        <w:pStyle w:val="Normal"/>
        <w:spacing w:lineRule="auto" w:line="240" w:before="0" w:after="200"/>
        <w:jc w:val="both"/>
        <w:rPr>
          <w:rFonts w:ascii="Cambria" w:hAnsi="Cambria"/>
          <w:b/>
          <w:bCs/>
          <w:color w:themeColor="accent6" w:val="855D5D"/>
        </w:rPr>
      </w:pPr>
      <w:r>
        <w:rPr>
          <w:rFonts w:ascii="Cambria" w:hAnsi="Cambria"/>
          <w:b/>
          <w:bCs/>
          <w:color w:themeColor="accent6" w:val="855D5D"/>
        </w:rPr>
      </w:r>
    </w:p>
    <w:p>
      <w:pPr>
        <w:pStyle w:val="Normal"/>
        <w:spacing w:lineRule="auto" w:line="240" w:before="0" w:after="200"/>
        <w:jc w:val="both"/>
        <w:rPr>
          <w:rFonts w:ascii="Cambria" w:hAnsi="Cambria"/>
          <w:b/>
          <w:bCs/>
          <w:color w:themeColor="accent6" w:val="855D5D"/>
        </w:rPr>
      </w:pPr>
      <w:r>
        <w:rPr>
          <w:rFonts w:ascii="Cambria" w:hAnsi="Cambria"/>
          <w:b/>
          <w:bCs/>
          <w:color w:themeColor="accent6" w:val="855D5D"/>
        </w:rPr>
      </w:r>
    </w:p>
    <w:p>
      <w:pPr>
        <w:pStyle w:val="Normal"/>
        <w:spacing w:lineRule="auto" w:line="240" w:before="0" w:after="200"/>
        <w:jc w:val="both"/>
        <w:rPr>
          <w:rFonts w:ascii="Cambria" w:hAnsi="Cambria"/>
          <w:b/>
          <w:bCs/>
          <w:color w:themeColor="accent6" w:val="855D5D"/>
        </w:rPr>
      </w:pPr>
      <w:r>
        <w:rPr>
          <w:rFonts w:ascii="Cambria" w:hAnsi="Cambria"/>
          <w:b/>
          <w:bCs/>
          <w:color w:themeColor="accent6" w:val="855D5D"/>
        </w:rPr>
      </w:r>
    </w:p>
    <w:p>
      <w:pPr>
        <w:pStyle w:val="Normal"/>
        <w:spacing w:lineRule="auto" w:line="240" w:before="0" w:after="200"/>
        <w:jc w:val="both"/>
        <w:rPr>
          <w:rFonts w:ascii="Cambria" w:hAnsi="Cambria"/>
          <w:b/>
          <w:bCs/>
          <w:color w:themeColor="accent6" w:val="855D5D"/>
        </w:rPr>
      </w:pPr>
      <w:r>
        <w:rPr>
          <w:rFonts w:ascii="Cambria" w:hAnsi="Cambria"/>
          <w:b/>
          <w:bCs/>
          <w:color w:themeColor="accent6" w:val="855D5D"/>
        </w:rPr>
      </w:r>
    </w:p>
    <w:p>
      <w:pPr>
        <w:pStyle w:val="Normal"/>
        <w:spacing w:lineRule="auto" w:line="240" w:before="0" w:after="200"/>
        <w:jc w:val="both"/>
        <w:rPr>
          <w:rFonts w:ascii="Cambria" w:hAnsi="Cambria"/>
          <w:b/>
          <w:bCs/>
          <w:color w:themeColor="accent6" w:val="855D5D"/>
        </w:rPr>
      </w:pPr>
      <w:r>
        <w:rPr>
          <w:rFonts w:ascii="Cambria" w:hAnsi="Cambria"/>
          <w:b/>
          <w:bCs/>
          <w:color w:themeColor="accent6" w:val="855D5D"/>
        </w:rPr>
      </w:r>
    </w:p>
    <w:p>
      <w:pPr>
        <w:pStyle w:val="Normal"/>
        <w:spacing w:lineRule="auto" w:line="240" w:before="0" w:after="200"/>
        <w:jc w:val="both"/>
        <w:rPr>
          <w:rFonts w:ascii="Cambria" w:hAnsi="Cambria"/>
          <w:b/>
          <w:bCs/>
          <w:color w:themeColor="accent6" w:val="855D5D"/>
        </w:rPr>
      </w:pPr>
      <w:r>
        <w:rPr>
          <w:rFonts w:ascii="Cambria" w:hAnsi="Cambria"/>
          <w:b/>
          <w:bCs/>
          <w:color w:themeColor="accent6" w:val="855D5D"/>
        </w:rPr>
      </w:r>
    </w:p>
    <w:p>
      <w:pPr>
        <w:pStyle w:val="Normal"/>
        <w:spacing w:lineRule="auto" w:line="240" w:before="0" w:after="200"/>
        <w:jc w:val="both"/>
        <w:rPr>
          <w:rFonts w:ascii="Cambria" w:hAnsi="Cambria"/>
          <w:b/>
          <w:bCs/>
          <w:color w:themeColor="accent6" w:val="855D5D"/>
        </w:rPr>
      </w:pPr>
      <w:r>
        <w:rPr>
          <w:rFonts w:ascii="Cambria" w:hAnsi="Cambria"/>
          <w:b/>
          <w:bCs/>
          <w:color w:themeColor="accent6" w:val="855D5D"/>
        </w:rPr>
      </w:r>
    </w:p>
    <w:p>
      <w:pPr>
        <w:pStyle w:val="ListParagraph"/>
        <w:numPr>
          <w:ilvl w:val="0"/>
          <w:numId w:val="2"/>
        </w:numPr>
        <w:spacing w:lineRule="auto" w:line="240" w:before="0" w:after="200"/>
        <w:contextualSpacing/>
        <w:jc w:val="both"/>
        <w:rPr>
          <w:rFonts w:ascii="Cambria" w:hAnsi="Cambria"/>
          <w:b/>
          <w:bCs/>
          <w:color w:themeColor="accent5" w:themeShade="80" w:val="494142"/>
          <w:sz w:val="32"/>
          <w:szCs w:val="32"/>
        </w:rPr>
      </w:pPr>
      <w:r>
        <w:rPr>
          <w:rFonts w:ascii="Cambria" w:hAnsi="Cambria"/>
          <w:b/>
          <w:bCs/>
          <w:color w:themeColor="accent5" w:themeShade="80" w:val="494142"/>
          <w:sz w:val="32"/>
          <w:szCs w:val="32"/>
        </w:rPr>
        <w:t>ДЕФИНИСАЊЕ ЖЕЉЕНЕ ПРОМЕНЕ</w:t>
      </w:r>
    </w:p>
    <w:p>
      <w:pPr>
        <w:pStyle w:val="ListParagraph"/>
        <w:spacing w:lineRule="auto" w:line="240" w:before="0" w:after="200"/>
        <w:ind w:left="786"/>
        <w:contextualSpacing/>
        <w:jc w:val="both"/>
        <w:rPr>
          <w:rFonts w:ascii="Cambria" w:hAnsi="Cambria"/>
          <w:b/>
          <w:bCs/>
          <w:color w:themeColor="accent5" w:themeShade="80" w:val="494142"/>
          <w:sz w:val="32"/>
          <w:szCs w:val="32"/>
        </w:rPr>
      </w:pPr>
      <w:r>
        <w:rPr>
          <w:rFonts w:ascii="Cambria" w:hAnsi="Cambria"/>
          <w:b/>
          <w:bCs/>
          <w:color w:themeColor="accent5" w:themeShade="80" w:val="494142"/>
          <w:sz w:val="32"/>
          <w:szCs w:val="32"/>
        </w:rPr>
      </w:r>
    </w:p>
    <w:p>
      <w:pPr>
        <w:pStyle w:val="Normal"/>
        <w:ind w:firstLine="720"/>
        <w:rPr/>
      </w:pPr>
      <w:r>
        <w:rPr/>
        <mc:AlternateContent>
          <mc:Choice Requires="wps">
            <w:drawing>
              <wp:anchor behindDoc="0" distT="0" distB="19050" distL="0" distR="28575" simplePos="0" locked="0" layoutInCell="0" allowOverlap="1" relativeHeight="24" wp14:anchorId="76691AD1">
                <wp:simplePos x="0" y="0"/>
                <wp:positionH relativeFrom="margin">
                  <wp:align>left</wp:align>
                </wp:positionH>
                <wp:positionV relativeFrom="paragraph">
                  <wp:posOffset>40640</wp:posOffset>
                </wp:positionV>
                <wp:extent cx="6315075" cy="1143000"/>
                <wp:effectExtent l="4445" t="3810" r="3175" b="3810"/>
                <wp:wrapNone/>
                <wp:docPr id="20" name="Rectangle: Rounded Corners 5"/>
                <a:graphic xmlns:a="http://schemas.openxmlformats.org/drawingml/2006/main">
                  <a:graphicData uri="http://schemas.microsoft.com/office/word/2010/wordprocessingShape">
                    <wps:wsp>
                      <wps:cNvSpPr/>
                      <wps:spPr>
                        <a:xfrm>
                          <a:off x="0" y="0"/>
                          <a:ext cx="6315120" cy="1143000"/>
                        </a:xfrm>
                        <a:prstGeom prst="roundRect">
                          <a:avLst>
                            <a:gd name="adj" fmla="val 16667"/>
                          </a:avLst>
                        </a:prstGeom>
                        <a:ln>
                          <a:solidFill>
                            <a:srgbClr val="918485"/>
                          </a:solidFill>
                        </a:ln>
                      </wps:spPr>
                      <wps:style>
                        <a:lnRef idx="1">
                          <a:schemeClr val="accent5"/>
                        </a:lnRef>
                        <a:fillRef idx="2">
                          <a:schemeClr val="accent5"/>
                        </a:fillRef>
                        <a:effectRef idx="1">
                          <a:schemeClr val="accent5"/>
                        </a:effectRef>
                        <a:fontRef idx="minor"/>
                      </wps:style>
                      <wps:txbx>
                        <w:txbxContent>
                          <w:p>
                            <w:pPr>
                              <w:pStyle w:val="FrameContents"/>
                              <w:spacing w:lineRule="auto" w:line="259" w:before="0" w:after="160"/>
                              <w:jc w:val="center"/>
                              <w:rPr>
                                <w:rFonts w:ascii="Cambria" w:hAnsi="Cambria"/>
                                <w:b/>
                                <w:lang w:val="en-GB"/>
                              </w:rPr>
                            </w:pPr>
                            <w:r>
                              <w:rPr>
                                <w:rFonts w:ascii="Cambria" w:hAnsi="Cambria"/>
                                <w:b/>
                                <w:color w:val="000000"/>
                              </w:rPr>
                              <w:t>ВИЗИЈА</w:t>
                            </w:r>
                          </w:p>
                          <w:p>
                            <w:pPr>
                              <w:pStyle w:val="FrameContents"/>
                              <w:spacing w:lineRule="auto" w:line="259" w:before="0" w:after="160"/>
                              <w:jc w:val="center"/>
                              <w:rPr>
                                <w:rFonts w:ascii="Cambria" w:hAnsi="Cambria"/>
                                <w:b/>
                                <w:lang w:val="en-GB"/>
                              </w:rPr>
                            </w:pPr>
                            <w:r>
                              <w:rPr>
                                <w:rFonts w:ascii="Cambria" w:hAnsi="Cambria"/>
                                <w:color w:val="000000"/>
                              </w:rPr>
                              <w:t>ОПШТИНА БЕОЧИН ЈЕ ЛОКАЛНА ЗАЈЕДНИЦА У КОЈОЈ СВИ ЊЕНИ ГРАЂАНИ ОСТВАРУЈУ ЉУДСКА И МАЊИНСКА ПРАВА БЕЗ ДИСКРИМИНАЦИЈЕ И ИМАЈУ ЈЕДНАКЕ МОГУЋНОСТИ ЗА ЕКОНОМСКИ И СОЦИЈАЛНИ ПРОСПЕРИТЕТ</w:t>
                            </w:r>
                          </w:p>
                          <w:p>
                            <w:pPr>
                              <w:pStyle w:val="FrameContents"/>
                              <w:jc w:val="center"/>
                              <w:rPr>
                                <w:color w:val="000000"/>
                              </w:rPr>
                            </w:pPr>
                            <w:r>
                              <w:rPr>
                                <w:color w:val="000000"/>
                              </w:rPr>
                            </w:r>
                          </w:p>
                        </w:txbxContent>
                      </wps:txbx>
                      <wps:bodyPr anchor="ctr">
                        <a:prstTxWarp prst="textNoShape"/>
                        <a:noAutofit/>
                      </wps:bodyPr>
                    </wps:wsp>
                  </a:graphicData>
                </a:graphic>
              </wp:anchor>
            </w:drawing>
          </mc:Choice>
          <mc:Fallback>
            <w:pict/>
          </mc:Fallback>
        </mc:AlternateContent>
      </w:r>
    </w:p>
    <w:p>
      <w:pPr>
        <w:pStyle w:val="Normal"/>
        <w:rPr/>
      </w:pPr>
      <w:r>
        <w:rPr/>
      </w:r>
    </w:p>
    <w:p>
      <w:pPr>
        <w:pStyle w:val="Normal"/>
        <w:rPr/>
      </w:pPr>
      <w:r>
        <w:rPr/>
      </w:r>
    </w:p>
    <w:p>
      <w:pPr>
        <w:pStyle w:val="Normal"/>
        <w:spacing w:lineRule="auto" w:line="259" w:before="0" w:after="160"/>
        <w:jc w:val="both"/>
        <w:rPr/>
      </w:pPr>
      <w:r>
        <w:rPr/>
      </w:r>
    </w:p>
    <w:p>
      <w:pPr>
        <w:pStyle w:val="Normal"/>
        <w:spacing w:lineRule="auto" w:line="259" w:before="0" w:after="160"/>
        <w:jc w:val="both"/>
        <w:rPr>
          <w:rFonts w:ascii="Cambria" w:hAnsi="Cambria" w:cs="Arial"/>
        </w:rPr>
      </w:pPr>
      <w:r>
        <w:rPr>
          <w:rFonts w:ascii="Cambria" w:hAnsi="Cambria"/>
        </w:rPr>
        <w:t xml:space="preserve">       </w:t>
      </w:r>
      <w:r>
        <w:rPr>
          <w:rFonts w:cs="Arial" w:ascii="Cambria" w:hAnsi="Cambria"/>
        </w:rPr>
        <w:t>Визија општине Беочин у области инклузије Рома указује на намеру стварања локалне заједнице у којој сви грађани</w:t>
      </w:r>
      <w:r>
        <w:rPr/>
        <w:t xml:space="preserve"> </w:t>
      </w:r>
      <w:r>
        <w:rPr>
          <w:rFonts w:cs="Arial" w:ascii="Cambria" w:hAnsi="Cambria"/>
        </w:rPr>
        <w:t xml:space="preserve">на једнаким основама и без дискриминације, уживају благодети бољег животног стандарда,  квалитетних јавних услуга и социјалне заштите. </w:t>
      </w:r>
    </w:p>
    <w:p>
      <w:pPr>
        <w:pStyle w:val="Normal"/>
        <w:spacing w:lineRule="auto" w:line="259" w:before="0" w:after="160"/>
        <w:jc w:val="both"/>
        <w:rPr>
          <w:rFonts w:ascii="Cambria" w:hAnsi="Cambria" w:cs="Arial"/>
        </w:rPr>
      </w:pPr>
      <w:r>
        <w:rPr>
          <w:rFonts w:cs="Arial" w:ascii="Cambria" w:hAnsi="Cambria"/>
        </w:rPr>
        <mc:AlternateContent>
          <mc:Choice Requires="wps">
            <w:drawing>
              <wp:anchor behindDoc="0" distT="0" distB="19050" distL="0" distR="28575" simplePos="0" locked="0" layoutInCell="0" allowOverlap="1" relativeHeight="26" wp14:anchorId="559280E1">
                <wp:simplePos x="0" y="0"/>
                <wp:positionH relativeFrom="margin">
                  <wp:align>left</wp:align>
                </wp:positionH>
                <wp:positionV relativeFrom="paragraph">
                  <wp:posOffset>133985</wp:posOffset>
                </wp:positionV>
                <wp:extent cx="6315075" cy="914400"/>
                <wp:effectExtent l="4445" t="3810" r="3175" b="3810"/>
                <wp:wrapNone/>
                <wp:docPr id="21" name="Rectangle: Rounded Corners 5"/>
                <a:graphic xmlns:a="http://schemas.openxmlformats.org/drawingml/2006/main">
                  <a:graphicData uri="http://schemas.microsoft.com/office/word/2010/wordprocessingShape">
                    <wps:wsp>
                      <wps:cNvSpPr/>
                      <wps:spPr>
                        <a:xfrm>
                          <a:off x="0" y="0"/>
                          <a:ext cx="6315120" cy="914400"/>
                        </a:xfrm>
                        <a:prstGeom prst="roundRect">
                          <a:avLst>
                            <a:gd name="adj" fmla="val 16667"/>
                          </a:avLst>
                        </a:prstGeom>
                        <a:ln>
                          <a:solidFill>
                            <a:srgbClr val="918485"/>
                          </a:solidFill>
                        </a:ln>
                      </wps:spPr>
                      <wps:style>
                        <a:lnRef idx="1">
                          <a:schemeClr val="accent5"/>
                        </a:lnRef>
                        <a:fillRef idx="2">
                          <a:schemeClr val="accent5"/>
                        </a:fillRef>
                        <a:effectRef idx="1">
                          <a:schemeClr val="accent5"/>
                        </a:effectRef>
                        <a:fontRef idx="minor"/>
                      </wps:style>
                      <wps:txbx>
                        <w:txbxContent>
                          <w:p>
                            <w:pPr>
                              <w:pStyle w:val="FrameContents"/>
                              <w:spacing w:lineRule="auto" w:line="259" w:before="0" w:after="160"/>
                              <w:jc w:val="center"/>
                              <w:rPr>
                                <w:rFonts w:ascii="Cambria" w:hAnsi="Cambria"/>
                                <w:b/>
                                <w:lang w:val="en-GB"/>
                              </w:rPr>
                            </w:pPr>
                            <w:r>
                              <w:rPr>
                                <w:rFonts w:ascii="Cambria" w:hAnsi="Cambria"/>
                                <w:b/>
                                <w:color w:val="000000"/>
                              </w:rPr>
                              <w:t>ОПШТИ ЦИЉ</w:t>
                            </w:r>
                          </w:p>
                          <w:p>
                            <w:pPr>
                              <w:pStyle w:val="FrameContents"/>
                              <w:jc w:val="center"/>
                              <w:rPr>
                                <w:color w:val="000000"/>
                              </w:rPr>
                            </w:pPr>
                            <w:r>
                              <w:rPr>
                                <w:rFonts w:ascii="Cambria" w:hAnsi="Cambria"/>
                                <w:color w:val="000000"/>
                              </w:rPr>
                              <w:t>УНАПРЕЂЕЊЕ КВАЛИТЕТА ЖИВОТА РОМА И РОМКИЊА У ОПШТИНИ БЕОЧИН</w:t>
                            </w:r>
                          </w:p>
                        </w:txbxContent>
                      </wps:txbx>
                      <wps:bodyPr anchor="ctr">
                        <a:prstTxWarp prst="textNoShape"/>
                        <a:noAutofit/>
                      </wps:bodyPr>
                    </wps:wsp>
                  </a:graphicData>
                </a:graphic>
              </wp:anchor>
            </w:drawing>
          </mc:Choice>
          <mc:Fallback>
            <w:pict/>
          </mc:Fallback>
        </mc:AlternateContent>
      </w:r>
    </w:p>
    <w:p>
      <w:pPr>
        <w:pStyle w:val="Normal"/>
        <w:tabs>
          <w:tab w:val="clear" w:pos="720"/>
          <w:tab w:val="left" w:pos="1725" w:leader="none"/>
        </w:tabs>
        <w:rPr/>
      </w:pPr>
      <w:r>
        <w:rPr/>
      </w:r>
    </w:p>
    <w:p>
      <w:pPr>
        <w:pStyle w:val="Normal"/>
        <w:rPr/>
      </w:pPr>
      <w:r>
        <w:rPr/>
      </w:r>
    </w:p>
    <w:p>
      <w:pPr>
        <w:pStyle w:val="Normal"/>
        <w:spacing w:lineRule="auto" w:line="259" w:before="0" w:after="160"/>
        <w:jc w:val="both"/>
        <w:rPr>
          <w:rFonts w:ascii="Cambria" w:hAnsi="Cambria"/>
        </w:rPr>
      </w:pPr>
      <w:r>
        <w:rPr>
          <w:rFonts w:ascii="Cambria" w:hAnsi="Cambria"/>
        </w:rPr>
      </w:r>
    </w:p>
    <w:p>
      <w:pPr>
        <w:pStyle w:val="Normal"/>
        <w:spacing w:lineRule="auto" w:line="240" w:before="0" w:after="160"/>
        <w:jc w:val="both"/>
        <w:rPr>
          <w:rFonts w:ascii="Cambria" w:hAnsi="Cambria" w:cs="Arial"/>
          <w:b/>
        </w:rPr>
      </w:pPr>
      <w:r>
        <w:rPr>
          <w:rFonts w:cs="Arial" w:ascii="Cambria" w:hAnsi="Cambria"/>
        </w:rPr>
        <w:t xml:space="preserve">         </w:t>
      </w:r>
      <w:r>
        <w:rPr>
          <w:rFonts w:cs="Arial" w:ascii="Cambria" w:hAnsi="Cambria"/>
        </w:rPr>
        <w:t xml:space="preserve">Формулација општег циља је усклађена са општим циљем националне Стратегије за социјално укључивање Рома и Ромкиња у Републици Србији за период од 2022. до 2030. године, који гласи: </w:t>
      </w:r>
      <w:r>
        <w:rPr>
          <w:rFonts w:cs="Arial" w:ascii="Cambria" w:hAnsi="Cambria"/>
          <w:i/>
          <w:iCs/>
        </w:rPr>
        <w:t>Унапређење квалитета живота Рома и Ромкиња у Републици Србији, уз уважавање људских и мањинских права, елиминисање дискриминације и циганизма као облика расизма, и постизање веће социјалне укључености у свим сегментима друштва</w:t>
      </w:r>
      <w:r>
        <w:rPr>
          <w:rFonts w:cs="Arial" w:ascii="Cambria" w:hAnsi="Cambria"/>
        </w:rPr>
        <w:t>.</w:t>
      </w:r>
    </w:p>
    <w:p>
      <w:pPr>
        <w:pStyle w:val="Normal"/>
        <w:spacing w:lineRule="auto" w:line="240" w:beforeAutospacing="1" w:afterAutospacing="1"/>
        <w:contextualSpacing/>
        <w:jc w:val="both"/>
        <w:rPr>
          <w:rFonts w:ascii="Calibri" w:hAnsi="Calibri" w:cs="Calibri"/>
        </w:rPr>
      </w:pPr>
      <w:r>
        <w:rPr>
          <w:rFonts w:cs="Arial" w:ascii="Cambria" w:hAnsi="Cambria"/>
          <w:lang w:eastAsia="sr-Latn-CS"/>
        </w:rPr>
        <w:t xml:space="preserve">       </w:t>
      </w:r>
      <w:r>
        <w:rPr>
          <w:rFonts w:cs="Arial" w:ascii="Cambria" w:hAnsi="Cambria"/>
          <w:lang w:eastAsia="sr-Latn-CS"/>
        </w:rPr>
        <w:t xml:space="preserve">Општина Беочин ће радити на постизању општег циља кроз интервенцију у </w:t>
      </w:r>
      <w:r>
        <w:rPr>
          <w:rFonts w:cs="Arial" w:ascii="Cambria" w:hAnsi="Cambria"/>
          <w:bCs/>
          <w:u w:val="single"/>
          <w:lang w:eastAsia="sr-Latn-CS"/>
        </w:rPr>
        <w:t>пет приоритетних области</w:t>
      </w:r>
      <w:r>
        <w:rPr>
          <w:rFonts w:cs="Arial" w:ascii="Cambria" w:hAnsi="Cambria"/>
          <w:lang w:eastAsia="sr-Latn-CS"/>
        </w:rPr>
        <w:t xml:space="preserve">, међу којима су: образовање, запошљавање, становање, здравствена заштита и социјалне заштита. </w:t>
      </w:r>
    </w:p>
    <w:p>
      <w:pPr>
        <w:pStyle w:val="Normal"/>
        <w:spacing w:lineRule="auto" w:line="240" w:beforeAutospacing="1" w:afterAutospacing="1"/>
        <w:contextualSpacing/>
        <w:jc w:val="both"/>
        <w:rPr>
          <w:rFonts w:ascii="Calibri" w:hAnsi="Calibri" w:cs="Calibri"/>
        </w:rPr>
      </w:pPr>
      <w:r>
        <w:rPr>
          <w:rFonts w:cs="Calibri" w:ascii="Calibri" w:hAnsi="Calibri"/>
        </w:rPr>
      </w:r>
    </w:p>
    <w:p>
      <w:pPr>
        <w:pStyle w:val="Normal"/>
        <w:tabs>
          <w:tab w:val="clear" w:pos="720"/>
          <w:tab w:val="left" w:pos="1035" w:leader="none"/>
        </w:tabs>
        <w:spacing w:lineRule="auto" w:line="240"/>
        <w:jc w:val="both"/>
        <w:rPr>
          <w:rFonts w:ascii="Cambria" w:hAnsi="Cambria"/>
        </w:rPr>
      </w:pPr>
      <w:r>
        <w:rPr>
          <w:rFonts w:ascii="Cambria" w:hAnsi="Cambria"/>
        </w:rPr>
        <w:t xml:space="preserve">       </w:t>
      </w:r>
      <w:r>
        <w:rPr>
          <w:rFonts w:ascii="Cambria" w:hAnsi="Cambria"/>
        </w:rPr>
        <w:t xml:space="preserve">За мерење жељене промене на нивоу општег циља биће коришћен следећи </w:t>
      </w:r>
      <w:r>
        <w:rPr>
          <w:rFonts w:ascii="Cambria" w:hAnsi="Cambria"/>
          <w:b/>
          <w:bCs/>
          <w:u w:val="single"/>
        </w:rPr>
        <w:t>показатељ учинка</w:t>
      </w:r>
      <w:r>
        <w:rPr>
          <w:rFonts w:ascii="Cambria" w:hAnsi="Cambria"/>
        </w:rPr>
        <w:t xml:space="preserve"> (показатељ ефеката јавне политике):</w:t>
      </w:r>
    </w:p>
    <w:p>
      <w:pPr>
        <w:pStyle w:val="Normal"/>
        <w:tabs>
          <w:tab w:val="clear" w:pos="720"/>
          <w:tab w:val="left" w:pos="1035" w:leader="none"/>
        </w:tabs>
        <w:spacing w:lineRule="auto" w:line="240"/>
        <w:jc w:val="both"/>
        <w:rPr>
          <w:rFonts w:ascii="Cambria" w:hAnsi="Cambria"/>
        </w:rPr>
      </w:pPr>
      <w:r>
        <w:rPr>
          <w:rFonts w:ascii="Cambria" w:hAnsi="Cambria"/>
        </w:rPr>
      </w:r>
    </w:p>
    <w:tbl>
      <w:tblPr>
        <w:tblStyle w:val="TableGrid31"/>
        <w:tblW w:w="102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694"/>
        <w:gridCol w:w="1416"/>
        <w:gridCol w:w="1419"/>
        <w:gridCol w:w="1416"/>
        <w:gridCol w:w="1419"/>
        <w:gridCol w:w="1848"/>
      </w:tblGrid>
      <w:tr>
        <w:trPr>
          <w:trHeight w:val="439" w:hRule="atLeast"/>
        </w:trPr>
        <w:tc>
          <w:tcPr>
            <w:tcW w:w="2694" w:type="dxa"/>
            <w:tcBorders>
              <w:top w:val="nil"/>
              <w:left w:val="nil"/>
              <w:bottom w:val="nil"/>
              <w:right w:val="nil"/>
            </w:tcBorders>
            <w:shd w:color="auto" w:fill="0070C0" w:val="clear"/>
          </w:tcPr>
          <w:p>
            <w:pPr>
              <w:pStyle w:val="Normal"/>
              <w:widowControl/>
              <w:suppressAutoHyphens w:val="false"/>
              <w:spacing w:lineRule="auto" w:line="276" w:before="0" w:after="0"/>
              <w:ind w:firstLine="360"/>
              <w:jc w:val="center"/>
              <w:rPr>
                <w:rFonts w:ascii="Cambria" w:hAnsi="Cambria" w:cs="Arial"/>
                <w:b/>
                <w:color w:val="FFFFFF"/>
                <w:sz w:val="22"/>
                <w:szCs w:val="22"/>
                <w:lang w:eastAsia="sr-Latn-CS"/>
              </w:rPr>
            </w:pPr>
            <w:r>
              <w:rPr>
                <w:rFonts w:eastAsia="Times New Roman" w:cs="Arial" w:ascii="Cambria" w:hAnsi="Cambria"/>
                <w:b/>
                <w:color w:val="FFFFFF"/>
                <w:kern w:val="0"/>
                <w:sz w:val="22"/>
                <w:szCs w:val="22"/>
                <w:lang w:eastAsia="sr-Latn-CS" w:bidi="ar-SA"/>
              </w:rPr>
              <w:t>Показатељ ефеката јавне политике</w:t>
            </w:r>
          </w:p>
        </w:tc>
        <w:tc>
          <w:tcPr>
            <w:tcW w:w="1416" w:type="dxa"/>
            <w:tcBorders>
              <w:top w:val="nil"/>
              <w:left w:val="nil"/>
              <w:bottom w:val="nil"/>
              <w:right w:val="nil"/>
            </w:tcBorders>
            <w:shd w:color="auto" w:fill="0070C0" w:val="clear"/>
          </w:tcPr>
          <w:p>
            <w:pPr>
              <w:pStyle w:val="Normal"/>
              <w:widowControl/>
              <w:suppressAutoHyphens w:val="false"/>
              <w:spacing w:lineRule="auto" w:line="276" w:before="0" w:after="0"/>
              <w:jc w:val="center"/>
              <w:rPr>
                <w:rFonts w:ascii="Cambria" w:hAnsi="Cambria" w:cs="Arial"/>
                <w:b/>
                <w:color w:val="FFFFFF"/>
                <w:sz w:val="22"/>
                <w:szCs w:val="22"/>
                <w:lang w:eastAsia="sr-Latn-CS"/>
              </w:rPr>
            </w:pPr>
            <w:r>
              <w:rPr>
                <w:rFonts w:eastAsia="Times New Roman" w:cs="Arial" w:ascii="Cambria" w:hAnsi="Cambria"/>
                <w:b/>
                <w:color w:val="FFFFFF"/>
                <w:kern w:val="0"/>
                <w:sz w:val="22"/>
                <w:szCs w:val="22"/>
                <w:lang w:eastAsia="sr-Latn-CS" w:bidi="ar-SA"/>
              </w:rPr>
              <w:t>Базна година</w:t>
            </w:r>
          </w:p>
        </w:tc>
        <w:tc>
          <w:tcPr>
            <w:tcW w:w="1419" w:type="dxa"/>
            <w:tcBorders>
              <w:top w:val="nil"/>
              <w:left w:val="nil"/>
              <w:bottom w:val="nil"/>
              <w:right w:val="nil"/>
            </w:tcBorders>
            <w:shd w:color="auto" w:fill="0070C0" w:val="clear"/>
          </w:tcPr>
          <w:p>
            <w:pPr>
              <w:pStyle w:val="Normal"/>
              <w:widowControl/>
              <w:suppressAutoHyphens w:val="false"/>
              <w:spacing w:lineRule="auto" w:line="276" w:before="0" w:after="0"/>
              <w:jc w:val="center"/>
              <w:rPr>
                <w:rFonts w:ascii="Cambria" w:hAnsi="Cambria" w:cs="Arial"/>
                <w:b/>
                <w:color w:val="FFFFFF"/>
                <w:sz w:val="22"/>
                <w:szCs w:val="22"/>
                <w:lang w:eastAsia="sr-Latn-CS"/>
              </w:rPr>
            </w:pPr>
            <w:r>
              <w:rPr>
                <w:rFonts w:eastAsia="Times New Roman" w:cs="Arial" w:ascii="Cambria" w:hAnsi="Cambria"/>
                <w:b/>
                <w:color w:val="FFFFFF"/>
                <w:kern w:val="0"/>
                <w:sz w:val="22"/>
                <w:szCs w:val="22"/>
                <w:lang w:eastAsia="sr-Latn-CS" w:bidi="ar-SA"/>
              </w:rPr>
              <w:t>Почетна вредност</w:t>
            </w:r>
          </w:p>
        </w:tc>
        <w:tc>
          <w:tcPr>
            <w:tcW w:w="1416" w:type="dxa"/>
            <w:tcBorders>
              <w:top w:val="nil"/>
              <w:left w:val="nil"/>
              <w:bottom w:val="nil"/>
              <w:right w:val="nil"/>
            </w:tcBorders>
            <w:shd w:color="auto" w:fill="0070C0" w:val="clear"/>
          </w:tcPr>
          <w:p>
            <w:pPr>
              <w:pStyle w:val="Normal"/>
              <w:widowControl/>
              <w:suppressAutoHyphens w:val="false"/>
              <w:spacing w:lineRule="auto" w:line="276" w:before="0" w:after="0"/>
              <w:jc w:val="center"/>
              <w:rPr>
                <w:rFonts w:ascii="Cambria" w:hAnsi="Cambria" w:cs="Arial"/>
                <w:b/>
                <w:color w:val="FFFFFF"/>
                <w:sz w:val="22"/>
                <w:szCs w:val="22"/>
                <w:lang w:eastAsia="sr-Latn-CS"/>
              </w:rPr>
            </w:pPr>
            <w:r>
              <w:rPr>
                <w:rFonts w:eastAsia="Times New Roman" w:cs="Arial" w:ascii="Cambria" w:hAnsi="Cambria"/>
                <w:b/>
                <w:color w:val="FFFFFF"/>
                <w:kern w:val="0"/>
                <w:sz w:val="22"/>
                <w:szCs w:val="22"/>
                <w:lang w:eastAsia="sr-Latn-CS" w:bidi="ar-SA"/>
              </w:rPr>
              <w:t>Циљана година</w:t>
            </w:r>
          </w:p>
        </w:tc>
        <w:tc>
          <w:tcPr>
            <w:tcW w:w="1419" w:type="dxa"/>
            <w:tcBorders>
              <w:top w:val="nil"/>
              <w:left w:val="nil"/>
              <w:bottom w:val="nil"/>
              <w:right w:val="nil"/>
            </w:tcBorders>
            <w:shd w:color="auto" w:fill="0070C0" w:val="clear"/>
          </w:tcPr>
          <w:p>
            <w:pPr>
              <w:pStyle w:val="Normal"/>
              <w:widowControl/>
              <w:suppressAutoHyphens w:val="false"/>
              <w:spacing w:lineRule="auto" w:line="276" w:before="0" w:after="0"/>
              <w:jc w:val="left"/>
              <w:rPr>
                <w:rFonts w:ascii="Cambria" w:hAnsi="Cambria" w:cs="Arial"/>
                <w:b/>
                <w:color w:val="FFFFFF"/>
                <w:sz w:val="22"/>
                <w:szCs w:val="22"/>
                <w:lang w:eastAsia="sr-Latn-CS"/>
              </w:rPr>
            </w:pPr>
            <w:r>
              <w:rPr>
                <w:rFonts w:eastAsia="Times New Roman" w:cs="Arial" w:ascii="Cambria" w:hAnsi="Cambria"/>
                <w:b/>
                <w:color w:val="FFFFFF"/>
                <w:kern w:val="0"/>
                <w:sz w:val="22"/>
                <w:szCs w:val="22"/>
                <w:lang w:eastAsia="sr-Latn-CS" w:bidi="ar-SA"/>
              </w:rPr>
              <w:t>Циљана вредност</w:t>
            </w:r>
          </w:p>
        </w:tc>
        <w:tc>
          <w:tcPr>
            <w:tcW w:w="1848" w:type="dxa"/>
            <w:tcBorders>
              <w:top w:val="nil"/>
              <w:left w:val="nil"/>
              <w:bottom w:val="nil"/>
              <w:right w:val="nil"/>
            </w:tcBorders>
            <w:shd w:color="auto" w:fill="0070C0" w:val="clear"/>
          </w:tcPr>
          <w:p>
            <w:pPr>
              <w:pStyle w:val="Normal"/>
              <w:widowControl/>
              <w:suppressAutoHyphens w:val="false"/>
              <w:spacing w:lineRule="auto" w:line="276" w:before="0" w:after="0"/>
              <w:jc w:val="center"/>
              <w:rPr>
                <w:rFonts w:ascii="Cambria" w:hAnsi="Cambria" w:cs="Arial"/>
                <w:b/>
                <w:color w:val="FFFFFF"/>
                <w:sz w:val="22"/>
                <w:szCs w:val="22"/>
                <w:lang w:eastAsia="sr-Latn-CS"/>
              </w:rPr>
            </w:pPr>
            <w:r>
              <w:rPr>
                <w:rFonts w:eastAsia="Times New Roman" w:cs="Arial" w:ascii="Cambria" w:hAnsi="Cambria"/>
                <w:b/>
                <w:color w:val="FFFFFF"/>
                <w:kern w:val="0"/>
                <w:sz w:val="22"/>
                <w:szCs w:val="22"/>
                <w:lang w:eastAsia="sr-Latn-CS" w:bidi="ar-SA"/>
              </w:rPr>
              <w:t>Извори верификације</w:t>
            </w:r>
          </w:p>
        </w:tc>
      </w:tr>
      <w:tr>
        <w:trPr>
          <w:trHeight w:val="1377" w:hRule="atLeast"/>
        </w:trPr>
        <w:tc>
          <w:tcPr>
            <w:tcW w:w="2694" w:type="dxa"/>
            <w:tcBorders>
              <w:top w:val="nil"/>
            </w:tcBorders>
          </w:tcPr>
          <w:p>
            <w:pPr>
              <w:pStyle w:val="Normal"/>
              <w:widowControl/>
              <w:suppressAutoHyphens w:val="false"/>
              <w:spacing w:lineRule="auto" w:line="276" w:before="0" w:after="60"/>
              <w:jc w:val="center"/>
              <w:rPr>
                <w:rFonts w:ascii="Cambria" w:hAnsi="Cambria" w:cs="Arial"/>
                <w:bCs/>
                <w:i/>
                <w:i/>
                <w:iCs/>
                <w:sz w:val="22"/>
                <w:szCs w:val="22"/>
                <w:lang w:eastAsia="sr-Latn-CS"/>
              </w:rPr>
            </w:pPr>
            <w:r>
              <w:rPr>
                <w:rFonts w:eastAsia="Times New Roman" w:cs="Arial" w:ascii="Cambria" w:hAnsi="Cambria"/>
                <w:bCs/>
                <w:kern w:val="0"/>
                <w:sz w:val="22"/>
                <w:szCs w:val="22"/>
                <w:lang w:eastAsia="sr-Latn-CS" w:bidi="ar-SA"/>
              </w:rPr>
              <w:t xml:space="preserve">Проценат ромских домаћинстава која живе </w:t>
            </w:r>
            <w:r>
              <w:rPr>
                <w:rFonts w:eastAsia="Calibri" w:cs="Arial" w:ascii="Cambria" w:hAnsi="Cambria"/>
                <w:bCs/>
                <w:kern w:val="0"/>
                <w:sz w:val="22"/>
                <w:szCs w:val="22"/>
                <w:lang w:eastAsia="sr-Latn-CS" w:bidi="ar-SA"/>
              </w:rPr>
              <w:t>у условима изражене материјалне депривације   (3 или више фактора материјалне депривације)</w:t>
            </w:r>
          </w:p>
        </w:tc>
        <w:tc>
          <w:tcPr>
            <w:tcW w:w="1416" w:type="dxa"/>
            <w:tcBorders>
              <w:top w:val="nil"/>
            </w:tcBorders>
          </w:tcPr>
          <w:p>
            <w:pPr>
              <w:pStyle w:val="Normal"/>
              <w:widowControl/>
              <w:suppressAutoHyphens w:val="false"/>
              <w:spacing w:lineRule="auto" w:line="276" w:before="0" w:after="0"/>
              <w:ind w:firstLine="360"/>
              <w:jc w:val="center"/>
              <w:rPr>
                <w:rFonts w:ascii="Cambria" w:hAnsi="Cambria" w:cs="Arial"/>
                <w:bCs/>
                <w:sz w:val="22"/>
                <w:szCs w:val="22"/>
                <w:lang w:eastAsia="sr-Latn-CS"/>
              </w:rPr>
            </w:pPr>
            <w:r>
              <w:rPr>
                <w:rFonts w:eastAsia="Times New Roman" w:cs="Arial" w:ascii="Cambria" w:hAnsi="Cambria"/>
                <w:bCs/>
                <w:kern w:val="0"/>
                <w:sz w:val="22"/>
                <w:szCs w:val="22"/>
                <w:lang w:eastAsia="sr-Latn-CS" w:bidi="ar-SA"/>
              </w:rPr>
            </w:r>
          </w:p>
          <w:p>
            <w:pPr>
              <w:pStyle w:val="Normal"/>
              <w:widowControl/>
              <w:suppressAutoHyphens w:val="false"/>
              <w:spacing w:lineRule="auto" w:line="276" w:before="0" w:after="0"/>
              <w:ind w:firstLine="360"/>
              <w:jc w:val="center"/>
              <w:rPr>
                <w:rFonts w:ascii="Cambria" w:hAnsi="Cambria" w:cs="Arial"/>
                <w:bCs/>
                <w:sz w:val="22"/>
                <w:szCs w:val="22"/>
                <w:lang w:eastAsia="sr-Latn-CS"/>
              </w:rPr>
            </w:pPr>
            <w:r>
              <w:rPr>
                <w:rFonts w:eastAsia="Times New Roman" w:cs="Arial" w:ascii="Cambria" w:hAnsi="Cambria"/>
                <w:bCs/>
                <w:kern w:val="0"/>
                <w:sz w:val="22"/>
                <w:szCs w:val="22"/>
                <w:lang w:eastAsia="sr-Latn-CS" w:bidi="ar-SA"/>
              </w:rPr>
            </w:r>
          </w:p>
          <w:p>
            <w:pPr>
              <w:pStyle w:val="Normal"/>
              <w:widowControl/>
              <w:suppressAutoHyphens w:val="false"/>
              <w:spacing w:lineRule="auto" w:line="276" w:before="0" w:after="0"/>
              <w:ind w:firstLine="360"/>
              <w:jc w:val="left"/>
              <w:rPr>
                <w:rFonts w:ascii="Cambria" w:hAnsi="Cambria" w:cs="Arial"/>
                <w:bCs/>
                <w:sz w:val="22"/>
                <w:szCs w:val="22"/>
                <w:lang w:eastAsia="sr-Latn-CS"/>
              </w:rPr>
            </w:pPr>
            <w:r>
              <w:rPr>
                <w:rFonts w:eastAsia="Times New Roman" w:cs="Arial" w:ascii="Cambria" w:hAnsi="Cambria"/>
                <w:bCs/>
                <w:kern w:val="0"/>
                <w:sz w:val="22"/>
                <w:szCs w:val="22"/>
                <w:lang w:eastAsia="sr-Latn-CS" w:bidi="ar-SA"/>
              </w:rPr>
              <w:t>2025.</w:t>
            </w:r>
          </w:p>
        </w:tc>
        <w:tc>
          <w:tcPr>
            <w:tcW w:w="1419" w:type="dxa"/>
            <w:tcBorders>
              <w:top w:val="nil"/>
            </w:tcBorders>
          </w:tcPr>
          <w:p>
            <w:pPr>
              <w:pStyle w:val="Normal"/>
              <w:widowControl/>
              <w:suppressAutoHyphens w:val="false"/>
              <w:spacing w:lineRule="auto" w:line="276" w:before="0" w:after="0"/>
              <w:ind w:firstLine="360"/>
              <w:jc w:val="center"/>
              <w:rPr>
                <w:rFonts w:ascii="Cambria" w:hAnsi="Cambria" w:cs="Arial"/>
                <w:bCs/>
                <w:sz w:val="22"/>
                <w:szCs w:val="22"/>
                <w:lang w:eastAsia="sr-Latn-CS"/>
              </w:rPr>
            </w:pPr>
            <w:r>
              <w:rPr>
                <w:rFonts w:eastAsia="Times New Roman" w:cs="Arial" w:ascii="Cambria" w:hAnsi="Cambria"/>
                <w:bCs/>
                <w:kern w:val="0"/>
                <w:sz w:val="22"/>
                <w:szCs w:val="22"/>
                <w:lang w:eastAsia="sr-Latn-CS" w:bidi="ar-SA"/>
              </w:rPr>
            </w:r>
          </w:p>
          <w:p>
            <w:pPr>
              <w:pStyle w:val="Normal"/>
              <w:widowControl/>
              <w:suppressAutoHyphens w:val="false"/>
              <w:spacing w:lineRule="auto" w:line="276" w:before="0" w:after="0"/>
              <w:ind w:firstLine="360"/>
              <w:jc w:val="center"/>
              <w:rPr>
                <w:rFonts w:ascii="Cambria" w:hAnsi="Cambria" w:cs="Arial"/>
                <w:bCs/>
                <w:sz w:val="22"/>
                <w:szCs w:val="22"/>
                <w:lang w:eastAsia="sr-Latn-CS"/>
              </w:rPr>
            </w:pPr>
            <w:r>
              <w:rPr>
                <w:rFonts w:eastAsia="Times New Roman" w:cs="Arial" w:ascii="Cambria" w:hAnsi="Cambria"/>
                <w:bCs/>
                <w:kern w:val="0"/>
                <w:sz w:val="22"/>
                <w:szCs w:val="22"/>
                <w:lang w:eastAsia="sr-Latn-CS" w:bidi="ar-SA"/>
              </w:rPr>
            </w:r>
          </w:p>
          <w:p>
            <w:pPr>
              <w:pStyle w:val="Normal"/>
              <w:widowControl/>
              <w:suppressAutoHyphens w:val="false"/>
              <w:spacing w:lineRule="auto" w:line="276" w:before="0" w:after="0"/>
              <w:jc w:val="center"/>
              <w:rPr>
                <w:rFonts w:ascii="Cambria" w:hAnsi="Cambria" w:cs="Arial"/>
                <w:bCs/>
                <w:sz w:val="22"/>
                <w:szCs w:val="22"/>
                <w:lang w:eastAsia="sr-Latn-CS"/>
              </w:rPr>
            </w:pPr>
            <w:r>
              <w:rPr>
                <w:rFonts w:eastAsia="Times New Roman" w:cs="Arial" w:ascii="Cambria" w:hAnsi="Cambria"/>
                <w:bCs/>
                <w:kern w:val="0"/>
                <w:sz w:val="22"/>
                <w:szCs w:val="22"/>
                <w:lang w:eastAsia="sr-Latn-CS" w:bidi="ar-SA"/>
              </w:rPr>
              <w:t>Биће утврђена</w:t>
            </w:r>
          </w:p>
        </w:tc>
        <w:tc>
          <w:tcPr>
            <w:tcW w:w="1416" w:type="dxa"/>
            <w:tcBorders>
              <w:top w:val="nil"/>
            </w:tcBorders>
          </w:tcPr>
          <w:p>
            <w:pPr>
              <w:pStyle w:val="Normal"/>
              <w:widowControl/>
              <w:suppressAutoHyphens w:val="false"/>
              <w:spacing w:lineRule="auto" w:line="276" w:before="0" w:after="0"/>
              <w:ind w:firstLine="360"/>
              <w:jc w:val="center"/>
              <w:rPr>
                <w:rFonts w:ascii="Cambria" w:hAnsi="Cambria" w:cs="Arial"/>
                <w:bCs/>
                <w:sz w:val="22"/>
                <w:szCs w:val="22"/>
                <w:lang w:eastAsia="sr-Latn-CS"/>
              </w:rPr>
            </w:pPr>
            <w:r>
              <w:rPr>
                <w:rFonts w:eastAsia="Times New Roman" w:cs="Arial" w:ascii="Cambria" w:hAnsi="Cambria"/>
                <w:bCs/>
                <w:kern w:val="0"/>
                <w:sz w:val="22"/>
                <w:szCs w:val="22"/>
                <w:lang w:eastAsia="sr-Latn-CS" w:bidi="ar-SA"/>
              </w:rPr>
            </w:r>
          </w:p>
          <w:p>
            <w:pPr>
              <w:pStyle w:val="Normal"/>
              <w:widowControl/>
              <w:suppressAutoHyphens w:val="false"/>
              <w:spacing w:lineRule="auto" w:line="276" w:before="0" w:after="0"/>
              <w:ind w:firstLine="360"/>
              <w:jc w:val="center"/>
              <w:rPr>
                <w:rFonts w:ascii="Cambria" w:hAnsi="Cambria" w:cs="Arial"/>
                <w:bCs/>
                <w:sz w:val="22"/>
                <w:szCs w:val="22"/>
                <w:lang w:eastAsia="sr-Latn-CS"/>
              </w:rPr>
            </w:pPr>
            <w:r>
              <w:rPr>
                <w:rFonts w:eastAsia="Times New Roman" w:cs="Arial" w:ascii="Cambria" w:hAnsi="Cambria"/>
                <w:bCs/>
                <w:kern w:val="0"/>
                <w:sz w:val="22"/>
                <w:szCs w:val="22"/>
                <w:lang w:eastAsia="sr-Latn-CS" w:bidi="ar-SA"/>
              </w:rPr>
            </w:r>
          </w:p>
          <w:p>
            <w:pPr>
              <w:pStyle w:val="Normal"/>
              <w:widowControl/>
              <w:suppressAutoHyphens w:val="false"/>
              <w:spacing w:lineRule="auto" w:line="276" w:before="0" w:after="0"/>
              <w:jc w:val="left"/>
              <w:rPr>
                <w:rFonts w:ascii="Cambria" w:hAnsi="Cambria" w:cs="Arial"/>
                <w:bCs/>
                <w:sz w:val="22"/>
                <w:szCs w:val="22"/>
                <w:lang w:eastAsia="sr-Latn-CS"/>
              </w:rPr>
            </w:pPr>
            <w:r>
              <w:rPr>
                <w:rFonts w:eastAsia="Times New Roman" w:cs="Arial" w:ascii="Cambria" w:hAnsi="Cambria"/>
                <w:bCs/>
                <w:kern w:val="0"/>
                <w:sz w:val="22"/>
                <w:szCs w:val="22"/>
                <w:lang w:eastAsia="sr-Latn-CS" w:bidi="ar-SA"/>
              </w:rPr>
              <w:t xml:space="preserve">       </w:t>
            </w:r>
            <w:r>
              <w:rPr>
                <w:rFonts w:eastAsia="Times New Roman" w:cs="Arial" w:ascii="Cambria" w:hAnsi="Cambria"/>
                <w:bCs/>
                <w:kern w:val="0"/>
                <w:sz w:val="22"/>
                <w:szCs w:val="22"/>
                <w:lang w:eastAsia="sr-Latn-CS" w:bidi="ar-SA"/>
              </w:rPr>
              <w:t>2028.</w:t>
            </w:r>
          </w:p>
        </w:tc>
        <w:tc>
          <w:tcPr>
            <w:tcW w:w="1419" w:type="dxa"/>
            <w:tcBorders>
              <w:top w:val="nil"/>
            </w:tcBorders>
          </w:tcPr>
          <w:p>
            <w:pPr>
              <w:pStyle w:val="Normal"/>
              <w:widowControl/>
              <w:suppressAutoHyphens w:val="false"/>
              <w:spacing w:lineRule="auto" w:line="276" w:before="0" w:after="0"/>
              <w:ind w:firstLine="360"/>
              <w:jc w:val="center"/>
              <w:rPr>
                <w:rFonts w:ascii="Cambria" w:hAnsi="Cambria" w:cs="Arial"/>
                <w:bCs/>
                <w:sz w:val="22"/>
                <w:szCs w:val="22"/>
                <w:lang w:eastAsia="sr-Latn-CS"/>
              </w:rPr>
            </w:pPr>
            <w:r>
              <w:rPr>
                <w:rFonts w:eastAsia="Times New Roman" w:cs="Arial" w:ascii="Cambria" w:hAnsi="Cambria"/>
                <w:bCs/>
                <w:kern w:val="0"/>
                <w:sz w:val="22"/>
                <w:szCs w:val="22"/>
                <w:lang w:eastAsia="sr-Latn-CS" w:bidi="ar-SA"/>
              </w:rPr>
            </w:r>
          </w:p>
          <w:p>
            <w:pPr>
              <w:pStyle w:val="Normal"/>
              <w:widowControl/>
              <w:suppressAutoHyphens w:val="false"/>
              <w:spacing w:lineRule="auto" w:line="276" w:before="0" w:after="0"/>
              <w:jc w:val="left"/>
              <w:rPr>
                <w:rFonts w:ascii="Cambria" w:hAnsi="Cambria" w:cs="Arial"/>
                <w:bCs/>
                <w:sz w:val="22"/>
                <w:szCs w:val="22"/>
                <w:lang w:eastAsia="sr-Latn-CS"/>
              </w:rPr>
            </w:pPr>
            <w:r>
              <w:rPr>
                <w:rFonts w:eastAsia="Times New Roman" w:cs="Arial" w:ascii="Cambria" w:hAnsi="Cambria"/>
                <w:bCs/>
                <w:kern w:val="0"/>
                <w:sz w:val="22"/>
                <w:szCs w:val="22"/>
                <w:lang w:eastAsia="sr-Latn-CS" w:bidi="ar-SA"/>
              </w:rPr>
            </w:r>
          </w:p>
          <w:p>
            <w:pPr>
              <w:pStyle w:val="Normal"/>
              <w:widowControl/>
              <w:suppressAutoHyphens w:val="false"/>
              <w:spacing w:lineRule="auto" w:line="276" w:before="0" w:after="0"/>
              <w:jc w:val="center"/>
              <w:rPr>
                <w:rFonts w:ascii="Cambria" w:hAnsi="Cambria" w:cs="Arial"/>
                <w:bCs/>
                <w:sz w:val="22"/>
                <w:szCs w:val="22"/>
                <w:lang w:eastAsia="sr-Latn-CS"/>
              </w:rPr>
            </w:pPr>
            <w:r>
              <w:rPr>
                <w:rFonts w:eastAsia="Times New Roman" w:cs="Arial" w:ascii="Cambria" w:hAnsi="Cambria"/>
                <w:bCs/>
                <w:kern w:val="0"/>
                <w:sz w:val="22"/>
                <w:szCs w:val="22"/>
                <w:lang w:eastAsia="sr-Latn-CS" w:bidi="ar-SA"/>
              </w:rPr>
              <w:t>Биће  утврђена</w:t>
            </w:r>
          </w:p>
          <w:p>
            <w:pPr>
              <w:pStyle w:val="Normal"/>
              <w:widowControl/>
              <w:suppressAutoHyphens w:val="false"/>
              <w:spacing w:lineRule="auto" w:line="276" w:before="0" w:after="0"/>
              <w:jc w:val="left"/>
              <w:rPr>
                <w:rFonts w:ascii="Cambria" w:hAnsi="Cambria" w:cs="Arial"/>
                <w:bCs/>
                <w:sz w:val="22"/>
                <w:szCs w:val="22"/>
                <w:lang w:eastAsia="sr-Latn-CS"/>
              </w:rPr>
            </w:pPr>
            <w:r>
              <w:rPr>
                <w:rFonts w:eastAsia="Times New Roman" w:cs="Arial" w:ascii="Cambria" w:hAnsi="Cambria"/>
                <w:bCs/>
                <w:kern w:val="0"/>
                <w:sz w:val="22"/>
                <w:szCs w:val="22"/>
                <w:lang w:eastAsia="sr-Latn-CS" w:bidi="ar-SA"/>
              </w:rPr>
            </w:r>
          </w:p>
        </w:tc>
        <w:tc>
          <w:tcPr>
            <w:tcW w:w="1848" w:type="dxa"/>
            <w:tcBorders>
              <w:top w:val="nil"/>
            </w:tcBorders>
          </w:tcPr>
          <w:p>
            <w:pPr>
              <w:pStyle w:val="Normal"/>
              <w:widowControl/>
              <w:suppressAutoHyphens w:val="false"/>
              <w:spacing w:lineRule="auto" w:line="276" w:before="0" w:after="0"/>
              <w:jc w:val="left"/>
              <w:rPr>
                <w:rFonts w:ascii="Cambria" w:hAnsi="Cambria" w:cs="Arial"/>
                <w:bCs/>
                <w:iCs/>
                <w:sz w:val="22"/>
                <w:szCs w:val="22"/>
                <w:lang w:eastAsia="sr-Latn-CS"/>
              </w:rPr>
            </w:pPr>
            <w:r>
              <w:rPr>
                <w:rFonts w:eastAsia="Times New Roman" w:cs="Arial" w:ascii="Cambria" w:hAnsi="Cambria"/>
                <w:bCs/>
                <w:iCs/>
                <w:kern w:val="0"/>
                <w:sz w:val="22"/>
                <w:szCs w:val="22"/>
                <w:lang w:eastAsia="sr-Latn-CS" w:bidi="ar-SA"/>
              </w:rPr>
            </w:r>
          </w:p>
          <w:p>
            <w:pPr>
              <w:pStyle w:val="Normal"/>
              <w:widowControl/>
              <w:suppressAutoHyphens w:val="false"/>
              <w:spacing w:lineRule="auto" w:line="276" w:before="0" w:after="0"/>
              <w:jc w:val="center"/>
              <w:rPr>
                <w:rFonts w:ascii="Cambria" w:hAnsi="Cambria" w:cs="Arial"/>
                <w:bCs/>
                <w:iCs/>
                <w:sz w:val="22"/>
                <w:szCs w:val="22"/>
                <w:lang w:eastAsia="sr-Latn-CS"/>
              </w:rPr>
            </w:pPr>
            <w:r>
              <w:rPr>
                <w:rFonts w:eastAsia="Times New Roman" w:cs="Arial" w:ascii="Cambria" w:hAnsi="Cambria"/>
                <w:bCs/>
                <w:iCs/>
                <w:kern w:val="0"/>
                <w:sz w:val="22"/>
                <w:szCs w:val="22"/>
                <w:lang w:eastAsia="sr-Latn-CS" w:bidi="ar-SA"/>
              </w:rPr>
              <w:t>РЗС,</w:t>
            </w:r>
          </w:p>
          <w:p>
            <w:pPr>
              <w:pStyle w:val="Normal"/>
              <w:widowControl/>
              <w:suppressAutoHyphens w:val="false"/>
              <w:spacing w:lineRule="auto" w:line="276" w:before="0" w:after="0"/>
              <w:jc w:val="center"/>
              <w:rPr>
                <w:rFonts w:ascii="Cambria" w:hAnsi="Cambria" w:cs="Arial"/>
                <w:bCs/>
                <w:sz w:val="22"/>
                <w:szCs w:val="22"/>
                <w:lang w:eastAsia="sr-Latn-CS"/>
              </w:rPr>
            </w:pPr>
            <w:r>
              <w:rPr>
                <w:rFonts w:eastAsia="Times New Roman" w:cs="Arial" w:ascii="Cambria" w:hAnsi="Cambria"/>
                <w:bCs/>
                <w:iCs/>
                <w:kern w:val="0"/>
                <w:sz w:val="22"/>
                <w:szCs w:val="22"/>
                <w:lang w:eastAsia="sr-Latn-CS" w:bidi="ar-SA"/>
              </w:rPr>
              <w:t xml:space="preserve"> </w:t>
            </w:r>
            <w:r>
              <w:rPr>
                <w:rFonts w:eastAsia="Times New Roman" w:cs="Arial" w:ascii="Cambria" w:hAnsi="Cambria"/>
                <w:bCs/>
                <w:iCs/>
                <w:kern w:val="0"/>
                <w:sz w:val="22"/>
                <w:szCs w:val="22"/>
                <w:lang w:eastAsia="sr-Latn-CS" w:bidi="ar-SA"/>
              </w:rPr>
              <w:t>Извештај Мобилног тима</w:t>
            </w:r>
          </w:p>
        </w:tc>
      </w:tr>
    </w:tbl>
    <w:p>
      <w:pPr>
        <w:pStyle w:val="Normal"/>
        <w:tabs>
          <w:tab w:val="clear" w:pos="720"/>
          <w:tab w:val="left" w:pos="1035" w:leader="none"/>
        </w:tabs>
        <w:rPr/>
      </w:pPr>
      <w:r>
        <w:rPr/>
      </w:r>
    </w:p>
    <w:p>
      <w:pPr>
        <w:pStyle w:val="Normal"/>
        <w:suppressAutoHyphens w:val="false"/>
        <w:spacing w:lineRule="auto" w:line="240"/>
        <w:jc w:val="both"/>
        <w:rPr>
          <w:rFonts w:ascii="Cambria" w:hAnsi="Cambria" w:cs="Arial"/>
          <w:bCs/>
          <w:kern w:val="2"/>
          <w:lang w:eastAsia="sr-Latn-CS"/>
        </w:rPr>
      </w:pPr>
      <w:r>
        <w:rPr>
          <w:rFonts w:cs="Arial" w:ascii="Arial" w:hAnsi="Arial"/>
          <w:bCs/>
          <w:kern w:val="2"/>
          <w:sz w:val="22"/>
          <w:szCs w:val="22"/>
          <w:lang w:eastAsia="sr-Latn-CS"/>
        </w:rPr>
        <w:t xml:space="preserve">       </w:t>
      </w:r>
      <w:r>
        <w:rPr>
          <w:rFonts w:cs="Arial" w:ascii="Cambria" w:hAnsi="Cambria"/>
          <w:bCs/>
          <w:kern w:val="2"/>
          <w:lang w:eastAsia="sr-Latn-CS"/>
        </w:rPr>
        <w:t>Материјална депривација се процењује у зависности од тога да ли појединац живи у домаћинству које може да приушти ставке са следеће листе:</w:t>
      </w:r>
    </w:p>
    <w:p>
      <w:pPr>
        <w:pStyle w:val="Normal"/>
        <w:suppressAutoHyphens w:val="false"/>
        <w:spacing w:lineRule="auto" w:line="240"/>
        <w:jc w:val="both"/>
        <w:rPr>
          <w:rFonts w:ascii="Cambria" w:hAnsi="Cambria" w:cs="Arial"/>
          <w:bCs/>
          <w:kern w:val="2"/>
          <w:lang w:eastAsia="sr-Latn-CS"/>
        </w:rPr>
      </w:pPr>
      <w:r>
        <w:rPr>
          <w:rFonts w:cs="Arial" w:ascii="Cambria" w:hAnsi="Cambria"/>
          <w:bCs/>
          <w:kern w:val="2"/>
          <w:lang w:eastAsia="sr-Latn-CS"/>
        </w:rPr>
      </w:r>
    </w:p>
    <w:p>
      <w:pPr>
        <w:pStyle w:val="Normal"/>
        <w:numPr>
          <w:ilvl w:val="0"/>
          <w:numId w:val="20"/>
        </w:numPr>
        <w:suppressAutoHyphens w:val="false"/>
        <w:spacing w:lineRule="auto" w:line="240"/>
        <w:ind w:hanging="357" w:left="714"/>
        <w:jc w:val="both"/>
        <w:rPr>
          <w:rFonts w:ascii="Cambria" w:hAnsi="Cambria" w:cs="Arial"/>
          <w:bCs/>
          <w:kern w:val="2"/>
          <w:lang w:eastAsia="sr-Latn-CS"/>
        </w:rPr>
      </w:pPr>
      <w:r>
        <w:rPr>
          <w:rFonts w:cs="Arial" w:ascii="Cambria" w:hAnsi="Cambria"/>
          <w:bCs/>
          <w:kern w:val="2"/>
          <w:lang w:eastAsia="sr-Latn-CS"/>
        </w:rPr>
        <w:t>Адекватно загревање стана,</w:t>
      </w:r>
    </w:p>
    <w:p>
      <w:pPr>
        <w:pStyle w:val="Normal"/>
        <w:numPr>
          <w:ilvl w:val="0"/>
          <w:numId w:val="20"/>
        </w:numPr>
        <w:suppressAutoHyphens w:val="false"/>
        <w:spacing w:lineRule="auto" w:line="240"/>
        <w:ind w:hanging="357" w:left="714"/>
        <w:jc w:val="both"/>
        <w:rPr>
          <w:rFonts w:ascii="Cambria" w:hAnsi="Cambria" w:cs="Arial"/>
          <w:bCs/>
          <w:kern w:val="2"/>
          <w:lang w:eastAsia="sr-Latn-CS"/>
        </w:rPr>
      </w:pPr>
      <w:r>
        <w:rPr>
          <w:rFonts w:cs="Arial" w:ascii="Cambria" w:hAnsi="Cambria"/>
          <w:bCs/>
          <w:kern w:val="2"/>
          <w:lang w:eastAsia="sr-Latn-CS"/>
        </w:rPr>
        <w:t>Подмиривање неочекиваног трошка у износу од 10.000,00 динара,</w:t>
      </w:r>
    </w:p>
    <w:p>
      <w:pPr>
        <w:pStyle w:val="Normal"/>
        <w:numPr>
          <w:ilvl w:val="0"/>
          <w:numId w:val="20"/>
        </w:numPr>
        <w:suppressAutoHyphens w:val="false"/>
        <w:spacing w:lineRule="auto" w:line="240"/>
        <w:ind w:hanging="357" w:left="714"/>
        <w:jc w:val="both"/>
        <w:rPr>
          <w:rFonts w:ascii="Cambria" w:hAnsi="Cambria" w:cs="Arial"/>
          <w:bCs/>
          <w:kern w:val="2"/>
          <w:lang w:eastAsia="sr-Latn-CS"/>
        </w:rPr>
      </w:pPr>
      <w:r>
        <w:rPr>
          <w:rFonts w:cs="Arial" w:ascii="Cambria" w:hAnsi="Cambria"/>
          <w:bCs/>
          <w:kern w:val="2"/>
          <w:lang w:eastAsia="sr-Latn-CS"/>
        </w:rPr>
        <w:t>Оброк од меса или рибе (или вегетаријанска замена) сваки други дан,</w:t>
      </w:r>
    </w:p>
    <w:p>
      <w:pPr>
        <w:pStyle w:val="Normal"/>
        <w:numPr>
          <w:ilvl w:val="0"/>
          <w:numId w:val="20"/>
        </w:numPr>
        <w:suppressAutoHyphens w:val="false"/>
        <w:spacing w:lineRule="auto" w:line="240"/>
        <w:ind w:hanging="357" w:left="714"/>
        <w:jc w:val="both"/>
        <w:rPr>
          <w:rFonts w:ascii="Cambria" w:hAnsi="Cambria" w:cs="Arial"/>
          <w:bCs/>
          <w:kern w:val="2"/>
          <w:lang w:eastAsia="sr-Latn-CS"/>
        </w:rPr>
      </w:pPr>
      <w:r>
        <w:rPr>
          <w:rFonts w:cs="Arial" w:ascii="Cambria" w:hAnsi="Cambria"/>
          <w:bCs/>
          <w:kern w:val="2"/>
          <w:lang w:eastAsia="sr-Latn-CS"/>
        </w:rPr>
        <w:t>Недељу дана одмора ван куће,</w:t>
      </w:r>
    </w:p>
    <w:p>
      <w:pPr>
        <w:pStyle w:val="Normal"/>
        <w:numPr>
          <w:ilvl w:val="0"/>
          <w:numId w:val="20"/>
        </w:numPr>
        <w:suppressAutoHyphens w:val="false"/>
        <w:spacing w:lineRule="auto" w:line="240"/>
        <w:ind w:hanging="357" w:left="714"/>
        <w:jc w:val="both"/>
        <w:rPr>
          <w:rFonts w:ascii="Cambria" w:hAnsi="Cambria" w:cs="Arial"/>
          <w:bCs/>
          <w:kern w:val="2"/>
          <w:lang w:eastAsia="sr-Latn-CS"/>
        </w:rPr>
      </w:pPr>
      <w:r>
        <w:rPr>
          <w:rFonts w:cs="Arial" w:ascii="Cambria" w:hAnsi="Cambria"/>
          <w:bCs/>
          <w:kern w:val="2"/>
          <w:lang w:eastAsia="sr-Latn-CS"/>
        </w:rPr>
        <w:t>Редовно плаћање ренте, рате за стан или другог кредита или комуналних услуга за стан,</w:t>
      </w:r>
    </w:p>
    <w:p>
      <w:pPr>
        <w:pStyle w:val="Normal"/>
        <w:numPr>
          <w:ilvl w:val="0"/>
          <w:numId w:val="20"/>
        </w:numPr>
        <w:suppressAutoHyphens w:val="false"/>
        <w:spacing w:lineRule="auto" w:line="240"/>
        <w:ind w:hanging="357" w:left="714"/>
        <w:jc w:val="both"/>
        <w:rPr>
          <w:rFonts w:ascii="Cambria" w:hAnsi="Cambria" w:cs="Arial"/>
          <w:bCs/>
          <w:kern w:val="2"/>
          <w:lang w:eastAsia="sr-Latn-CS"/>
        </w:rPr>
      </w:pPr>
      <w:r>
        <w:rPr>
          <w:rFonts w:cs="Arial" w:ascii="Cambria" w:hAnsi="Cambria"/>
          <w:bCs/>
          <w:kern w:val="2"/>
          <w:lang w:eastAsia="sr-Latn-CS"/>
        </w:rPr>
        <w:t>Телевизор у боји,</w:t>
      </w:r>
    </w:p>
    <w:p>
      <w:pPr>
        <w:pStyle w:val="Normal"/>
        <w:numPr>
          <w:ilvl w:val="0"/>
          <w:numId w:val="20"/>
        </w:numPr>
        <w:suppressAutoHyphens w:val="false"/>
        <w:spacing w:lineRule="auto" w:line="240"/>
        <w:ind w:hanging="357" w:left="714"/>
        <w:jc w:val="both"/>
        <w:rPr>
          <w:rFonts w:ascii="Cambria" w:hAnsi="Cambria" w:cs="Arial"/>
          <w:bCs/>
          <w:kern w:val="2"/>
          <w:lang w:eastAsia="sr-Latn-CS"/>
        </w:rPr>
      </w:pPr>
      <w:r>
        <w:rPr>
          <w:rFonts w:cs="Arial" w:ascii="Cambria" w:hAnsi="Cambria"/>
          <w:bCs/>
          <w:kern w:val="2"/>
          <w:lang w:eastAsia="sr-Latn-CS"/>
        </w:rPr>
        <w:t>Машину за прање веша,</w:t>
      </w:r>
    </w:p>
    <w:p>
      <w:pPr>
        <w:pStyle w:val="Normal"/>
        <w:numPr>
          <w:ilvl w:val="0"/>
          <w:numId w:val="20"/>
        </w:numPr>
        <w:suppressAutoHyphens w:val="false"/>
        <w:spacing w:lineRule="auto" w:line="240"/>
        <w:ind w:hanging="357" w:left="714"/>
        <w:jc w:val="both"/>
        <w:rPr>
          <w:rFonts w:ascii="Cambria" w:hAnsi="Cambria" w:cs="Arial"/>
          <w:bCs/>
          <w:kern w:val="2"/>
          <w:lang w:eastAsia="sr-Latn-CS"/>
        </w:rPr>
      </w:pPr>
      <w:r>
        <w:rPr>
          <w:rFonts w:cs="Arial" w:ascii="Cambria" w:hAnsi="Cambria"/>
          <w:bCs/>
          <w:kern w:val="2"/>
          <w:lang w:eastAsia="sr-Latn-CS"/>
        </w:rPr>
        <w:t>Аутомобил и</w:t>
      </w:r>
    </w:p>
    <w:p>
      <w:pPr>
        <w:pStyle w:val="Normal"/>
        <w:numPr>
          <w:ilvl w:val="0"/>
          <w:numId w:val="20"/>
        </w:numPr>
        <w:suppressAutoHyphens w:val="false"/>
        <w:spacing w:lineRule="auto" w:line="240"/>
        <w:ind w:hanging="357" w:left="714"/>
        <w:jc w:val="both"/>
        <w:rPr>
          <w:rFonts w:ascii="Cambria" w:hAnsi="Cambria" w:cs="Arial"/>
          <w:bCs/>
          <w:kern w:val="2"/>
          <w:lang w:eastAsia="sr-Latn-CS"/>
        </w:rPr>
      </w:pPr>
      <w:r>
        <w:rPr>
          <w:rFonts w:cs="Arial" w:ascii="Cambria" w:hAnsi="Cambria"/>
          <w:bCs/>
          <w:kern w:val="2"/>
          <w:lang w:eastAsia="sr-Latn-CS"/>
        </w:rPr>
        <w:t>Телефон.</w:t>
      </w:r>
    </w:p>
    <w:p>
      <w:pPr>
        <w:pStyle w:val="Normal"/>
        <w:suppressAutoHyphens w:val="false"/>
        <w:spacing w:lineRule="auto" w:line="240"/>
        <w:ind w:left="714"/>
        <w:jc w:val="both"/>
        <w:rPr>
          <w:rFonts w:ascii="Cambria" w:hAnsi="Cambria" w:cs="Arial"/>
          <w:bCs/>
          <w:kern w:val="2"/>
          <w:lang w:eastAsia="sr-Latn-CS"/>
        </w:rPr>
      </w:pPr>
      <w:r>
        <w:rPr>
          <w:rFonts w:cs="Arial" w:ascii="Cambria" w:hAnsi="Cambria"/>
          <w:bCs/>
          <w:kern w:val="2"/>
          <w:lang w:eastAsia="sr-Latn-CS"/>
        </w:rPr>
      </w:r>
    </w:p>
    <w:p>
      <w:pPr>
        <w:pStyle w:val="Normal"/>
        <w:suppressAutoHyphens w:val="false"/>
        <w:spacing w:lineRule="auto" w:line="240"/>
        <w:ind w:left="714"/>
        <w:jc w:val="both"/>
        <w:rPr>
          <w:rFonts w:ascii="Cambria" w:hAnsi="Cambria" w:cs="Arial"/>
          <w:bCs/>
          <w:kern w:val="2"/>
          <w:lang w:eastAsia="sr-Latn-CS"/>
        </w:rPr>
      </w:pPr>
      <w:r>
        <w:rPr>
          <w:rFonts w:cs="Arial" w:ascii="Cambria" w:hAnsi="Cambria"/>
          <w:bCs/>
          <w:kern w:val="2"/>
          <w:lang w:eastAsia="sr-Latn-CS"/>
        </w:rPr>
      </w:r>
    </w:p>
    <w:p>
      <w:pPr>
        <w:pStyle w:val="ListParagraph"/>
        <w:numPr>
          <w:ilvl w:val="0"/>
          <w:numId w:val="2"/>
        </w:numPr>
        <w:tabs>
          <w:tab w:val="clear" w:pos="720"/>
          <w:tab w:val="left" w:pos="1035" w:leader="none"/>
        </w:tabs>
        <w:rPr>
          <w:rFonts w:ascii="Cambria" w:hAnsi="Cambria"/>
          <w:b/>
          <w:bCs/>
          <w:color w:themeColor="accent5" w:themeShade="80" w:val="494142"/>
          <w:sz w:val="32"/>
          <w:szCs w:val="32"/>
        </w:rPr>
      </w:pPr>
      <w:r>
        <w:rPr>
          <w:rFonts w:ascii="Cambria" w:hAnsi="Cambria"/>
          <w:b/>
          <w:bCs/>
          <w:color w:themeColor="accent5" w:themeShade="80" w:val="494142"/>
          <w:sz w:val="32"/>
          <w:szCs w:val="32"/>
        </w:rPr>
        <w:t>ПОСЕБНИ ЦИЉЕВИ И МЕРЕ</w:t>
      </w:r>
    </w:p>
    <w:p>
      <w:pPr>
        <w:pStyle w:val="Normal"/>
        <w:tabs>
          <w:tab w:val="clear" w:pos="720"/>
          <w:tab w:val="left" w:pos="3675" w:leader="none"/>
        </w:tabs>
        <w:spacing w:lineRule="auto" w:line="240"/>
        <w:jc w:val="both"/>
        <w:rPr>
          <w:rFonts w:ascii="Cambria" w:hAnsi="Cambria" w:cs="Arial"/>
          <w:bCs/>
        </w:rPr>
      </w:pPr>
      <w:r>
        <w:rPr>
          <w:rFonts w:cs="Arial" w:ascii="Cambria" w:hAnsi="Cambria"/>
          <w:bCs/>
        </w:rPr>
        <w:t xml:space="preserve">       </w:t>
      </w:r>
      <w:r>
        <w:rPr>
          <w:rFonts w:cs="Arial" w:ascii="Cambria" w:hAnsi="Cambria"/>
          <w:bCs/>
        </w:rPr>
        <w:t>Посебни циљеви изражавају очекивану, спроводљиву, мерљиву и жељену промену у свакој приоритетној области социјалног укључивања ромске заједнице. За сваку приоритетну област дефинисан је посебан циљ и већи број мера које су представљене испод:</w:t>
      </w:r>
    </w:p>
    <w:p>
      <w:pPr>
        <w:pStyle w:val="Normal"/>
        <w:tabs>
          <w:tab w:val="clear" w:pos="720"/>
          <w:tab w:val="left" w:pos="3675" w:leader="none"/>
        </w:tabs>
        <w:spacing w:lineRule="auto" w:line="240"/>
        <w:jc w:val="both"/>
        <w:rPr>
          <w:rFonts w:ascii="Cambria" w:hAnsi="Cambria" w:cs="Arial"/>
          <w:bCs/>
        </w:rPr>
      </w:pPr>
      <w:r>
        <w:rPr>
          <w:rFonts w:cs="Arial" w:ascii="Cambria" w:hAnsi="Cambria"/>
          <w:bCs/>
        </w:rPr>
      </w:r>
    </w:p>
    <w:p>
      <w:pPr>
        <w:pStyle w:val="Normal"/>
        <w:tabs>
          <w:tab w:val="clear" w:pos="720"/>
          <w:tab w:val="left" w:pos="3675" w:leader="none"/>
        </w:tabs>
        <w:spacing w:lineRule="auto" w:line="240"/>
        <w:jc w:val="both"/>
        <w:rPr>
          <w:rFonts w:ascii="Cambria" w:hAnsi="Cambria" w:cs="Arial"/>
          <w:bCs/>
        </w:rPr>
      </w:pPr>
      <w:r>
        <w:rPr>
          <w:rFonts w:cs="Arial" w:ascii="Cambria" w:hAnsi="Cambria"/>
          <w:bCs/>
        </w:rPr>
        <mc:AlternateContent>
          <mc:Choice Requires="wps">
            <w:drawing>
              <wp:anchor behindDoc="0" distT="0" distB="28575" distL="0" distR="28575" simplePos="0" locked="0" layoutInCell="0" allowOverlap="1" relativeHeight="28" wp14:anchorId="26C6B23B">
                <wp:simplePos x="0" y="0"/>
                <wp:positionH relativeFrom="margin">
                  <wp:align>left</wp:align>
                </wp:positionH>
                <wp:positionV relativeFrom="paragraph">
                  <wp:posOffset>8890</wp:posOffset>
                </wp:positionV>
                <wp:extent cx="6105525" cy="257175"/>
                <wp:effectExtent l="6985" t="7620" r="5715" b="5715"/>
                <wp:wrapNone/>
                <wp:docPr id="22" name="Rectangle 15"/>
                <a:graphic xmlns:a="http://schemas.openxmlformats.org/drawingml/2006/main">
                  <a:graphicData uri="http://schemas.microsoft.com/office/word/2010/wordprocessingShape">
                    <wps:wsp>
                      <wps:cNvSpPr/>
                      <wps:spPr>
                        <a:xfrm>
                          <a:off x="0" y="0"/>
                          <a:ext cx="6105600" cy="257040"/>
                        </a:xfrm>
                        <a:prstGeom prst="rect">
                          <a:avLst/>
                        </a:prstGeom>
                        <a:solidFill>
                          <a:schemeClr val="accent6"/>
                        </a:solidFill>
                        <a:ln>
                          <a:solidFill>
                            <a:srgbClr val="5c1f0a"/>
                          </a:solidFill>
                        </a:ln>
                      </wps:spPr>
                      <wps:style>
                        <a:lnRef idx="2">
                          <a:schemeClr val="accent1">
                            <a:shade val="15000"/>
                          </a:schemeClr>
                        </a:lnRef>
                        <a:fillRef idx="1">
                          <a:schemeClr val="accent1"/>
                        </a:fillRef>
                        <a:effectRef idx="0">
                          <a:schemeClr val="accent1"/>
                        </a:effectRef>
                        <a:fontRef idx="minor"/>
                      </wps:style>
                      <wps:txbx>
                        <w:txbxContent>
                          <w:p>
                            <w:pPr>
                              <w:pStyle w:val="ListParagraph"/>
                              <w:numPr>
                                <w:ilvl w:val="0"/>
                                <w:numId w:val="21"/>
                              </w:numPr>
                              <w:suppressAutoHyphens w:val="false"/>
                              <w:spacing w:lineRule="auto" w:line="276"/>
                              <w:jc w:val="center"/>
                              <w:rPr>
                                <w:rFonts w:ascii="Arial" w:hAnsi="Arial" w:cs="Arial"/>
                                <w:b/>
                                <w:bCs/>
                                <w:sz w:val="22"/>
                              </w:rPr>
                            </w:pPr>
                            <w:r>
                              <w:rPr>
                                <w:rFonts w:cs="Arial" w:ascii="Arial" w:hAnsi="Arial"/>
                                <w:b/>
                                <w:bCs/>
                                <w:color w:val="FFFFFF"/>
                                <w:sz w:val="22"/>
                              </w:rPr>
                              <w:t>ОБРАЗОВАЊЕ</w:t>
                            </w:r>
                          </w:p>
                          <w:p>
                            <w:pPr>
                              <w:pStyle w:val="FrameContents"/>
                              <w:jc w:val="center"/>
                              <w:rPr>
                                <w:color w:val="FFFFFF"/>
                              </w:rPr>
                            </w:pPr>
                            <w:r>
                              <w:rPr>
                                <w:color w:val="FFFFFF"/>
                              </w:rPr>
                            </w:r>
                          </w:p>
                        </w:txbxContent>
                      </wps:txbx>
                      <wps:bodyPr anchor="ctr">
                        <a:prstTxWarp prst="textNoShape"/>
                        <a:noAutofit/>
                      </wps:bodyPr>
                    </wps:wsp>
                  </a:graphicData>
                </a:graphic>
              </wp:anchor>
            </w:drawing>
          </mc:Choice>
          <mc:Fallback>
            <w:pict>
              <v:rect id="shape_0" ID="Rectangle 15" path="m0,0l-2147483645,0l-2147483645,-2147483646l0,-2147483646xe" fillcolor="#855d5d" stroked="t" o:allowincell="f" style="position:absolute;margin-left:0pt;margin-top:0.7pt;width:480.7pt;height:20.2pt;mso-wrap-style:square;v-text-anchor:middle;mso-position-horizontal:left;mso-position-horizontal-relative:margin" wp14:anchorId="26C6B23B">
                <v:fill o:detectmouseclick="t" type="solid" color2="#7aa2a2"/>
                <v:stroke color="#5c1f0a" weight="12600" joinstyle="miter" endcap="flat"/>
                <v:textbox>
                  <w:txbxContent>
                    <w:p>
                      <w:pPr>
                        <w:pStyle w:val="ListParagraph"/>
                        <w:numPr>
                          <w:ilvl w:val="0"/>
                          <w:numId w:val="21"/>
                        </w:numPr>
                        <w:suppressAutoHyphens w:val="false"/>
                        <w:spacing w:lineRule="auto" w:line="276"/>
                        <w:jc w:val="center"/>
                        <w:rPr>
                          <w:rFonts w:ascii="Arial" w:hAnsi="Arial" w:cs="Arial"/>
                          <w:b/>
                          <w:bCs/>
                          <w:sz w:val="22"/>
                        </w:rPr>
                      </w:pPr>
                      <w:r>
                        <w:rPr>
                          <w:rFonts w:cs="Arial" w:ascii="Arial" w:hAnsi="Arial"/>
                          <w:b/>
                          <w:bCs/>
                          <w:color w:val="FFFFFF"/>
                          <w:sz w:val="22"/>
                        </w:rPr>
                        <w:t>ОБРАЗОВАЊЕ</w:t>
                      </w:r>
                    </w:p>
                    <w:p>
                      <w:pPr>
                        <w:pStyle w:val="FrameContents"/>
                        <w:jc w:val="center"/>
                        <w:rPr>
                          <w:color w:val="FFFFFF"/>
                        </w:rPr>
                      </w:pPr>
                      <w:r>
                        <w:rPr>
                          <w:color w:val="FFFFFF"/>
                        </w:rPr>
                      </w:r>
                    </w:p>
                  </w:txbxContent>
                </v:textbox>
                <w10:wrap type="none"/>
              </v:rect>
            </w:pict>
          </mc:Fallback>
        </mc:AlternateContent>
      </w:r>
    </w:p>
    <w:p>
      <w:pPr>
        <w:pStyle w:val="Normal"/>
        <w:tabs>
          <w:tab w:val="clear" w:pos="720"/>
          <w:tab w:val="left" w:pos="3675" w:leader="none"/>
        </w:tabs>
        <w:spacing w:lineRule="auto" w:line="240"/>
        <w:jc w:val="both"/>
        <w:rPr>
          <w:rFonts w:ascii="Cambria" w:hAnsi="Cambria" w:cs="Arial"/>
          <w:bCs/>
        </w:rPr>
      </w:pPr>
      <w:r>
        <w:rPr>
          <w:rFonts w:cs="Arial" w:ascii="Cambria" w:hAnsi="Cambria"/>
          <w:bCs/>
        </w:rPr>
      </w:r>
    </w:p>
    <w:p>
      <w:pPr>
        <w:pStyle w:val="Normal"/>
        <w:spacing w:lineRule="auto" w:line="240"/>
        <w:rPr>
          <w:rFonts w:ascii="Cambria" w:hAnsi="Cambria" w:cs="Arial"/>
          <w:b/>
          <w:bCs/>
        </w:rPr>
      </w:pPr>
      <w:bookmarkStart w:id="34" w:name="_Hlk182231437"/>
      <w:r>
        <w:rPr>
          <w:rFonts w:cs="Arial" w:ascii="Cambria" w:hAnsi="Cambria"/>
          <w:b/>
          <w:i/>
          <w:iCs/>
          <w:u w:val="single"/>
        </w:rPr>
        <w:t>Посебан циљ 1:</w:t>
      </w:r>
      <w:r>
        <w:rPr>
          <w:rFonts w:cs="Arial" w:ascii="Cambria" w:hAnsi="Cambria"/>
          <w:bCs/>
        </w:rPr>
        <w:t xml:space="preserve">  Унапређење континуираности похађања наставе на свим нивоима образовања са посебним фокусом на побољшање општег успеха ромских ученика и смањење осипања </w:t>
      </w:r>
    </w:p>
    <w:p>
      <w:pPr>
        <w:pStyle w:val="Normal"/>
        <w:spacing w:lineRule="auto" w:line="240"/>
        <w:rPr>
          <w:rFonts w:ascii="Cambria" w:hAnsi="Cambria" w:cs="Arial"/>
          <w:b/>
          <w:bCs/>
        </w:rPr>
      </w:pPr>
      <w:r>
        <w:rPr>
          <w:rFonts w:cs="Arial" w:ascii="Cambria" w:hAnsi="Cambria"/>
          <w:b/>
          <w:bCs/>
        </w:rPr>
      </w:r>
    </w:p>
    <w:p>
      <w:pPr>
        <w:pStyle w:val="Normal"/>
        <w:spacing w:lineRule="auto" w:line="240"/>
        <w:jc w:val="both"/>
        <w:rPr>
          <w:rFonts w:ascii="Cambria" w:hAnsi="Cambria" w:cs="Arial"/>
        </w:rPr>
      </w:pPr>
      <w:r>
        <w:rPr>
          <w:rFonts w:cs="Arial" w:ascii="Cambria" w:hAnsi="Cambria"/>
          <w:b/>
          <w:bCs/>
          <w:i/>
          <w:iCs/>
          <w:u w:val="single"/>
        </w:rPr>
        <w:t>Мере:</w:t>
      </w:r>
      <w:r>
        <w:rPr>
          <w:rFonts w:cs="Arial" w:ascii="Cambria" w:hAnsi="Cambria"/>
        </w:rPr>
        <w:t xml:space="preserve"> </w:t>
      </w:r>
      <w:r>
        <w:rPr>
          <w:rFonts w:cs="Arial" w:ascii="Cambria" w:hAnsi="Cambria"/>
          <w:b/>
          <w:bCs/>
        </w:rPr>
        <w:t xml:space="preserve">1.1. </w:t>
      </w:r>
      <w:r>
        <w:rPr>
          <w:rFonts w:cs="Arial" w:ascii="Cambria" w:hAnsi="Cambria"/>
        </w:rPr>
        <w:t xml:space="preserve">Повећати </w:t>
      </w:r>
      <w:bookmarkEnd w:id="34"/>
      <w:r>
        <w:rPr>
          <w:rFonts w:cs="Arial" w:ascii="Cambria" w:hAnsi="Cambria"/>
        </w:rPr>
        <w:t>обухват деце ромске националности програмима раног развоја</w:t>
      </w:r>
    </w:p>
    <w:p>
      <w:pPr>
        <w:pStyle w:val="Normal"/>
        <w:spacing w:lineRule="auto" w:line="240"/>
        <w:jc w:val="both"/>
        <w:rPr>
          <w:rFonts w:ascii="Cambria" w:hAnsi="Cambria" w:cs="Arial"/>
        </w:rPr>
      </w:pPr>
      <w:r>
        <w:rPr>
          <w:rFonts w:cs="Arial" w:ascii="Cambria" w:hAnsi="Cambria"/>
        </w:rPr>
        <w:t xml:space="preserve">              </w:t>
      </w:r>
      <w:r>
        <w:rPr>
          <w:rFonts w:cs="Arial" w:ascii="Cambria" w:hAnsi="Cambria"/>
          <w:b/>
          <w:bCs/>
        </w:rPr>
        <w:t>1.2.</w:t>
      </w:r>
      <w:r>
        <w:rPr>
          <w:rFonts w:cs="Arial" w:ascii="Cambria" w:hAnsi="Cambria"/>
        </w:rPr>
        <w:t xml:space="preserve"> Унапредити редовност похађања наставе и смањити осипање ученика ромске националности из основног образовања</w:t>
      </w:r>
    </w:p>
    <w:p>
      <w:pPr>
        <w:pStyle w:val="Normal"/>
        <w:spacing w:lineRule="auto" w:line="240"/>
        <w:jc w:val="both"/>
        <w:rPr>
          <w:rFonts w:ascii="Cambria" w:hAnsi="Cambria" w:cs="Arial"/>
        </w:rPr>
      </w:pPr>
      <w:r>
        <w:rPr>
          <w:rFonts w:cs="Arial" w:ascii="Cambria" w:hAnsi="Cambria"/>
        </w:rPr>
        <w:t xml:space="preserve">              </w:t>
      </w:r>
      <w:r>
        <w:rPr>
          <w:rFonts w:cs="Arial" w:ascii="Cambria" w:hAnsi="Cambria"/>
          <w:b/>
          <w:bCs/>
        </w:rPr>
        <w:t>1.3.</w:t>
      </w:r>
      <w:r>
        <w:rPr>
          <w:rFonts w:cs="Arial" w:ascii="Cambria" w:hAnsi="Cambria"/>
        </w:rPr>
        <w:t>Повећати бројност средњошколаца ромске националности  који завршавају средњу школу</w:t>
      </w:r>
    </w:p>
    <w:p>
      <w:pPr>
        <w:pStyle w:val="Normal"/>
        <w:spacing w:lineRule="auto" w:line="240"/>
        <w:jc w:val="both"/>
        <w:rPr>
          <w:rFonts w:ascii="Cambria" w:hAnsi="Cambria" w:cs="Arial"/>
        </w:rPr>
      </w:pPr>
      <w:r>
        <w:rPr>
          <w:rFonts w:cs="Arial" w:ascii="Cambria" w:hAnsi="Cambria"/>
        </w:rPr>
      </w:r>
    </w:p>
    <w:p>
      <w:pPr>
        <w:pStyle w:val="Normal"/>
        <w:spacing w:lineRule="auto" w:line="240"/>
        <w:jc w:val="both"/>
        <w:rPr>
          <w:rFonts w:ascii="Cambria" w:hAnsi="Cambria" w:cs="Arial"/>
        </w:rPr>
      </w:pPr>
      <w:r>
        <w:rPr>
          <w:rFonts w:cs="Arial" w:ascii="Cambria" w:hAnsi="Cambria"/>
        </w:rPr>
      </w:r>
    </w:p>
    <w:p>
      <w:pPr>
        <w:pStyle w:val="Normal"/>
        <w:spacing w:lineRule="auto" w:line="240"/>
        <w:jc w:val="both"/>
        <w:rPr>
          <w:rFonts w:ascii="Cambria" w:hAnsi="Cambria" w:cs="Arial"/>
        </w:rPr>
      </w:pPr>
      <w:r>
        <w:rPr>
          <w:rFonts w:cs="Arial" w:ascii="Cambria" w:hAnsi="Cambria"/>
        </w:rPr>
      </w:r>
    </w:p>
    <w:p>
      <w:pPr>
        <w:pStyle w:val="Normal"/>
        <w:spacing w:lineRule="auto" w:line="240"/>
        <w:jc w:val="both"/>
        <w:rPr>
          <w:rFonts w:ascii="Cambria" w:hAnsi="Cambria" w:cs="Arial"/>
        </w:rPr>
      </w:pPr>
      <w:r>
        <w:rPr>
          <w:rFonts w:cs="Arial" w:ascii="Cambria" w:hAnsi="Cambria"/>
        </w:rPr>
      </w:r>
    </w:p>
    <w:p>
      <w:pPr>
        <w:pStyle w:val="Normal"/>
        <w:spacing w:lineRule="auto" w:line="240"/>
        <w:jc w:val="both"/>
        <w:rPr>
          <w:rFonts w:ascii="Cambria" w:hAnsi="Cambria" w:cs="Arial"/>
          <w:b/>
          <w:bCs/>
          <w:i/>
          <w:i/>
          <w:iCs/>
          <w:u w:val="single"/>
        </w:rPr>
      </w:pPr>
      <w:r>
        <w:rPr>
          <w:rFonts w:cs="Arial" w:ascii="Cambria" w:hAnsi="Cambria"/>
          <w:b/>
          <w:bCs/>
          <w:i/>
          <w:iCs/>
          <w:u w:val="single"/>
        </w:rPr>
        <mc:AlternateContent>
          <mc:Choice Requires="wps">
            <w:drawing>
              <wp:anchor behindDoc="0" distT="0" distB="28575" distL="0" distR="28575" simplePos="0" locked="0" layoutInCell="0" allowOverlap="1" relativeHeight="30" wp14:anchorId="098082EB">
                <wp:simplePos x="0" y="0"/>
                <wp:positionH relativeFrom="margin">
                  <wp:posOffset>0</wp:posOffset>
                </wp:positionH>
                <wp:positionV relativeFrom="paragraph">
                  <wp:posOffset>-635</wp:posOffset>
                </wp:positionV>
                <wp:extent cx="6105525" cy="257175"/>
                <wp:effectExtent l="6985" t="7620" r="5715" b="5715"/>
                <wp:wrapNone/>
                <wp:docPr id="23" name="Rectangle 15"/>
                <a:graphic xmlns:a="http://schemas.openxmlformats.org/drawingml/2006/main">
                  <a:graphicData uri="http://schemas.microsoft.com/office/word/2010/wordprocessingShape">
                    <wps:wsp>
                      <wps:cNvSpPr/>
                      <wps:spPr>
                        <a:xfrm>
                          <a:off x="0" y="0"/>
                          <a:ext cx="6105600" cy="257040"/>
                        </a:xfrm>
                        <a:prstGeom prst="rect">
                          <a:avLst/>
                        </a:prstGeom>
                        <a:solidFill>
                          <a:schemeClr val="accent6"/>
                        </a:solidFill>
                        <a:ln>
                          <a:solidFill>
                            <a:srgbClr val="5c1f0a"/>
                          </a:solidFill>
                        </a:ln>
                      </wps:spPr>
                      <wps:style>
                        <a:lnRef idx="2">
                          <a:schemeClr val="accent1">
                            <a:shade val="15000"/>
                          </a:schemeClr>
                        </a:lnRef>
                        <a:fillRef idx="1">
                          <a:schemeClr val="accent1"/>
                        </a:fillRef>
                        <a:effectRef idx="0">
                          <a:schemeClr val="accent1"/>
                        </a:effectRef>
                        <a:fontRef idx="minor"/>
                      </wps:style>
                      <wps:txbx>
                        <w:txbxContent>
                          <w:p>
                            <w:pPr>
                              <w:pStyle w:val="ListParagraph"/>
                              <w:numPr>
                                <w:ilvl w:val="0"/>
                                <w:numId w:val="21"/>
                              </w:numPr>
                              <w:suppressAutoHyphens w:val="false"/>
                              <w:spacing w:lineRule="auto" w:line="276"/>
                              <w:jc w:val="center"/>
                              <w:rPr>
                                <w:rFonts w:ascii="Arial" w:hAnsi="Arial" w:cs="Arial"/>
                                <w:b/>
                                <w:bCs/>
                                <w:sz w:val="22"/>
                              </w:rPr>
                            </w:pPr>
                            <w:r>
                              <w:rPr>
                                <w:rFonts w:cs="Arial" w:ascii="Arial" w:hAnsi="Arial"/>
                                <w:b/>
                                <w:bCs/>
                                <w:color w:val="FFFFFF"/>
                                <w:sz w:val="22"/>
                              </w:rPr>
                              <w:t>ЗАПОШЉАВАЊЕ</w:t>
                            </w:r>
                          </w:p>
                          <w:p>
                            <w:pPr>
                              <w:pStyle w:val="FrameContents"/>
                              <w:jc w:val="center"/>
                              <w:rPr>
                                <w:color w:val="FFFFFF"/>
                              </w:rPr>
                            </w:pPr>
                            <w:r>
                              <w:rPr>
                                <w:color w:val="FFFFFF"/>
                              </w:rPr>
                            </w:r>
                          </w:p>
                        </w:txbxContent>
                      </wps:txbx>
                      <wps:bodyPr anchor="ctr">
                        <a:prstTxWarp prst="textNoShape"/>
                        <a:noAutofit/>
                      </wps:bodyPr>
                    </wps:wsp>
                  </a:graphicData>
                </a:graphic>
              </wp:anchor>
            </w:drawing>
          </mc:Choice>
          <mc:Fallback>
            <w:pict>
              <v:rect id="shape_0" ID="Rectangle 15" path="m0,0l-2147483645,0l-2147483645,-2147483646l0,-2147483646xe" fillcolor="#855d5d" stroked="t" o:allowincell="f" style="position:absolute;margin-left:0pt;margin-top:-0.05pt;width:480.7pt;height:20.2pt;mso-wrap-style:square;v-text-anchor:middle;mso-position-horizontal-relative:margin" wp14:anchorId="098082EB">
                <v:fill o:detectmouseclick="t" type="solid" color2="#7aa2a2"/>
                <v:stroke color="#5c1f0a" weight="12600" joinstyle="miter" endcap="flat"/>
                <v:textbox>
                  <w:txbxContent>
                    <w:p>
                      <w:pPr>
                        <w:pStyle w:val="ListParagraph"/>
                        <w:numPr>
                          <w:ilvl w:val="0"/>
                          <w:numId w:val="21"/>
                        </w:numPr>
                        <w:suppressAutoHyphens w:val="false"/>
                        <w:spacing w:lineRule="auto" w:line="276"/>
                        <w:jc w:val="center"/>
                        <w:rPr>
                          <w:rFonts w:ascii="Arial" w:hAnsi="Arial" w:cs="Arial"/>
                          <w:b/>
                          <w:bCs/>
                          <w:sz w:val="22"/>
                        </w:rPr>
                      </w:pPr>
                      <w:r>
                        <w:rPr>
                          <w:rFonts w:cs="Arial" w:ascii="Arial" w:hAnsi="Arial"/>
                          <w:b/>
                          <w:bCs/>
                          <w:color w:val="FFFFFF"/>
                          <w:sz w:val="22"/>
                        </w:rPr>
                        <w:t>ЗАПОШЉАВАЊЕ</w:t>
                      </w:r>
                    </w:p>
                    <w:p>
                      <w:pPr>
                        <w:pStyle w:val="FrameContents"/>
                        <w:jc w:val="center"/>
                        <w:rPr>
                          <w:color w:val="FFFFFF"/>
                        </w:rPr>
                      </w:pPr>
                      <w:r>
                        <w:rPr>
                          <w:color w:val="FFFFFF"/>
                        </w:rPr>
                      </w:r>
                    </w:p>
                  </w:txbxContent>
                </v:textbox>
                <w10:wrap type="none"/>
              </v:rect>
            </w:pict>
          </mc:Fallback>
        </mc:AlternateContent>
      </w:r>
    </w:p>
    <w:p>
      <w:pPr>
        <w:pStyle w:val="Normal"/>
        <w:spacing w:lineRule="auto" w:line="240"/>
        <w:rPr>
          <w:rFonts w:ascii="Cambria" w:hAnsi="Cambria" w:cs="Arial"/>
          <w:b/>
          <w:bCs/>
          <w:i/>
          <w:i/>
          <w:iCs/>
          <w:u w:val="single"/>
        </w:rPr>
      </w:pPr>
      <w:r>
        <w:rPr>
          <w:rFonts w:cs="Arial" w:ascii="Cambria" w:hAnsi="Cambria"/>
          <w:b/>
          <w:bCs/>
          <w:i/>
          <w:iCs/>
          <w:u w:val="single"/>
        </w:rPr>
      </w:r>
    </w:p>
    <w:p>
      <w:pPr>
        <w:pStyle w:val="Normal"/>
        <w:spacing w:lineRule="auto" w:line="240"/>
        <w:rPr>
          <w:rFonts w:ascii="Cambria" w:hAnsi="Cambria" w:cs="Arial"/>
          <w:b/>
          <w:bCs/>
        </w:rPr>
      </w:pPr>
      <w:bookmarkStart w:id="35" w:name="_Hlk214031045"/>
      <w:bookmarkEnd w:id="35"/>
      <w:r>
        <w:rPr>
          <w:rFonts w:cs="Arial" w:ascii="Cambria" w:hAnsi="Cambria"/>
          <w:b/>
          <w:i/>
          <w:iCs/>
          <w:u w:val="single"/>
        </w:rPr>
        <w:t>Посебан циљ 2:</w:t>
      </w:r>
      <w:r>
        <w:rPr>
          <w:rFonts w:cs="Arial" w:ascii="Cambria" w:hAnsi="Cambria"/>
          <w:bCs/>
        </w:rPr>
        <w:t xml:space="preserve">  Смањење стопе незапослености у ромској заједници</w:t>
      </w:r>
    </w:p>
    <w:p>
      <w:pPr>
        <w:pStyle w:val="Normal"/>
        <w:spacing w:lineRule="auto" w:line="240"/>
        <w:rPr>
          <w:rFonts w:ascii="Cambria" w:hAnsi="Cambria" w:cs="Arial"/>
          <w:b/>
          <w:bCs/>
        </w:rPr>
      </w:pPr>
      <w:r>
        <w:rPr>
          <w:rFonts w:cs="Arial" w:ascii="Cambria" w:hAnsi="Cambria"/>
          <w:b/>
          <w:bCs/>
        </w:rPr>
      </w:r>
    </w:p>
    <w:p>
      <w:pPr>
        <w:pStyle w:val="Normal"/>
        <w:spacing w:lineRule="auto" w:line="240"/>
        <w:jc w:val="both"/>
        <w:rPr>
          <w:rFonts w:ascii="Cambria" w:hAnsi="Cambria" w:cs="Arial"/>
        </w:rPr>
      </w:pPr>
      <w:r>
        <w:rPr>
          <w:rFonts w:cs="Arial" w:ascii="Cambria" w:hAnsi="Cambria"/>
          <w:b/>
          <w:bCs/>
          <w:i/>
          <w:iCs/>
          <w:u w:val="single"/>
        </w:rPr>
        <w:t>Мере:</w:t>
      </w:r>
      <w:r>
        <w:rPr>
          <w:rFonts w:cs="Arial" w:ascii="Cambria" w:hAnsi="Cambria"/>
        </w:rPr>
        <w:t xml:space="preserve"> </w:t>
      </w:r>
      <w:r>
        <w:rPr>
          <w:rFonts w:cs="Arial" w:ascii="Cambria" w:hAnsi="Cambria"/>
          <w:b/>
          <w:bCs/>
        </w:rPr>
        <w:t xml:space="preserve"> 2.1. </w:t>
      </w:r>
      <w:r>
        <w:rPr>
          <w:rFonts w:cs="Arial" w:ascii="Cambria" w:hAnsi="Cambria"/>
        </w:rPr>
        <w:t>Повећати информисаност Рома и послодаваца о доступним мерама активне политике запошљавања намењеним теже запошљивим лицима</w:t>
      </w:r>
    </w:p>
    <w:p>
      <w:pPr>
        <w:pStyle w:val="Normal"/>
        <w:spacing w:lineRule="auto" w:line="240"/>
        <w:jc w:val="both"/>
        <w:rPr>
          <w:rFonts w:ascii="Cambria" w:hAnsi="Cambria" w:cs="Arial"/>
        </w:rPr>
      </w:pPr>
      <w:r>
        <w:rPr>
          <w:rFonts w:cs="Arial" w:ascii="Cambria" w:hAnsi="Cambria"/>
        </w:rPr>
        <w:t xml:space="preserve">              </w:t>
      </w:r>
      <w:r>
        <w:rPr>
          <w:rFonts w:cs="Arial" w:ascii="Cambria" w:hAnsi="Cambria"/>
          <w:b/>
          <w:bCs/>
        </w:rPr>
        <w:t>2.2.</w:t>
      </w:r>
      <w:r>
        <w:rPr>
          <w:rFonts w:cs="Arial" w:ascii="Cambria" w:hAnsi="Cambria"/>
        </w:rPr>
        <w:t xml:space="preserve"> Повећати учешће лица ромске националности у доступним мерама активне политике запошљавања и мерама за економско оснаживање</w:t>
      </w:r>
    </w:p>
    <w:p>
      <w:pPr>
        <w:pStyle w:val="Normal"/>
        <w:spacing w:lineRule="auto" w:line="240"/>
        <w:jc w:val="both"/>
        <w:rPr>
          <w:rFonts w:ascii="Cambria" w:hAnsi="Cambria" w:cs="Arial"/>
        </w:rPr>
      </w:pPr>
      <w:r>
        <w:rPr>
          <w:rFonts w:cs="Arial" w:ascii="Cambria" w:hAnsi="Cambria"/>
        </w:rPr>
      </w:r>
      <w:bookmarkStart w:id="36" w:name="_Hlk214031045"/>
      <w:bookmarkStart w:id="37" w:name="_Hlk214031045"/>
      <w:bookmarkEnd w:id="37"/>
    </w:p>
    <w:p>
      <w:pPr>
        <w:pStyle w:val="Normal"/>
        <w:rPr>
          <w:rFonts w:ascii="Cambria" w:hAnsi="Cambria" w:cs="Arial"/>
          <w:b/>
          <w:bCs/>
          <w:i/>
          <w:i/>
          <w:iCs/>
          <w:u w:val="single"/>
        </w:rPr>
      </w:pPr>
      <w:r>
        <w:rPr>
          <w:rFonts w:cs="Arial" w:ascii="Cambria" w:hAnsi="Cambria"/>
          <w:b/>
          <w:bCs/>
          <w:i/>
          <w:iCs/>
          <w:u w:val="single"/>
        </w:rPr>
        <mc:AlternateContent>
          <mc:Choice Requires="wps">
            <w:drawing>
              <wp:anchor behindDoc="0" distT="0" distB="28575" distL="0" distR="28575" simplePos="0" locked="0" layoutInCell="0" allowOverlap="1" relativeHeight="32" wp14:anchorId="21C51086">
                <wp:simplePos x="0" y="0"/>
                <wp:positionH relativeFrom="margin">
                  <wp:align>left</wp:align>
                </wp:positionH>
                <wp:positionV relativeFrom="paragraph">
                  <wp:posOffset>10795</wp:posOffset>
                </wp:positionV>
                <wp:extent cx="6105525" cy="257175"/>
                <wp:effectExtent l="6985" t="7620" r="5715" b="5715"/>
                <wp:wrapNone/>
                <wp:docPr id="24" name="Rectangle 15"/>
                <a:graphic xmlns:a="http://schemas.openxmlformats.org/drawingml/2006/main">
                  <a:graphicData uri="http://schemas.microsoft.com/office/word/2010/wordprocessingShape">
                    <wps:wsp>
                      <wps:cNvSpPr/>
                      <wps:spPr>
                        <a:xfrm>
                          <a:off x="0" y="0"/>
                          <a:ext cx="6105600" cy="257040"/>
                        </a:xfrm>
                        <a:prstGeom prst="rect">
                          <a:avLst/>
                        </a:prstGeom>
                        <a:solidFill>
                          <a:schemeClr val="accent6"/>
                        </a:solidFill>
                        <a:ln>
                          <a:solidFill>
                            <a:srgbClr val="5c1f0a"/>
                          </a:solidFill>
                        </a:ln>
                      </wps:spPr>
                      <wps:style>
                        <a:lnRef idx="2">
                          <a:schemeClr val="accent1">
                            <a:shade val="15000"/>
                          </a:schemeClr>
                        </a:lnRef>
                        <a:fillRef idx="1">
                          <a:schemeClr val="accent1"/>
                        </a:fillRef>
                        <a:effectRef idx="0">
                          <a:schemeClr val="accent1"/>
                        </a:effectRef>
                        <a:fontRef idx="minor"/>
                      </wps:style>
                      <wps:txbx>
                        <w:txbxContent>
                          <w:p>
                            <w:pPr>
                              <w:pStyle w:val="ListParagraph"/>
                              <w:numPr>
                                <w:ilvl w:val="0"/>
                                <w:numId w:val="21"/>
                              </w:numPr>
                              <w:suppressAutoHyphens w:val="false"/>
                              <w:spacing w:lineRule="auto" w:line="276"/>
                              <w:jc w:val="center"/>
                              <w:rPr>
                                <w:rFonts w:ascii="Arial" w:hAnsi="Arial" w:cs="Arial"/>
                                <w:b/>
                                <w:bCs/>
                                <w:sz w:val="22"/>
                              </w:rPr>
                            </w:pPr>
                            <w:r>
                              <w:rPr>
                                <w:rFonts w:cs="Arial" w:ascii="Arial" w:hAnsi="Arial"/>
                                <w:b/>
                                <w:bCs/>
                                <w:color w:val="FFFFFF"/>
                                <w:sz w:val="22"/>
                              </w:rPr>
                              <w:t>СТАНОВАЊЕ</w:t>
                            </w:r>
                          </w:p>
                          <w:p>
                            <w:pPr>
                              <w:pStyle w:val="FrameContents"/>
                              <w:jc w:val="center"/>
                              <w:rPr>
                                <w:color w:val="FFFFFF"/>
                              </w:rPr>
                            </w:pPr>
                            <w:r>
                              <w:rPr>
                                <w:color w:val="FFFFFF"/>
                              </w:rPr>
                            </w:r>
                          </w:p>
                        </w:txbxContent>
                      </wps:txbx>
                      <wps:bodyPr anchor="ctr">
                        <a:prstTxWarp prst="textNoShape"/>
                        <a:noAutofit/>
                      </wps:bodyPr>
                    </wps:wsp>
                  </a:graphicData>
                </a:graphic>
              </wp:anchor>
            </w:drawing>
          </mc:Choice>
          <mc:Fallback>
            <w:pict>
              <v:rect id="shape_0" ID="Rectangle 15" path="m0,0l-2147483645,0l-2147483645,-2147483646l0,-2147483646xe" fillcolor="#855d5d" stroked="t" o:allowincell="f" style="position:absolute;margin-left:0pt;margin-top:0.85pt;width:480.7pt;height:20.2pt;mso-wrap-style:square;v-text-anchor:middle;mso-position-horizontal:left;mso-position-horizontal-relative:margin" wp14:anchorId="21C51086">
                <v:fill o:detectmouseclick="t" type="solid" color2="#7aa2a2"/>
                <v:stroke color="#5c1f0a" weight="12600" joinstyle="miter" endcap="flat"/>
                <v:textbox>
                  <w:txbxContent>
                    <w:p>
                      <w:pPr>
                        <w:pStyle w:val="ListParagraph"/>
                        <w:numPr>
                          <w:ilvl w:val="0"/>
                          <w:numId w:val="21"/>
                        </w:numPr>
                        <w:suppressAutoHyphens w:val="false"/>
                        <w:spacing w:lineRule="auto" w:line="276"/>
                        <w:jc w:val="center"/>
                        <w:rPr>
                          <w:rFonts w:ascii="Arial" w:hAnsi="Arial" w:cs="Arial"/>
                          <w:b/>
                          <w:bCs/>
                          <w:sz w:val="22"/>
                        </w:rPr>
                      </w:pPr>
                      <w:r>
                        <w:rPr>
                          <w:rFonts w:cs="Arial" w:ascii="Arial" w:hAnsi="Arial"/>
                          <w:b/>
                          <w:bCs/>
                          <w:color w:val="FFFFFF"/>
                          <w:sz w:val="22"/>
                        </w:rPr>
                        <w:t>СТАНОВАЊЕ</w:t>
                      </w:r>
                    </w:p>
                    <w:p>
                      <w:pPr>
                        <w:pStyle w:val="FrameContents"/>
                        <w:jc w:val="center"/>
                        <w:rPr>
                          <w:color w:val="FFFFFF"/>
                        </w:rPr>
                      </w:pPr>
                      <w:r>
                        <w:rPr>
                          <w:color w:val="FFFFFF"/>
                        </w:rPr>
                      </w:r>
                    </w:p>
                  </w:txbxContent>
                </v:textbox>
                <w10:wrap type="none"/>
              </v:rect>
            </w:pict>
          </mc:Fallback>
        </mc:AlternateContent>
      </w:r>
    </w:p>
    <w:p>
      <w:pPr>
        <w:pStyle w:val="Normal"/>
        <w:spacing w:lineRule="auto" w:line="240"/>
        <w:rPr>
          <w:rFonts w:ascii="Cambria" w:hAnsi="Cambria" w:cs="Arial"/>
          <w:b/>
          <w:bCs/>
        </w:rPr>
      </w:pPr>
      <w:r>
        <w:rPr>
          <w:rFonts w:cs="Arial" w:ascii="Cambria" w:hAnsi="Cambria"/>
          <w:b/>
          <w:i/>
          <w:iCs/>
          <w:u w:val="single"/>
        </w:rPr>
        <w:t>Посебан циљ 3:</w:t>
      </w:r>
      <w:r>
        <w:rPr>
          <w:rFonts w:cs="Arial" w:ascii="Cambria" w:hAnsi="Cambria"/>
          <w:bCs/>
        </w:rPr>
        <w:t xml:space="preserve">  Унапређење инфраструктуре у ромским насељима, побољшање услова становања и подршка у решавању у поступцима озакоњења објеката</w:t>
      </w:r>
    </w:p>
    <w:p>
      <w:pPr>
        <w:pStyle w:val="Normal"/>
        <w:spacing w:lineRule="auto" w:line="240"/>
        <w:rPr>
          <w:rFonts w:ascii="Cambria" w:hAnsi="Cambria" w:cs="Arial"/>
          <w:b/>
          <w:bCs/>
        </w:rPr>
      </w:pPr>
      <w:r>
        <w:rPr>
          <w:rFonts w:cs="Arial" w:ascii="Cambria" w:hAnsi="Cambria"/>
          <w:b/>
          <w:bCs/>
        </w:rPr>
      </w:r>
    </w:p>
    <w:p>
      <w:pPr>
        <w:pStyle w:val="Normal"/>
        <w:spacing w:lineRule="auto" w:line="240"/>
        <w:jc w:val="both"/>
        <w:rPr>
          <w:rFonts w:ascii="Cambria" w:hAnsi="Cambria" w:cs="Arial"/>
        </w:rPr>
      </w:pPr>
      <w:r>
        <w:rPr>
          <w:rFonts w:cs="Arial" w:ascii="Cambria" w:hAnsi="Cambria"/>
          <w:b/>
          <w:bCs/>
          <w:i/>
          <w:iCs/>
          <w:u w:val="single"/>
        </w:rPr>
        <w:t>Мере:</w:t>
      </w:r>
      <w:r>
        <w:rPr>
          <w:rFonts w:cs="Arial" w:ascii="Cambria" w:hAnsi="Cambria"/>
        </w:rPr>
        <w:t xml:space="preserve"> </w:t>
      </w:r>
      <w:r>
        <w:rPr>
          <w:rFonts w:cs="Arial" w:ascii="Cambria" w:hAnsi="Cambria"/>
          <w:b/>
          <w:bCs/>
        </w:rPr>
        <w:t xml:space="preserve"> 3.1. </w:t>
      </w:r>
      <w:r>
        <w:rPr>
          <w:rFonts w:cs="Arial" w:ascii="Cambria" w:hAnsi="Cambria"/>
        </w:rPr>
        <w:t>Идентификовати потребе за унапређењем становања и инфраструктуре у деловима насеља где живе Роми</w:t>
      </w:r>
    </w:p>
    <w:p>
      <w:pPr>
        <w:pStyle w:val="Normal"/>
        <w:spacing w:lineRule="auto" w:line="240"/>
        <w:jc w:val="both"/>
        <w:rPr>
          <w:rFonts w:ascii="Cambria" w:hAnsi="Cambria" w:cs="Arial"/>
        </w:rPr>
      </w:pPr>
      <w:r>
        <w:rPr>
          <w:rFonts w:cs="Arial" w:ascii="Cambria" w:hAnsi="Cambria"/>
        </w:rPr>
        <w:t xml:space="preserve">              </w:t>
      </w:r>
      <w:r>
        <w:rPr>
          <w:rFonts w:cs="Arial" w:ascii="Cambria" w:hAnsi="Cambria"/>
          <w:b/>
          <w:bCs/>
        </w:rPr>
        <w:t>3.2</w:t>
      </w:r>
      <w:r>
        <w:rPr>
          <w:rFonts w:cs="Arial" w:ascii="Cambria" w:hAnsi="Cambria"/>
        </w:rPr>
        <w:t xml:space="preserve">. </w:t>
      </w:r>
      <w:r>
        <w:rPr>
          <w:rFonts w:cs="Arial" w:ascii="Cambria" w:hAnsi="Cambria"/>
          <w:bCs/>
          <w:kern w:val="2"/>
        </w:rPr>
        <w:t>Израда пројектно-техничке документације за извођење недостајуће инфраструктуре у насељима где живе Роми</w:t>
      </w:r>
    </w:p>
    <w:p>
      <w:pPr>
        <w:pStyle w:val="Normal"/>
        <w:spacing w:lineRule="auto" w:line="240" w:before="120" w:after="0"/>
        <w:jc w:val="both"/>
        <w:rPr>
          <w:rFonts w:ascii="Cambria" w:hAnsi="Cambria" w:cs="Arial"/>
          <w:bCs/>
        </w:rPr>
      </w:pPr>
      <w:r>
        <w:rPr>
          <w:rFonts w:cs="Arial" w:ascii="Cambria" w:hAnsi="Cambria"/>
          <w:b/>
          <w:kern w:val="2"/>
        </w:rPr>
        <w:t xml:space="preserve">             </w:t>
      </w:r>
      <w:r>
        <w:rPr>
          <w:rFonts w:cs="Arial" w:ascii="Cambria" w:hAnsi="Cambria"/>
          <w:b/>
          <w:kern w:val="2"/>
        </w:rPr>
        <w:t xml:space="preserve">3.3. </w:t>
      </w:r>
      <w:r>
        <w:rPr>
          <w:rFonts w:cs="Arial" w:ascii="Cambria" w:hAnsi="Cambria"/>
          <w:bCs/>
          <w:kern w:val="2"/>
        </w:rPr>
        <w:t>Обезбедити правну и техничку помоћ лицима ромске националности при решавању имовинско-правних односа у поступку озакоњења стамбених објеката</w:t>
      </w:r>
    </w:p>
    <w:p>
      <w:pPr>
        <w:pStyle w:val="Normal"/>
        <w:spacing w:lineRule="auto" w:line="240" w:before="120" w:after="0"/>
        <w:ind w:left="360"/>
        <w:jc w:val="both"/>
        <w:rPr>
          <w:rFonts w:ascii="Cambria" w:hAnsi="Cambria" w:cs="Arial"/>
          <w:bCs/>
          <w:kern w:val="2"/>
          <w:sz w:val="10"/>
          <w:szCs w:val="10"/>
        </w:rPr>
      </w:pPr>
      <w:r>
        <w:rPr>
          <w:rFonts w:cs="Arial" w:ascii="Cambria" w:hAnsi="Cambria"/>
          <w:b/>
          <w:kern w:val="2"/>
        </w:rPr>
        <w:t xml:space="preserve">      </w:t>
      </w:r>
      <w:r>
        <w:rPr>
          <w:rFonts w:cs="Arial" w:ascii="Cambria" w:hAnsi="Cambria"/>
          <w:b/>
          <w:kern w:val="2"/>
        </w:rPr>
        <w:t xml:space="preserve">3.4  </w:t>
      </w:r>
      <w:r>
        <w:rPr>
          <w:rFonts w:cs="Arial" w:ascii="Cambria" w:hAnsi="Cambria"/>
          <w:bCs/>
          <w:kern w:val="2"/>
        </w:rPr>
        <w:t xml:space="preserve">Унапредити стамбене услове и инфраструктуру у деловима насеља где живе Роми </w:t>
      </w:r>
    </w:p>
    <w:p>
      <w:pPr>
        <w:pStyle w:val="Normal"/>
        <w:spacing w:lineRule="auto" w:line="240" w:before="120" w:after="0"/>
        <w:ind w:left="360"/>
        <w:jc w:val="both"/>
        <w:rPr>
          <w:rFonts w:ascii="Cambria" w:hAnsi="Cambria" w:cs="Arial"/>
          <w:bCs/>
          <w:kern w:val="2"/>
          <w:sz w:val="10"/>
          <w:szCs w:val="10"/>
        </w:rPr>
      </w:pPr>
      <w:r>
        <w:rPr>
          <w:rFonts w:cs="Arial" w:ascii="Cambria" w:hAnsi="Cambria"/>
          <w:bCs/>
          <w:kern w:val="2"/>
          <w:sz w:val="10"/>
          <w:szCs w:val="10"/>
        </w:rPr>
        <mc:AlternateContent>
          <mc:Choice Requires="wps">
            <w:drawing>
              <wp:anchor behindDoc="0" distT="0" distB="28575" distL="0" distR="28575" simplePos="0" locked="0" layoutInCell="0" allowOverlap="1" relativeHeight="34" wp14:anchorId="453263D6">
                <wp:simplePos x="0" y="0"/>
                <wp:positionH relativeFrom="margin">
                  <wp:align>left</wp:align>
                </wp:positionH>
                <wp:positionV relativeFrom="paragraph">
                  <wp:posOffset>316865</wp:posOffset>
                </wp:positionV>
                <wp:extent cx="6105525" cy="257175"/>
                <wp:effectExtent l="6985" t="6985" r="5715" b="5715"/>
                <wp:wrapNone/>
                <wp:docPr id="25" name="Rectangle 15"/>
                <a:graphic xmlns:a="http://schemas.openxmlformats.org/drawingml/2006/main">
                  <a:graphicData uri="http://schemas.microsoft.com/office/word/2010/wordprocessingShape">
                    <wps:wsp>
                      <wps:cNvSpPr/>
                      <wps:spPr>
                        <a:xfrm>
                          <a:off x="0" y="0"/>
                          <a:ext cx="6105600" cy="257040"/>
                        </a:xfrm>
                        <a:prstGeom prst="rect">
                          <a:avLst/>
                        </a:prstGeom>
                        <a:solidFill>
                          <a:schemeClr val="accent6"/>
                        </a:solidFill>
                        <a:ln>
                          <a:solidFill>
                            <a:srgbClr val="5c1f0a"/>
                          </a:solidFill>
                        </a:ln>
                      </wps:spPr>
                      <wps:style>
                        <a:lnRef idx="2">
                          <a:schemeClr val="accent1">
                            <a:shade val="15000"/>
                          </a:schemeClr>
                        </a:lnRef>
                        <a:fillRef idx="1">
                          <a:schemeClr val="accent1"/>
                        </a:fillRef>
                        <a:effectRef idx="0">
                          <a:schemeClr val="accent1"/>
                        </a:effectRef>
                        <a:fontRef idx="minor"/>
                      </wps:style>
                      <wps:txbx>
                        <w:txbxContent>
                          <w:p>
                            <w:pPr>
                              <w:pStyle w:val="ListParagraph"/>
                              <w:numPr>
                                <w:ilvl w:val="0"/>
                                <w:numId w:val="21"/>
                              </w:numPr>
                              <w:suppressAutoHyphens w:val="false"/>
                              <w:spacing w:lineRule="auto" w:line="276"/>
                              <w:jc w:val="center"/>
                              <w:rPr>
                                <w:rFonts w:ascii="Arial" w:hAnsi="Arial" w:cs="Arial"/>
                                <w:b/>
                                <w:bCs/>
                                <w:sz w:val="22"/>
                              </w:rPr>
                            </w:pPr>
                            <w:r>
                              <w:rPr>
                                <w:rFonts w:cs="Arial" w:ascii="Arial" w:hAnsi="Arial"/>
                                <w:b/>
                                <w:bCs/>
                                <w:color w:val="FFFFFF"/>
                                <w:sz w:val="22"/>
                              </w:rPr>
                              <w:t>ЗДРАВСТВЕНА ЗАШТИТА</w:t>
                            </w:r>
                          </w:p>
                          <w:p>
                            <w:pPr>
                              <w:pStyle w:val="FrameContents"/>
                              <w:jc w:val="center"/>
                              <w:rPr>
                                <w:color w:val="FFFFFF"/>
                              </w:rPr>
                            </w:pPr>
                            <w:r>
                              <w:rPr>
                                <w:color w:val="FFFFFF"/>
                              </w:rPr>
                            </w:r>
                          </w:p>
                        </w:txbxContent>
                      </wps:txbx>
                      <wps:bodyPr anchor="ctr">
                        <a:prstTxWarp prst="textNoShape"/>
                        <a:noAutofit/>
                      </wps:bodyPr>
                    </wps:wsp>
                  </a:graphicData>
                </a:graphic>
              </wp:anchor>
            </w:drawing>
          </mc:Choice>
          <mc:Fallback>
            <w:pict>
              <v:rect id="shape_0" ID="Rectangle 15" path="m0,0l-2147483645,0l-2147483645,-2147483646l0,-2147483646xe" fillcolor="#855d5d" stroked="t" o:allowincell="f" style="position:absolute;margin-left:0pt;margin-top:24.95pt;width:480.7pt;height:20.2pt;mso-wrap-style:square;v-text-anchor:middle;mso-position-horizontal:left;mso-position-horizontal-relative:margin" wp14:anchorId="453263D6">
                <v:fill o:detectmouseclick="t" type="solid" color2="#7aa2a2"/>
                <v:stroke color="#5c1f0a" weight="12600" joinstyle="miter" endcap="flat"/>
                <v:textbox>
                  <w:txbxContent>
                    <w:p>
                      <w:pPr>
                        <w:pStyle w:val="ListParagraph"/>
                        <w:numPr>
                          <w:ilvl w:val="0"/>
                          <w:numId w:val="21"/>
                        </w:numPr>
                        <w:suppressAutoHyphens w:val="false"/>
                        <w:spacing w:lineRule="auto" w:line="276"/>
                        <w:jc w:val="center"/>
                        <w:rPr>
                          <w:rFonts w:ascii="Arial" w:hAnsi="Arial" w:cs="Arial"/>
                          <w:b/>
                          <w:bCs/>
                          <w:sz w:val="22"/>
                        </w:rPr>
                      </w:pPr>
                      <w:r>
                        <w:rPr>
                          <w:rFonts w:cs="Arial" w:ascii="Arial" w:hAnsi="Arial"/>
                          <w:b/>
                          <w:bCs/>
                          <w:color w:val="FFFFFF"/>
                          <w:sz w:val="22"/>
                        </w:rPr>
                        <w:t>ЗДРАВСТВЕНА ЗАШТИТА</w:t>
                      </w:r>
                    </w:p>
                    <w:p>
                      <w:pPr>
                        <w:pStyle w:val="FrameContents"/>
                        <w:jc w:val="center"/>
                        <w:rPr>
                          <w:color w:val="FFFFFF"/>
                        </w:rPr>
                      </w:pPr>
                      <w:r>
                        <w:rPr>
                          <w:color w:val="FFFFFF"/>
                        </w:rPr>
                      </w:r>
                    </w:p>
                  </w:txbxContent>
                </v:textbox>
                <w10:wrap type="none"/>
              </v:rect>
            </w:pict>
          </mc:Fallback>
        </mc:AlternateContent>
      </w:r>
    </w:p>
    <w:p>
      <w:pPr>
        <w:pStyle w:val="Normal"/>
        <w:rPr>
          <w:rFonts w:ascii="Cambria" w:hAnsi="Cambria" w:cs="Arial"/>
        </w:rPr>
      </w:pPr>
      <w:r>
        <w:rPr>
          <w:rFonts w:cs="Arial" w:ascii="Cambria" w:hAnsi="Cambria"/>
        </w:rPr>
      </w:r>
    </w:p>
    <w:p>
      <w:pPr>
        <w:pStyle w:val="Normal"/>
        <w:spacing w:lineRule="auto" w:line="240"/>
        <w:jc w:val="both"/>
        <w:rPr>
          <w:rFonts w:ascii="Cambria" w:hAnsi="Cambria" w:cs="Arial"/>
          <w:b/>
          <w:i/>
          <w:i/>
          <w:iCs/>
          <w:u w:val="single"/>
        </w:rPr>
      </w:pPr>
      <w:r>
        <w:rPr>
          <w:rFonts w:cs="Arial" w:ascii="Cambria" w:hAnsi="Cambria"/>
          <w:b/>
          <w:i/>
          <w:iCs/>
          <w:u w:val="single"/>
        </w:rPr>
        <w:t xml:space="preserve"> </w:t>
      </w:r>
    </w:p>
    <w:p>
      <w:pPr>
        <w:pStyle w:val="Normal"/>
        <w:spacing w:lineRule="auto" w:line="240"/>
        <w:jc w:val="both"/>
        <w:rPr>
          <w:rFonts w:ascii="Cambria" w:hAnsi="Cambria" w:cs="Arial"/>
          <w:b/>
          <w:bCs/>
        </w:rPr>
      </w:pPr>
      <w:r>
        <w:rPr>
          <w:rFonts w:cs="Arial" w:ascii="Cambria" w:hAnsi="Cambria"/>
          <w:b/>
          <w:i/>
          <w:iCs/>
          <w:u w:val="single"/>
        </w:rPr>
        <w:t>Посебан циљ 4:</w:t>
      </w:r>
      <w:r>
        <w:rPr>
          <w:rFonts w:cs="Arial" w:ascii="Cambria" w:hAnsi="Cambria"/>
          <w:bCs/>
        </w:rPr>
        <w:t xml:space="preserve">  Унапређење здравственог стања ромске популације у општини Беочин</w:t>
      </w:r>
    </w:p>
    <w:p>
      <w:pPr>
        <w:pStyle w:val="Normal"/>
        <w:spacing w:lineRule="auto" w:line="240"/>
        <w:rPr>
          <w:rFonts w:ascii="Cambria" w:hAnsi="Cambria" w:cs="Arial"/>
          <w:b/>
          <w:bCs/>
        </w:rPr>
      </w:pPr>
      <w:r>
        <w:rPr>
          <w:rFonts w:cs="Arial" w:ascii="Cambria" w:hAnsi="Cambria"/>
          <w:b/>
          <w:bCs/>
        </w:rPr>
      </w:r>
    </w:p>
    <w:p>
      <w:pPr>
        <w:pStyle w:val="Normal"/>
        <w:spacing w:lineRule="auto" w:line="240"/>
        <w:jc w:val="both"/>
        <w:rPr>
          <w:rFonts w:ascii="Cambria" w:hAnsi="Cambria" w:cs="Arial"/>
        </w:rPr>
      </w:pPr>
      <w:r>
        <w:rPr>
          <w:rFonts w:cs="Arial" w:ascii="Cambria" w:hAnsi="Cambria"/>
          <w:b/>
          <w:bCs/>
          <w:i/>
          <w:iCs/>
          <w:u w:val="single"/>
        </w:rPr>
        <w:t>Мере:</w:t>
      </w:r>
      <w:r>
        <w:rPr>
          <w:rFonts w:cs="Arial" w:ascii="Cambria" w:hAnsi="Cambria"/>
        </w:rPr>
        <w:t xml:space="preserve"> </w:t>
      </w:r>
      <w:r>
        <w:rPr>
          <w:rFonts w:cs="Arial" w:ascii="Cambria" w:hAnsi="Cambria"/>
          <w:b/>
          <w:bCs/>
        </w:rPr>
        <w:t xml:space="preserve">4.1. </w:t>
      </w:r>
      <w:r>
        <w:rPr>
          <w:rFonts w:cs="Arial" w:ascii="Cambria" w:hAnsi="Cambria"/>
        </w:rPr>
        <w:t>Унапредити доступност здравствене заштите лицима ромске националности кроз теренски рад здравствене медијаторке и Мобилног тима</w:t>
      </w:r>
    </w:p>
    <w:p>
      <w:pPr>
        <w:pStyle w:val="Normal"/>
        <w:spacing w:lineRule="auto" w:line="240"/>
        <w:jc w:val="both"/>
        <w:rPr>
          <w:rFonts w:ascii="Cambria" w:hAnsi="Cambria" w:cs="Arial"/>
        </w:rPr>
      </w:pPr>
      <w:r>
        <w:rPr>
          <w:rFonts w:cs="Arial" w:ascii="Cambria" w:hAnsi="Cambria"/>
        </w:rPr>
        <w:t xml:space="preserve">                </w:t>
      </w:r>
      <w:r>
        <w:rPr>
          <w:rFonts w:cs="Arial" w:ascii="Cambria" w:hAnsi="Cambria"/>
          <w:b/>
          <w:bCs/>
        </w:rPr>
        <w:t>4.2.</w:t>
      </w:r>
      <w:r>
        <w:rPr>
          <w:rFonts w:cs="Arial" w:ascii="Cambria" w:hAnsi="Cambria"/>
        </w:rPr>
        <w:t xml:space="preserve">  Информативно-едукативне кампање усмерене ка подизању здравственог васпитања ромске популације и свести о важности превенције здравља </w:t>
      </w:r>
    </w:p>
    <w:p>
      <w:pPr>
        <w:pStyle w:val="Normal"/>
        <w:tabs>
          <w:tab w:val="clear" w:pos="720"/>
          <w:tab w:val="left" w:pos="1230" w:leader="none"/>
        </w:tabs>
        <w:rPr>
          <w:rFonts w:ascii="Cambria" w:hAnsi="Cambria" w:cs="Arial"/>
        </w:rPr>
      </w:pPr>
      <w:r>
        <w:rPr>
          <w:rFonts w:cs="Arial" w:ascii="Cambria" w:hAnsi="Cambria"/>
        </w:rPr>
        <mc:AlternateContent>
          <mc:Choice Requires="wps">
            <w:drawing>
              <wp:anchor behindDoc="0" distT="0" distB="28575" distL="0" distR="28575" simplePos="0" locked="0" layoutInCell="0" allowOverlap="1" relativeHeight="36" wp14:anchorId="33603A35">
                <wp:simplePos x="0" y="0"/>
                <wp:positionH relativeFrom="margin">
                  <wp:align>left</wp:align>
                </wp:positionH>
                <wp:positionV relativeFrom="paragraph">
                  <wp:posOffset>323215</wp:posOffset>
                </wp:positionV>
                <wp:extent cx="6105525" cy="257175"/>
                <wp:effectExtent l="6985" t="6985" r="5715" b="5715"/>
                <wp:wrapNone/>
                <wp:docPr id="26" name="Rectangle 15"/>
                <a:graphic xmlns:a="http://schemas.openxmlformats.org/drawingml/2006/main">
                  <a:graphicData uri="http://schemas.microsoft.com/office/word/2010/wordprocessingShape">
                    <wps:wsp>
                      <wps:cNvSpPr/>
                      <wps:spPr>
                        <a:xfrm>
                          <a:off x="0" y="0"/>
                          <a:ext cx="6105600" cy="257040"/>
                        </a:xfrm>
                        <a:prstGeom prst="rect">
                          <a:avLst/>
                        </a:prstGeom>
                        <a:solidFill>
                          <a:schemeClr val="accent6"/>
                        </a:solidFill>
                        <a:ln>
                          <a:solidFill>
                            <a:srgbClr val="5c1f0a"/>
                          </a:solidFill>
                        </a:ln>
                      </wps:spPr>
                      <wps:style>
                        <a:lnRef idx="2">
                          <a:schemeClr val="accent1">
                            <a:shade val="15000"/>
                          </a:schemeClr>
                        </a:lnRef>
                        <a:fillRef idx="1">
                          <a:schemeClr val="accent1"/>
                        </a:fillRef>
                        <a:effectRef idx="0">
                          <a:schemeClr val="accent1"/>
                        </a:effectRef>
                        <a:fontRef idx="minor"/>
                      </wps:style>
                      <wps:txbx>
                        <w:txbxContent>
                          <w:p>
                            <w:pPr>
                              <w:pStyle w:val="ListParagraph"/>
                              <w:numPr>
                                <w:ilvl w:val="0"/>
                                <w:numId w:val="21"/>
                              </w:numPr>
                              <w:suppressAutoHyphens w:val="false"/>
                              <w:spacing w:lineRule="auto" w:line="276"/>
                              <w:jc w:val="center"/>
                              <w:rPr>
                                <w:rFonts w:ascii="Arial" w:hAnsi="Arial" w:cs="Arial"/>
                                <w:b/>
                                <w:bCs/>
                                <w:sz w:val="22"/>
                              </w:rPr>
                            </w:pPr>
                            <w:r>
                              <w:rPr>
                                <w:rFonts w:cs="Arial" w:ascii="Arial" w:hAnsi="Arial"/>
                                <w:b/>
                                <w:bCs/>
                                <w:color w:val="FFFFFF"/>
                                <w:sz w:val="22"/>
                              </w:rPr>
                              <w:t>СОЦИЈАЛНА ЗАШТИТА</w:t>
                            </w:r>
                          </w:p>
                          <w:p>
                            <w:pPr>
                              <w:pStyle w:val="FrameContents"/>
                              <w:jc w:val="center"/>
                              <w:rPr>
                                <w:color w:val="FFFFFF"/>
                              </w:rPr>
                            </w:pPr>
                            <w:r>
                              <w:rPr>
                                <w:color w:val="FFFFFF"/>
                              </w:rPr>
                            </w:r>
                          </w:p>
                        </w:txbxContent>
                      </wps:txbx>
                      <wps:bodyPr anchor="ctr">
                        <a:prstTxWarp prst="textNoShape"/>
                        <a:noAutofit/>
                      </wps:bodyPr>
                    </wps:wsp>
                  </a:graphicData>
                </a:graphic>
              </wp:anchor>
            </w:drawing>
          </mc:Choice>
          <mc:Fallback>
            <w:pict>
              <v:rect id="shape_0" ID="Rectangle 15" path="m0,0l-2147483645,0l-2147483645,-2147483646l0,-2147483646xe" fillcolor="#855d5d" stroked="t" o:allowincell="f" style="position:absolute;margin-left:0pt;margin-top:25.45pt;width:480.7pt;height:20.2pt;mso-wrap-style:square;v-text-anchor:middle;mso-position-horizontal:left;mso-position-horizontal-relative:margin" wp14:anchorId="33603A35">
                <v:fill o:detectmouseclick="t" type="solid" color2="#7aa2a2"/>
                <v:stroke color="#5c1f0a" weight="12600" joinstyle="miter" endcap="flat"/>
                <v:textbox>
                  <w:txbxContent>
                    <w:p>
                      <w:pPr>
                        <w:pStyle w:val="ListParagraph"/>
                        <w:numPr>
                          <w:ilvl w:val="0"/>
                          <w:numId w:val="21"/>
                        </w:numPr>
                        <w:suppressAutoHyphens w:val="false"/>
                        <w:spacing w:lineRule="auto" w:line="276"/>
                        <w:jc w:val="center"/>
                        <w:rPr>
                          <w:rFonts w:ascii="Arial" w:hAnsi="Arial" w:cs="Arial"/>
                          <w:b/>
                          <w:bCs/>
                          <w:sz w:val="22"/>
                        </w:rPr>
                      </w:pPr>
                      <w:r>
                        <w:rPr>
                          <w:rFonts w:cs="Arial" w:ascii="Arial" w:hAnsi="Arial"/>
                          <w:b/>
                          <w:bCs/>
                          <w:color w:val="FFFFFF"/>
                          <w:sz w:val="22"/>
                        </w:rPr>
                        <w:t>СОЦИЈАЛНА ЗАШТИТА</w:t>
                      </w:r>
                    </w:p>
                    <w:p>
                      <w:pPr>
                        <w:pStyle w:val="FrameContents"/>
                        <w:jc w:val="center"/>
                        <w:rPr>
                          <w:color w:val="FFFFFF"/>
                        </w:rPr>
                      </w:pPr>
                      <w:r>
                        <w:rPr>
                          <w:color w:val="FFFFFF"/>
                        </w:rPr>
                      </w:r>
                    </w:p>
                  </w:txbxContent>
                </v:textbox>
                <w10:wrap type="none"/>
              </v:rect>
            </w:pict>
          </mc:Fallback>
        </mc:AlternateContent>
      </w:r>
    </w:p>
    <w:p>
      <w:pPr>
        <w:pStyle w:val="Normal"/>
        <w:rPr>
          <w:rFonts w:ascii="Cambria" w:hAnsi="Cambria" w:cs="Arial"/>
        </w:rPr>
      </w:pPr>
      <w:r>
        <w:rPr>
          <w:rFonts w:cs="Arial" w:ascii="Cambria" w:hAnsi="Cambria"/>
        </w:rPr>
      </w:r>
    </w:p>
    <w:p>
      <w:pPr>
        <w:pStyle w:val="Normal"/>
        <w:spacing w:lineRule="auto" w:line="240"/>
        <w:jc w:val="both"/>
        <w:rPr>
          <w:rFonts w:ascii="Cambria" w:hAnsi="Cambria" w:cs="Arial"/>
          <w:b/>
          <w:bCs/>
        </w:rPr>
      </w:pPr>
      <w:r>
        <w:rPr>
          <w:rFonts w:cs="Arial" w:ascii="Cambria" w:hAnsi="Cambria"/>
          <w:b/>
          <w:i/>
          <w:iCs/>
          <w:u w:val="single"/>
        </w:rPr>
        <w:t>Посебан циљ 5:</w:t>
      </w:r>
      <w:r>
        <w:rPr>
          <w:rFonts w:cs="Arial" w:ascii="Cambria" w:hAnsi="Cambria"/>
          <w:bCs/>
        </w:rPr>
        <w:t xml:space="preserve">  Повећање обухвата најугроженијих ромских домаћинстава доступним правима и услугама у области социјалне заштите</w:t>
      </w:r>
    </w:p>
    <w:p>
      <w:pPr>
        <w:pStyle w:val="Normal"/>
        <w:spacing w:lineRule="auto" w:line="240"/>
        <w:rPr>
          <w:rFonts w:ascii="Cambria" w:hAnsi="Cambria" w:cs="Arial"/>
          <w:b/>
          <w:bCs/>
        </w:rPr>
      </w:pPr>
      <w:r>
        <w:rPr>
          <w:rFonts w:cs="Arial" w:ascii="Cambria" w:hAnsi="Cambria"/>
          <w:b/>
          <w:bCs/>
        </w:rPr>
      </w:r>
    </w:p>
    <w:p>
      <w:pPr>
        <w:pStyle w:val="Normal"/>
        <w:spacing w:lineRule="auto" w:line="240"/>
        <w:jc w:val="both"/>
        <w:rPr>
          <w:rFonts w:ascii="Cambria" w:hAnsi="Cambria" w:cs="Arial"/>
        </w:rPr>
      </w:pPr>
      <w:r>
        <w:rPr>
          <w:rFonts w:cs="Arial" w:ascii="Cambria" w:hAnsi="Cambria"/>
          <w:b/>
          <w:bCs/>
          <w:i/>
          <w:iCs/>
          <w:u w:val="single"/>
        </w:rPr>
        <w:t>Мере:</w:t>
      </w:r>
      <w:r>
        <w:rPr>
          <w:rFonts w:cs="Arial" w:ascii="Cambria" w:hAnsi="Cambria"/>
        </w:rPr>
        <w:t xml:space="preserve">   </w:t>
      </w:r>
      <w:r>
        <w:rPr>
          <w:rFonts w:cs="Arial" w:ascii="Cambria" w:hAnsi="Cambria"/>
          <w:b/>
          <w:bCs/>
        </w:rPr>
        <w:t xml:space="preserve">5.1. </w:t>
      </w:r>
      <w:r>
        <w:rPr>
          <w:rFonts w:cs="Arial" w:ascii="Cambria" w:hAnsi="Cambria"/>
        </w:rPr>
        <w:t>Креирање евиденције о социјалној угрожености ромских породица – социјална карта</w:t>
      </w:r>
    </w:p>
    <w:p>
      <w:pPr>
        <w:pStyle w:val="Normal"/>
        <w:spacing w:lineRule="auto" w:line="240"/>
        <w:jc w:val="both"/>
        <w:rPr>
          <w:rFonts w:ascii="Cambria" w:hAnsi="Cambria" w:cs="Arial"/>
        </w:rPr>
      </w:pPr>
      <w:r>
        <w:rPr>
          <w:rFonts w:cs="Arial" w:ascii="Cambria" w:hAnsi="Cambria"/>
        </w:rPr>
        <w:t xml:space="preserve">                </w:t>
      </w:r>
      <w:r>
        <w:rPr>
          <w:rFonts w:cs="Arial" w:ascii="Cambria" w:hAnsi="Cambria"/>
          <w:b/>
          <w:bCs/>
        </w:rPr>
        <w:t>5.2.</w:t>
      </w:r>
      <w:r>
        <w:rPr>
          <w:rFonts w:cs="Arial" w:ascii="Cambria" w:hAnsi="Cambria"/>
        </w:rPr>
        <w:t xml:space="preserve"> Унапредити постојеће програме социјалне заштите намењене најугроженијим ромским породицама</w:t>
      </w:r>
    </w:p>
    <w:p>
      <w:pPr>
        <w:pStyle w:val="Normal"/>
        <w:spacing w:lineRule="atLeast" w:line="20" w:beforeAutospacing="1" w:afterAutospacing="1"/>
        <w:jc w:val="both"/>
        <w:rPr>
          <w:rFonts w:ascii="Cambria" w:hAnsi="Cambria" w:cs="Arial"/>
          <w:bCs/>
          <w:u w:val="single"/>
          <w:lang w:eastAsia="sr-Latn-CS"/>
        </w:rPr>
      </w:pPr>
      <w:r>
        <w:rPr>
          <w:rFonts w:cs="Arial" w:ascii="Cambria" w:hAnsi="Cambria"/>
        </w:rPr>
        <w:t xml:space="preserve">        </w:t>
      </w:r>
      <w:r>
        <w:rPr>
          <w:rFonts w:cs="Arial" w:ascii="Cambria" w:hAnsi="Cambria"/>
          <w:lang w:eastAsia="sr-Latn-CS"/>
        </w:rPr>
        <w:t xml:space="preserve"> </w:t>
      </w:r>
      <w:r>
        <w:rPr>
          <w:rFonts w:cs="Arial" w:ascii="Cambria" w:hAnsi="Cambria"/>
          <w:lang w:eastAsia="sr-Latn-CS"/>
        </w:rPr>
        <w:t xml:space="preserve">За мерење жељене промене на нивоу посебних циљева биће коришћени следећи </w:t>
      </w:r>
      <w:r>
        <w:rPr>
          <w:rFonts w:cs="Arial" w:ascii="Cambria" w:hAnsi="Cambria"/>
          <w:b/>
          <w:u w:val="single"/>
          <w:lang w:eastAsia="sr-Latn-CS"/>
        </w:rPr>
        <w:t xml:space="preserve">показатељи учинка </w:t>
      </w:r>
      <w:r>
        <w:rPr>
          <w:rFonts w:cs="Arial" w:ascii="Cambria" w:hAnsi="Cambria"/>
          <w:bCs/>
          <w:lang w:eastAsia="sr-Latn-CS"/>
        </w:rPr>
        <w:t>(показатељи исхода):</w:t>
      </w:r>
      <w:r>
        <w:rPr>
          <w:rFonts w:cs="Arial" w:ascii="Cambria" w:hAnsi="Cambria"/>
          <w:bCs/>
          <w:u w:val="single"/>
          <w:lang w:eastAsia="sr-Latn-CS"/>
        </w:rPr>
        <w:t xml:space="preserve">  </w:t>
      </w:r>
    </w:p>
    <w:tbl>
      <w:tblPr>
        <w:tblStyle w:val="TableGrid2"/>
        <w:tblW w:w="4950" w:type="pct"/>
        <w:jc w:val="left"/>
        <w:tblInd w:w="20" w:type="dxa"/>
        <w:tblLayout w:type="fixed"/>
        <w:tblCellMar>
          <w:top w:w="0" w:type="dxa"/>
          <w:left w:w="108" w:type="dxa"/>
          <w:bottom w:w="0" w:type="dxa"/>
          <w:right w:w="108" w:type="dxa"/>
        </w:tblCellMar>
        <w:tblLook w:firstRow="1" w:noVBand="1" w:lastRow="0" w:firstColumn="1" w:lastColumn="0" w:noHBand="0" w:val="04a0"/>
      </w:tblPr>
      <w:tblGrid>
        <w:gridCol w:w="1992"/>
        <w:gridCol w:w="1335"/>
        <w:gridCol w:w="1582"/>
        <w:gridCol w:w="1367"/>
        <w:gridCol w:w="1266"/>
        <w:gridCol w:w="1723"/>
      </w:tblGrid>
      <w:tr>
        <w:trPr/>
        <w:tc>
          <w:tcPr>
            <w:tcW w:w="1992" w:type="dxa"/>
            <w:tcBorders>
              <w:top w:val="nil"/>
              <w:left w:val="nil"/>
              <w:bottom w:val="nil"/>
              <w:right w:val="nil"/>
            </w:tcBorders>
            <w:shd w:color="auto" w:fill="0070C0" w:val="clear"/>
            <w:vAlign w:val="center"/>
          </w:tcPr>
          <w:p>
            <w:pPr>
              <w:pStyle w:val="Normal"/>
              <w:widowControl/>
              <w:suppressAutoHyphens w:val="false"/>
              <w:spacing w:lineRule="auto" w:line="276" w:before="0" w:after="0"/>
              <w:jc w:val="center"/>
              <w:rPr>
                <w:rFonts w:ascii="Cambria" w:hAnsi="Cambria" w:eastAsia="Calibri" w:cs="Arial"/>
                <w:b/>
                <w:color w:val="FFFFFF"/>
                <w:sz w:val="22"/>
                <w:szCs w:val="22"/>
                <w:lang w:eastAsia="sr-Latn-CS"/>
              </w:rPr>
            </w:pPr>
            <w:r>
              <w:rPr>
                <w:rFonts w:eastAsia="Calibri" w:cs="Arial" w:ascii="Cambria" w:hAnsi="Cambria"/>
                <w:b/>
                <w:color w:val="FFFFFF"/>
                <w:kern w:val="0"/>
                <w:sz w:val="22"/>
                <w:szCs w:val="22"/>
                <w:lang w:eastAsia="sr-Latn-CS" w:bidi="ar-SA"/>
              </w:rPr>
              <w:t>Показатељи учинка</w:t>
            </w:r>
          </w:p>
        </w:tc>
        <w:tc>
          <w:tcPr>
            <w:tcW w:w="1335" w:type="dxa"/>
            <w:tcBorders>
              <w:top w:val="nil"/>
              <w:left w:val="nil"/>
              <w:bottom w:val="nil"/>
              <w:right w:val="nil"/>
            </w:tcBorders>
            <w:shd w:color="auto" w:fill="0070C0" w:val="clear"/>
            <w:vAlign w:val="center"/>
          </w:tcPr>
          <w:p>
            <w:pPr>
              <w:pStyle w:val="Normal"/>
              <w:widowControl/>
              <w:suppressAutoHyphens w:val="false"/>
              <w:spacing w:lineRule="auto" w:line="276" w:before="0" w:after="0"/>
              <w:jc w:val="center"/>
              <w:rPr>
                <w:rFonts w:ascii="Cambria" w:hAnsi="Cambria" w:eastAsia="Calibri" w:cs="Arial"/>
                <w:b/>
                <w:color w:val="FFFFFF"/>
                <w:sz w:val="22"/>
                <w:szCs w:val="22"/>
                <w:lang w:eastAsia="sr-Latn-CS"/>
              </w:rPr>
            </w:pPr>
            <w:r>
              <w:rPr>
                <w:rFonts w:eastAsia="Calibri" w:cs="Arial" w:ascii="Cambria" w:hAnsi="Cambria"/>
                <w:b/>
                <w:color w:val="FFFFFF"/>
                <w:kern w:val="0"/>
                <w:sz w:val="22"/>
                <w:szCs w:val="22"/>
                <w:lang w:eastAsia="sr-Latn-CS" w:bidi="ar-SA"/>
              </w:rPr>
              <w:t>Базна година</w:t>
            </w:r>
          </w:p>
        </w:tc>
        <w:tc>
          <w:tcPr>
            <w:tcW w:w="1582" w:type="dxa"/>
            <w:tcBorders>
              <w:top w:val="nil"/>
              <w:left w:val="nil"/>
              <w:bottom w:val="nil"/>
              <w:right w:val="nil"/>
            </w:tcBorders>
            <w:shd w:color="auto" w:fill="0070C0" w:val="clear"/>
            <w:vAlign w:val="center"/>
          </w:tcPr>
          <w:p>
            <w:pPr>
              <w:pStyle w:val="Normal"/>
              <w:widowControl/>
              <w:suppressAutoHyphens w:val="false"/>
              <w:spacing w:lineRule="auto" w:line="276" w:before="0" w:after="0"/>
              <w:jc w:val="center"/>
              <w:rPr>
                <w:rFonts w:ascii="Cambria" w:hAnsi="Cambria" w:eastAsia="Calibri" w:cs="Arial"/>
                <w:b/>
                <w:color w:val="FFFFFF"/>
                <w:sz w:val="22"/>
                <w:szCs w:val="22"/>
                <w:lang w:eastAsia="sr-Latn-CS"/>
              </w:rPr>
            </w:pPr>
            <w:r>
              <w:rPr>
                <w:rFonts w:eastAsia="Calibri" w:cs="Arial" w:ascii="Cambria" w:hAnsi="Cambria"/>
                <w:b/>
                <w:color w:val="FFFFFF"/>
                <w:kern w:val="0"/>
                <w:sz w:val="22"/>
                <w:szCs w:val="22"/>
                <w:lang w:eastAsia="sr-Latn-CS" w:bidi="ar-SA"/>
              </w:rPr>
              <w:t>Почетна вредност</w:t>
            </w:r>
          </w:p>
        </w:tc>
        <w:tc>
          <w:tcPr>
            <w:tcW w:w="1367" w:type="dxa"/>
            <w:tcBorders>
              <w:top w:val="nil"/>
              <w:left w:val="nil"/>
              <w:bottom w:val="nil"/>
              <w:right w:val="nil"/>
            </w:tcBorders>
            <w:shd w:color="auto" w:fill="0070C0" w:val="clear"/>
            <w:vAlign w:val="center"/>
          </w:tcPr>
          <w:p>
            <w:pPr>
              <w:pStyle w:val="Normal"/>
              <w:widowControl/>
              <w:suppressAutoHyphens w:val="false"/>
              <w:spacing w:lineRule="auto" w:line="276" w:before="0" w:after="0"/>
              <w:jc w:val="center"/>
              <w:rPr>
                <w:rFonts w:ascii="Cambria" w:hAnsi="Cambria" w:eastAsia="Calibri" w:cs="Arial"/>
                <w:b/>
                <w:color w:val="FFFFFF"/>
                <w:sz w:val="22"/>
                <w:szCs w:val="22"/>
                <w:lang w:eastAsia="sr-Latn-CS"/>
              </w:rPr>
            </w:pPr>
            <w:r>
              <w:rPr>
                <w:rFonts w:eastAsia="Calibri" w:cs="Arial" w:ascii="Cambria" w:hAnsi="Cambria"/>
                <w:b/>
                <w:color w:val="FFFFFF"/>
                <w:kern w:val="0"/>
                <w:sz w:val="22"/>
                <w:szCs w:val="22"/>
                <w:lang w:eastAsia="sr-Latn-CS" w:bidi="ar-SA"/>
              </w:rPr>
              <w:t>Циљана година</w:t>
            </w:r>
          </w:p>
        </w:tc>
        <w:tc>
          <w:tcPr>
            <w:tcW w:w="1266" w:type="dxa"/>
            <w:tcBorders>
              <w:top w:val="nil"/>
              <w:left w:val="nil"/>
              <w:bottom w:val="nil"/>
              <w:right w:val="nil"/>
            </w:tcBorders>
            <w:shd w:color="auto" w:fill="0070C0" w:val="clear"/>
            <w:vAlign w:val="center"/>
          </w:tcPr>
          <w:p>
            <w:pPr>
              <w:pStyle w:val="Normal"/>
              <w:widowControl/>
              <w:suppressAutoHyphens w:val="false"/>
              <w:spacing w:lineRule="auto" w:line="276" w:before="0" w:after="0"/>
              <w:jc w:val="center"/>
              <w:rPr>
                <w:rFonts w:ascii="Cambria" w:hAnsi="Cambria" w:eastAsia="Calibri" w:cs="Arial"/>
                <w:b/>
                <w:color w:val="FFFFFF"/>
                <w:sz w:val="22"/>
                <w:szCs w:val="22"/>
                <w:lang w:eastAsia="sr-Latn-CS"/>
              </w:rPr>
            </w:pPr>
            <w:r>
              <w:rPr>
                <w:rFonts w:eastAsia="Calibri" w:cs="Arial" w:ascii="Cambria" w:hAnsi="Cambria"/>
                <w:b/>
                <w:color w:val="FFFFFF"/>
                <w:kern w:val="0"/>
                <w:sz w:val="22"/>
                <w:szCs w:val="22"/>
                <w:lang w:eastAsia="sr-Latn-CS" w:bidi="ar-SA"/>
              </w:rPr>
              <w:t>Циљана вредност</w:t>
            </w:r>
          </w:p>
        </w:tc>
        <w:tc>
          <w:tcPr>
            <w:tcW w:w="1723" w:type="dxa"/>
            <w:tcBorders>
              <w:top w:val="nil"/>
              <w:left w:val="nil"/>
              <w:bottom w:val="nil"/>
              <w:right w:val="nil"/>
            </w:tcBorders>
            <w:shd w:color="auto" w:fill="0070C0" w:val="clear"/>
            <w:vAlign w:val="center"/>
          </w:tcPr>
          <w:p>
            <w:pPr>
              <w:pStyle w:val="Normal"/>
              <w:widowControl/>
              <w:suppressAutoHyphens w:val="false"/>
              <w:spacing w:lineRule="auto" w:line="276" w:before="0" w:after="0"/>
              <w:jc w:val="center"/>
              <w:rPr>
                <w:rFonts w:ascii="Cambria" w:hAnsi="Cambria" w:eastAsia="Calibri" w:cs="Arial"/>
                <w:b/>
                <w:color w:val="FFFFFF"/>
                <w:sz w:val="22"/>
                <w:szCs w:val="22"/>
                <w:lang w:eastAsia="sr-Latn-CS"/>
              </w:rPr>
            </w:pPr>
            <w:r>
              <w:rPr>
                <w:rFonts w:eastAsia="Calibri" w:cs="Arial" w:ascii="Cambria" w:hAnsi="Cambria"/>
                <w:b/>
                <w:color w:val="FFFFFF"/>
                <w:kern w:val="0"/>
                <w:sz w:val="22"/>
                <w:szCs w:val="22"/>
                <w:lang w:eastAsia="sr-Latn-CS" w:bidi="ar-SA"/>
              </w:rPr>
              <w:t>Извори верификације</w:t>
            </w:r>
          </w:p>
        </w:tc>
      </w:tr>
      <w:tr>
        <w:trPr/>
        <w:tc>
          <w:tcPr>
            <w:tcW w:w="9265" w:type="dxa"/>
            <w:gridSpan w:val="6"/>
            <w:tcBorders>
              <w:top w:val="nil"/>
              <w:bottom w:val="nil"/>
            </w:tcBorders>
            <w:shd w:color="auto" w:fill="E9E6E6" w:themeFill="accent5" w:themeFillTint="33" w:val="clear"/>
            <w:vAlign w:val="center"/>
          </w:tcPr>
          <w:p>
            <w:pPr>
              <w:pStyle w:val="Normal"/>
              <w:widowControl/>
              <w:suppressAutoHyphens w:val="false"/>
              <w:spacing w:lineRule="auto" w:line="276" w:before="0" w:after="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Показатељи учинка на нивоу посебног циља 1:  Унапређење континуираности похађања наставе на свим нивоима образовања са посебним фокусом на побољшање општег успеха ромских ученика и смањење осипања</w:t>
            </w:r>
          </w:p>
        </w:tc>
      </w:tr>
      <w:tr>
        <w:trPr/>
        <w:tc>
          <w:tcPr>
            <w:tcW w:w="1992" w:type="dxa"/>
            <w:tcBorders>
              <w:top w:val="nil"/>
              <w:right w:val="nil"/>
            </w:tcBorders>
            <w:vAlign w:val="center"/>
          </w:tcPr>
          <w:p>
            <w:pPr>
              <w:pStyle w:val="Normal"/>
              <w:widowControl/>
              <w:suppressAutoHyphens w:val="false"/>
              <w:spacing w:lineRule="auto" w:line="276" w:before="0" w:after="0"/>
              <w:jc w:val="center"/>
              <w:rPr>
                <w:rFonts w:ascii="Cambria" w:hAnsi="Cambria" w:eastAsia="Calibri" w:cs="Arial"/>
                <w:bCs/>
                <w:color w:val="EE0000"/>
                <w:sz w:val="22"/>
                <w:szCs w:val="22"/>
                <w:lang w:eastAsia="sr-Latn-CS"/>
              </w:rPr>
            </w:pPr>
            <w:r>
              <w:rPr>
                <w:rFonts w:eastAsia="Calibri" w:cs="Arial" w:ascii="Cambria" w:hAnsi="Cambria"/>
                <w:bCs/>
                <w:kern w:val="0"/>
                <w:sz w:val="22"/>
                <w:szCs w:val="22"/>
                <w:lang w:eastAsia="sr-Latn-CS" w:bidi="ar-SA"/>
              </w:rPr>
              <w:t>Проценат деце ромске националности узраста од 3-5,5 година која похађају ПВО</w:t>
            </w:r>
          </w:p>
        </w:tc>
        <w:tc>
          <w:tcPr>
            <w:tcW w:w="1335" w:type="dxa"/>
            <w:tcBorders>
              <w:top w:val="nil"/>
              <w:left w:val="nil"/>
              <w:right w:val="nil"/>
            </w:tcBorders>
            <w:vAlign w:val="center"/>
          </w:tcPr>
          <w:p>
            <w:pPr>
              <w:pStyle w:val="Normal"/>
              <w:widowControl/>
              <w:suppressAutoHyphens w:val="false"/>
              <w:spacing w:lineRule="auto" w:line="276" w:before="0" w:after="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Школска 2023/2024.</w:t>
            </w:r>
          </w:p>
        </w:tc>
        <w:tc>
          <w:tcPr>
            <w:tcW w:w="1582" w:type="dxa"/>
            <w:tcBorders>
              <w:top w:val="nil"/>
              <w:left w:val="nil"/>
              <w:right w:val="nil"/>
            </w:tcBorders>
            <w:vAlign w:val="center"/>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25%</w:t>
            </w:r>
          </w:p>
        </w:tc>
        <w:tc>
          <w:tcPr>
            <w:tcW w:w="1367" w:type="dxa"/>
            <w:tcBorders>
              <w:top w:val="nil"/>
              <w:left w:val="nil"/>
              <w:right w:val="nil"/>
            </w:tcBorders>
            <w:vAlign w:val="center"/>
          </w:tcPr>
          <w:p>
            <w:pPr>
              <w:pStyle w:val="Normal"/>
              <w:widowControl/>
              <w:suppressAutoHyphens w:val="false"/>
              <w:spacing w:lineRule="auto" w:line="276" w:before="0" w:after="0"/>
              <w:jc w:val="center"/>
              <w:rPr>
                <w:rFonts w:ascii="Cambria" w:hAnsi="Cambria" w:eastAsia="Calibri" w:cs="Arial"/>
                <w:bCs/>
                <w:color w:val="EE0000"/>
                <w:sz w:val="22"/>
                <w:szCs w:val="22"/>
                <w:lang w:eastAsia="sr-Latn-CS"/>
              </w:rPr>
            </w:pPr>
            <w:r>
              <w:rPr>
                <w:rFonts w:eastAsia="Calibri" w:cs="Arial" w:ascii="Cambria" w:hAnsi="Cambria"/>
                <w:bCs/>
                <w:kern w:val="0"/>
                <w:sz w:val="22"/>
                <w:szCs w:val="22"/>
                <w:lang w:eastAsia="sr-Latn-CS" w:bidi="ar-SA"/>
              </w:rPr>
              <w:t>Школска 2027/2028.</w:t>
            </w:r>
          </w:p>
        </w:tc>
        <w:tc>
          <w:tcPr>
            <w:tcW w:w="1266" w:type="dxa"/>
            <w:tcBorders>
              <w:top w:val="nil"/>
              <w:left w:val="nil"/>
              <w:right w:val="nil"/>
            </w:tcBorders>
            <w:vAlign w:val="center"/>
          </w:tcPr>
          <w:p>
            <w:pPr>
              <w:pStyle w:val="Normal"/>
              <w:widowControl/>
              <w:suppressAutoHyphens w:val="false"/>
              <w:spacing w:lineRule="auto" w:line="276" w:before="0" w:after="0"/>
              <w:ind w:firstLine="360"/>
              <w:jc w:val="left"/>
              <w:rPr>
                <w:rFonts w:ascii="Cambria" w:hAnsi="Cambria" w:eastAsia="Calibri" w:cs="Arial"/>
                <w:bCs/>
                <w:color w:val="EE0000"/>
                <w:sz w:val="22"/>
                <w:szCs w:val="22"/>
                <w:lang w:eastAsia="sr-Latn-CS"/>
              </w:rPr>
            </w:pPr>
            <w:r>
              <w:rPr>
                <w:rFonts w:eastAsia="Calibri" w:cs="Arial" w:ascii="Cambria" w:hAnsi="Cambria"/>
                <w:bCs/>
                <w:color w:val="EE0000"/>
                <w:kern w:val="0"/>
                <w:sz w:val="22"/>
                <w:szCs w:val="22"/>
                <w:lang w:eastAsia="sr-Latn-CS" w:bidi="ar-SA"/>
              </w:rPr>
            </w:r>
          </w:p>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33%</w:t>
            </w:r>
          </w:p>
          <w:p>
            <w:pPr>
              <w:pStyle w:val="Normal"/>
              <w:widowControl/>
              <w:suppressAutoHyphens w:val="false"/>
              <w:spacing w:lineRule="auto" w:line="276" w:before="0" w:after="0"/>
              <w:ind w:firstLine="360"/>
              <w:jc w:val="left"/>
              <w:rPr>
                <w:rFonts w:ascii="Cambria" w:hAnsi="Cambria" w:eastAsia="Calibri" w:cs="Arial"/>
                <w:bCs/>
                <w:color w:val="EE0000"/>
                <w:sz w:val="22"/>
                <w:szCs w:val="22"/>
                <w:lang w:eastAsia="sr-Latn-CS"/>
              </w:rPr>
            </w:pPr>
            <w:r>
              <w:rPr>
                <w:rFonts w:eastAsia="Calibri" w:cs="Arial" w:ascii="Cambria" w:hAnsi="Cambria"/>
                <w:bCs/>
                <w:color w:val="EE0000"/>
                <w:kern w:val="0"/>
                <w:sz w:val="22"/>
                <w:szCs w:val="22"/>
                <w:lang w:eastAsia="sr-Latn-CS" w:bidi="ar-SA"/>
              </w:rPr>
            </w:r>
          </w:p>
        </w:tc>
        <w:tc>
          <w:tcPr>
            <w:tcW w:w="1723" w:type="dxa"/>
            <w:tcBorders>
              <w:top w:val="nil"/>
              <w:left w:val="nil"/>
            </w:tcBorders>
            <w:vAlign w:val="center"/>
          </w:tcPr>
          <w:p>
            <w:pPr>
              <w:pStyle w:val="Normal"/>
              <w:widowControl/>
              <w:suppressAutoHyphens w:val="false"/>
              <w:spacing w:lineRule="auto" w:line="276" w:before="0" w:after="0"/>
              <w:jc w:val="left"/>
              <w:rPr>
                <w:rFonts w:ascii="Cambria" w:hAnsi="Cambria" w:eastAsia="Calibri" w:cs="Arial"/>
                <w:bCs/>
                <w:color w:val="EE0000"/>
                <w:sz w:val="22"/>
                <w:szCs w:val="22"/>
                <w:lang w:eastAsia="sr-Latn-CS"/>
              </w:rPr>
            </w:pPr>
            <w:r>
              <w:rPr>
                <w:rFonts w:eastAsia="Calibri" w:cs="Arial" w:ascii="Cambria" w:hAnsi="Cambria"/>
                <w:bCs/>
                <w:kern w:val="0"/>
                <w:sz w:val="22"/>
                <w:szCs w:val="22"/>
                <w:lang w:eastAsia="sr-Latn-CS" w:bidi="ar-SA"/>
              </w:rPr>
              <w:t>Евиденција ПУ</w:t>
            </w:r>
          </w:p>
        </w:tc>
      </w:tr>
      <w:tr>
        <w:trPr/>
        <w:tc>
          <w:tcPr>
            <w:tcW w:w="1992" w:type="dxa"/>
            <w:tcBorders>
              <w:right w:val="nil"/>
            </w:tcBorders>
            <w:vAlign w:val="center"/>
          </w:tcPr>
          <w:p>
            <w:pPr>
              <w:pStyle w:val="Normal"/>
              <w:widowControl/>
              <w:suppressAutoHyphens w:val="false"/>
              <w:spacing w:lineRule="auto" w:line="276" w:before="0" w:after="0"/>
              <w:jc w:val="center"/>
              <w:rPr>
                <w:rFonts w:ascii="Cambria" w:hAnsi="Cambria" w:eastAsia="Calibri" w:cs="Arial"/>
                <w:bCs/>
                <w:color w:val="EE0000"/>
                <w:sz w:val="22"/>
                <w:szCs w:val="22"/>
                <w:lang w:eastAsia="sr-Latn-CS"/>
              </w:rPr>
            </w:pPr>
            <w:r>
              <w:rPr>
                <w:rFonts w:eastAsia="Calibri" w:cs="Arial" w:ascii="Cambria" w:hAnsi="Cambria"/>
                <w:bCs/>
                <w:kern w:val="0"/>
                <w:sz w:val="22"/>
                <w:szCs w:val="22"/>
                <w:lang w:eastAsia="sr-Latn-CS" w:bidi="ar-SA"/>
              </w:rPr>
              <w:t>Број ученика ромске националности који су напустили ОШ</w:t>
            </w:r>
          </w:p>
        </w:tc>
        <w:tc>
          <w:tcPr>
            <w:tcW w:w="1335" w:type="dxa"/>
            <w:tcBorders>
              <w:left w:val="nil"/>
              <w:right w:val="nil"/>
            </w:tcBorders>
            <w:vAlign w:val="center"/>
          </w:tcPr>
          <w:p>
            <w:pPr>
              <w:pStyle w:val="Normal"/>
              <w:widowControl/>
              <w:suppressAutoHyphens w:val="false"/>
              <w:spacing w:lineRule="auto" w:line="276" w:before="0" w:after="0"/>
              <w:jc w:val="left"/>
              <w:rPr>
                <w:rFonts w:ascii="Cambria" w:hAnsi="Cambria" w:eastAsia="Calibri" w:cs="Arial"/>
                <w:bCs/>
                <w:color w:val="EE0000"/>
                <w:sz w:val="22"/>
                <w:szCs w:val="22"/>
                <w:lang w:eastAsia="sr-Latn-CS"/>
              </w:rPr>
            </w:pPr>
            <w:r>
              <w:rPr>
                <w:rFonts w:eastAsia="Calibri" w:cs="Arial" w:ascii="Cambria" w:hAnsi="Cambria"/>
                <w:bCs/>
                <w:kern w:val="0"/>
                <w:sz w:val="22"/>
                <w:szCs w:val="22"/>
                <w:lang w:eastAsia="sr-Latn-CS" w:bidi="ar-SA"/>
              </w:rPr>
              <w:t>Школска 2023/2024</w:t>
            </w:r>
            <w:r>
              <w:rPr>
                <w:rFonts w:eastAsia="Calibri" w:cs="Arial" w:ascii="Cambria" w:hAnsi="Cambria"/>
                <w:bCs/>
                <w:color w:val="EE0000"/>
                <w:kern w:val="0"/>
                <w:sz w:val="22"/>
                <w:szCs w:val="22"/>
                <w:lang w:eastAsia="sr-Latn-CS" w:bidi="ar-SA"/>
              </w:rPr>
              <w:t>.</w:t>
            </w:r>
          </w:p>
        </w:tc>
        <w:tc>
          <w:tcPr>
            <w:tcW w:w="1582" w:type="dxa"/>
            <w:tcBorders>
              <w:left w:val="nil"/>
              <w:right w:val="nil"/>
            </w:tcBorders>
            <w:vAlign w:val="center"/>
          </w:tcPr>
          <w:p>
            <w:pPr>
              <w:pStyle w:val="Normal"/>
              <w:widowControl/>
              <w:suppressAutoHyphens w:val="false"/>
              <w:spacing w:lineRule="auto" w:line="276"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5</w:t>
            </w:r>
          </w:p>
        </w:tc>
        <w:tc>
          <w:tcPr>
            <w:tcW w:w="1367" w:type="dxa"/>
            <w:tcBorders>
              <w:left w:val="nil"/>
              <w:right w:val="nil"/>
            </w:tcBorders>
            <w:vAlign w:val="center"/>
          </w:tcPr>
          <w:p>
            <w:pPr>
              <w:pStyle w:val="Normal"/>
              <w:widowControl/>
              <w:suppressAutoHyphens w:val="false"/>
              <w:spacing w:lineRule="auto" w:line="276"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Школска 2027/2028.</w:t>
            </w:r>
          </w:p>
        </w:tc>
        <w:tc>
          <w:tcPr>
            <w:tcW w:w="1266" w:type="dxa"/>
            <w:tcBorders>
              <w:left w:val="nil"/>
              <w:right w:val="nil"/>
            </w:tcBorders>
            <w:vAlign w:val="center"/>
          </w:tcPr>
          <w:p>
            <w:pPr>
              <w:pStyle w:val="Normal"/>
              <w:widowControl/>
              <w:suppressAutoHyphens w:val="false"/>
              <w:spacing w:lineRule="auto" w:line="276" w:before="0" w:after="0"/>
              <w:ind w:firstLine="36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r>
          </w:p>
          <w:p>
            <w:pPr>
              <w:pStyle w:val="Normal"/>
              <w:widowControl/>
              <w:suppressAutoHyphens w:val="false"/>
              <w:spacing w:lineRule="auto" w:line="276"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2</w:t>
            </w:r>
          </w:p>
          <w:p>
            <w:pPr>
              <w:pStyle w:val="Normal"/>
              <w:widowControl/>
              <w:suppressAutoHyphens w:val="false"/>
              <w:spacing w:lineRule="auto" w:line="276"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r>
          </w:p>
        </w:tc>
        <w:tc>
          <w:tcPr>
            <w:tcW w:w="1723" w:type="dxa"/>
            <w:tcBorders>
              <w:left w:val="nil"/>
            </w:tcBorders>
            <w:vAlign w:val="center"/>
          </w:tcPr>
          <w:p>
            <w:pPr>
              <w:pStyle w:val="Normal"/>
              <w:widowControl/>
              <w:suppressAutoHyphens w:val="false"/>
              <w:spacing w:lineRule="auto" w:line="276"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Извештаји ПА и ОШ</w:t>
            </w:r>
          </w:p>
        </w:tc>
      </w:tr>
      <w:tr>
        <w:trPr/>
        <w:tc>
          <w:tcPr>
            <w:tcW w:w="1992" w:type="dxa"/>
            <w:tcBorders>
              <w:right w:val="nil"/>
            </w:tcBorders>
            <w:vAlign w:val="center"/>
          </w:tcPr>
          <w:p>
            <w:pPr>
              <w:pStyle w:val="Normal"/>
              <w:widowControl/>
              <w:suppressAutoHyphens w:val="false"/>
              <w:spacing w:lineRule="auto" w:line="276"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Удео ученика ромске националности међу средњошколцима</w:t>
            </w:r>
          </w:p>
        </w:tc>
        <w:tc>
          <w:tcPr>
            <w:tcW w:w="1335" w:type="dxa"/>
            <w:tcBorders>
              <w:left w:val="nil"/>
              <w:right w:val="nil"/>
            </w:tcBorders>
            <w:vAlign w:val="center"/>
          </w:tcPr>
          <w:p>
            <w:pPr>
              <w:pStyle w:val="Normal"/>
              <w:widowControl/>
              <w:suppressAutoHyphens w:val="false"/>
              <w:spacing w:lineRule="auto" w:line="276"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Школска 2023/2024.</w:t>
            </w:r>
          </w:p>
        </w:tc>
        <w:tc>
          <w:tcPr>
            <w:tcW w:w="1582" w:type="dxa"/>
            <w:tcBorders>
              <w:left w:val="nil"/>
              <w:right w:val="nil"/>
            </w:tcBorders>
            <w:vAlign w:val="center"/>
          </w:tcPr>
          <w:p>
            <w:pPr>
              <w:pStyle w:val="Normal"/>
              <w:widowControl/>
              <w:suppressAutoHyphens w:val="false"/>
              <w:spacing w:lineRule="auto" w:line="276"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22,1%</w:t>
            </w:r>
          </w:p>
          <w:p>
            <w:pPr>
              <w:pStyle w:val="Normal"/>
              <w:widowControl/>
              <w:suppressAutoHyphens w:val="false"/>
              <w:spacing w:lineRule="auto" w:line="276"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r>
          </w:p>
        </w:tc>
        <w:tc>
          <w:tcPr>
            <w:tcW w:w="1367" w:type="dxa"/>
            <w:tcBorders>
              <w:left w:val="nil"/>
              <w:right w:val="nil"/>
            </w:tcBorders>
            <w:vAlign w:val="center"/>
          </w:tcPr>
          <w:p>
            <w:pPr>
              <w:pStyle w:val="Normal"/>
              <w:widowControl/>
              <w:suppressAutoHyphens w:val="false"/>
              <w:spacing w:lineRule="auto" w:line="276"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Школска 2027/2028.</w:t>
            </w:r>
          </w:p>
        </w:tc>
        <w:tc>
          <w:tcPr>
            <w:tcW w:w="1266" w:type="dxa"/>
            <w:tcBorders>
              <w:left w:val="nil"/>
              <w:right w:val="nil"/>
            </w:tcBorders>
            <w:vAlign w:val="center"/>
          </w:tcPr>
          <w:p>
            <w:pPr>
              <w:pStyle w:val="Normal"/>
              <w:widowControl/>
              <w:suppressAutoHyphens w:val="false"/>
              <w:spacing w:lineRule="auto" w:line="276"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25%</w:t>
            </w:r>
          </w:p>
          <w:p>
            <w:pPr>
              <w:pStyle w:val="Normal"/>
              <w:widowControl/>
              <w:suppressAutoHyphens w:val="false"/>
              <w:spacing w:lineRule="auto" w:line="276"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r>
          </w:p>
        </w:tc>
        <w:tc>
          <w:tcPr>
            <w:tcW w:w="1723" w:type="dxa"/>
            <w:tcBorders>
              <w:left w:val="nil"/>
            </w:tcBorders>
            <w:vAlign w:val="center"/>
          </w:tcPr>
          <w:p>
            <w:pPr>
              <w:pStyle w:val="Normal"/>
              <w:widowControl/>
              <w:suppressAutoHyphens w:val="false"/>
              <w:spacing w:lineRule="auto" w:line="276"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МСШ портал</w:t>
            </w:r>
            <w:bookmarkStart w:id="38" w:name="_Hlk181709167"/>
            <w:bookmarkEnd w:id="38"/>
          </w:p>
        </w:tc>
      </w:tr>
      <w:tr>
        <w:trPr/>
        <w:tc>
          <w:tcPr>
            <w:tcW w:w="9265" w:type="dxa"/>
            <w:gridSpan w:val="6"/>
            <w:tcBorders>
              <w:bottom w:val="nil"/>
            </w:tcBorders>
            <w:shd w:color="auto" w:fill="E9E6E6" w:themeFill="accent5" w:themeFillTint="33" w:val="clear"/>
            <w:vAlign w:val="center"/>
          </w:tcPr>
          <w:p>
            <w:pPr>
              <w:pStyle w:val="Normal"/>
              <w:widowControl/>
              <w:suppressAutoHyphens w:val="false"/>
              <w:spacing w:lineRule="auto" w:line="276" w:before="0" w:after="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Показатељи учинка на нивоу посебног циља 2: Смањење стопе незапослености у ромској заједници</w:t>
            </w:r>
          </w:p>
        </w:tc>
      </w:tr>
      <w:tr>
        <w:trPr/>
        <w:tc>
          <w:tcPr>
            <w:tcW w:w="1992" w:type="dxa"/>
            <w:tcBorders>
              <w:top w:val="nil"/>
              <w:right w:val="nil"/>
            </w:tcBorders>
            <w:vAlign w:val="center"/>
          </w:tcPr>
          <w:p>
            <w:pPr>
              <w:pStyle w:val="Normal"/>
              <w:widowControl/>
              <w:suppressAutoHyphens w:val="false"/>
              <w:spacing w:lineRule="auto" w:line="276"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Удео незапослених Рома међу свим незапосленим лицима на евиденцији НСЗ</w:t>
            </w:r>
          </w:p>
          <w:p>
            <w:pPr>
              <w:pStyle w:val="Normal"/>
              <w:widowControl/>
              <w:suppressAutoHyphens w:val="false"/>
              <w:spacing w:lineRule="auto" w:line="276" w:before="0" w:after="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r>
          </w:p>
        </w:tc>
        <w:tc>
          <w:tcPr>
            <w:tcW w:w="1335" w:type="dxa"/>
            <w:tcBorders>
              <w:top w:val="nil"/>
              <w:left w:val="nil"/>
              <w:right w:val="nil"/>
            </w:tcBorders>
            <w:vAlign w:val="center"/>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2024.</w:t>
            </w:r>
          </w:p>
        </w:tc>
        <w:tc>
          <w:tcPr>
            <w:tcW w:w="1582" w:type="dxa"/>
            <w:tcBorders>
              <w:top w:val="nil"/>
              <w:left w:val="nil"/>
              <w:right w:val="nil"/>
            </w:tcBorders>
            <w:vAlign w:val="center"/>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20,9%</w:t>
            </w:r>
          </w:p>
        </w:tc>
        <w:tc>
          <w:tcPr>
            <w:tcW w:w="1367" w:type="dxa"/>
            <w:tcBorders>
              <w:top w:val="nil"/>
              <w:left w:val="nil"/>
              <w:right w:val="nil"/>
            </w:tcBorders>
            <w:vAlign w:val="center"/>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2028.</w:t>
            </w:r>
          </w:p>
        </w:tc>
        <w:tc>
          <w:tcPr>
            <w:tcW w:w="1266" w:type="dxa"/>
            <w:tcBorders>
              <w:top w:val="nil"/>
              <w:left w:val="nil"/>
              <w:right w:val="nil"/>
            </w:tcBorders>
            <w:vAlign w:val="center"/>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18,9%</w:t>
            </w:r>
          </w:p>
        </w:tc>
        <w:tc>
          <w:tcPr>
            <w:tcW w:w="1723" w:type="dxa"/>
            <w:tcBorders>
              <w:top w:val="nil"/>
              <w:left w:val="nil"/>
            </w:tcBorders>
            <w:vAlign w:val="center"/>
          </w:tcPr>
          <w:p>
            <w:pPr>
              <w:pStyle w:val="Normal"/>
              <w:widowControl/>
              <w:suppressAutoHyphens w:val="false"/>
              <w:spacing w:lineRule="auto" w:line="276" w:before="0" w:after="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 xml:space="preserve">Извештаји НСЗ </w:t>
            </w:r>
          </w:p>
        </w:tc>
      </w:tr>
      <w:tr>
        <w:trPr>
          <w:trHeight w:val="404" w:hRule="atLeast"/>
        </w:trPr>
        <w:tc>
          <w:tcPr>
            <w:tcW w:w="9265" w:type="dxa"/>
            <w:gridSpan w:val="6"/>
            <w:tcBorders>
              <w:top w:val="nil"/>
              <w:bottom w:val="nil"/>
            </w:tcBorders>
            <w:shd w:color="auto" w:fill="E9E6E6" w:themeFill="accent5" w:themeFillTint="33" w:val="clear"/>
            <w:vAlign w:val="center"/>
          </w:tcPr>
          <w:p>
            <w:pPr>
              <w:pStyle w:val="Normal"/>
              <w:widowControl/>
              <w:suppressAutoHyphens w:val="false"/>
              <w:spacing w:lineRule="auto" w:line="276" w:before="0" w:after="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Показатељи учинка на нивоу посебног циља 3: Унапређење инфраструктуре у ромским насељима, побољшање услова становања и подршка у решавању у поступцима озакоњења објеката</w:t>
            </w:r>
          </w:p>
        </w:tc>
      </w:tr>
      <w:tr>
        <w:trPr/>
        <w:tc>
          <w:tcPr>
            <w:tcW w:w="1992" w:type="dxa"/>
            <w:tcBorders>
              <w:top w:val="nil"/>
              <w:right w:val="nil"/>
            </w:tcBorders>
          </w:tcPr>
          <w:p>
            <w:pPr>
              <w:pStyle w:val="Normal"/>
              <w:widowControl/>
              <w:suppressAutoHyphens w:val="false"/>
              <w:spacing w:lineRule="auto" w:line="276" w:before="0" w:after="0"/>
              <w:jc w:val="center"/>
              <w:rPr>
                <w:rFonts w:ascii="Cambria" w:hAnsi="Cambria" w:eastAsia="Calibri" w:cs="Arial"/>
                <w:bCs/>
                <w:color w:val="EE0000"/>
                <w:sz w:val="22"/>
                <w:szCs w:val="22"/>
                <w:lang w:eastAsia="sr-Latn-CS"/>
              </w:rPr>
            </w:pPr>
            <w:r>
              <w:rPr>
                <w:rFonts w:eastAsia="Calibri" w:cs="Arial" w:ascii="Cambria" w:hAnsi="Cambria"/>
                <w:bCs/>
                <w:kern w:val="0"/>
                <w:sz w:val="22"/>
                <w:szCs w:val="22"/>
                <w:lang w:eastAsia="sr-Latn-CS" w:bidi="ar-SA"/>
              </w:rPr>
              <w:t>Број лица ромске националности којима је пружена подршка у области унапређења становања</w:t>
            </w:r>
          </w:p>
        </w:tc>
        <w:tc>
          <w:tcPr>
            <w:tcW w:w="1335" w:type="dxa"/>
            <w:tcBorders>
              <w:top w:val="nil"/>
              <w:left w:val="nil"/>
              <w:right w:val="nil"/>
            </w:tcBorders>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r>
          </w:p>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2024.</w:t>
            </w:r>
          </w:p>
        </w:tc>
        <w:tc>
          <w:tcPr>
            <w:tcW w:w="1582" w:type="dxa"/>
            <w:tcBorders>
              <w:top w:val="nil"/>
              <w:left w:val="nil"/>
              <w:right w:val="nil"/>
            </w:tcBorders>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r>
          </w:p>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0</w:t>
            </w:r>
          </w:p>
        </w:tc>
        <w:tc>
          <w:tcPr>
            <w:tcW w:w="1367" w:type="dxa"/>
            <w:tcBorders>
              <w:top w:val="nil"/>
              <w:left w:val="nil"/>
              <w:right w:val="nil"/>
            </w:tcBorders>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r>
          </w:p>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2028.</w:t>
            </w:r>
          </w:p>
        </w:tc>
        <w:tc>
          <w:tcPr>
            <w:tcW w:w="1266" w:type="dxa"/>
            <w:tcBorders>
              <w:top w:val="nil"/>
              <w:left w:val="nil"/>
              <w:right w:val="nil"/>
            </w:tcBorders>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r>
          </w:p>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100</w:t>
            </w:r>
          </w:p>
        </w:tc>
        <w:tc>
          <w:tcPr>
            <w:tcW w:w="1723" w:type="dxa"/>
            <w:tcBorders>
              <w:top w:val="nil"/>
              <w:left w:val="nil"/>
            </w:tcBorders>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r>
          </w:p>
          <w:p>
            <w:pPr>
              <w:pStyle w:val="Normal"/>
              <w:widowControl/>
              <w:suppressAutoHyphens w:val="false"/>
              <w:spacing w:lineRule="auto" w:line="276" w:before="0" w:after="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Извештаји Мобилног тима</w:t>
            </w:r>
          </w:p>
        </w:tc>
      </w:tr>
      <w:tr>
        <w:trPr/>
        <w:tc>
          <w:tcPr>
            <w:tcW w:w="9265" w:type="dxa"/>
            <w:gridSpan w:val="6"/>
            <w:tcBorders>
              <w:bottom w:val="nil"/>
            </w:tcBorders>
            <w:shd w:color="auto" w:fill="E9E6E6" w:themeFill="accent5" w:themeFillTint="33" w:val="clear"/>
            <w:vAlign w:val="center"/>
          </w:tcPr>
          <w:p>
            <w:pPr>
              <w:pStyle w:val="Normal"/>
              <w:widowControl/>
              <w:suppressAutoHyphens w:val="false"/>
              <w:spacing w:lineRule="auto" w:line="276" w:before="0" w:after="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Показатељи учинка на нивоу посебног циља 4: Унапређење здравственог стања ромске популације у општини Беочин</w:t>
            </w:r>
          </w:p>
        </w:tc>
      </w:tr>
      <w:tr>
        <w:trPr/>
        <w:tc>
          <w:tcPr>
            <w:tcW w:w="1992" w:type="dxa"/>
            <w:tcBorders>
              <w:right w:val="nil"/>
            </w:tcBorders>
            <w:vAlign w:val="center"/>
          </w:tcPr>
          <w:p>
            <w:pPr>
              <w:pStyle w:val="Normal"/>
              <w:widowControl/>
              <w:suppressAutoHyphens w:val="false"/>
              <w:spacing w:lineRule="auto" w:line="276" w:before="0" w:after="0"/>
              <w:jc w:val="center"/>
              <w:rPr>
                <w:rFonts w:ascii="Cambria" w:hAnsi="Cambria" w:eastAsia="Calibri" w:cs="Arial"/>
                <w:bCs/>
                <w:color w:val="EE0000"/>
                <w:sz w:val="22"/>
                <w:szCs w:val="22"/>
                <w:lang w:eastAsia="sr-Latn-CS"/>
              </w:rPr>
            </w:pPr>
            <w:r>
              <w:rPr>
                <w:rFonts w:eastAsia="Calibri" w:cs="Arial" w:ascii="Cambria" w:hAnsi="Cambria"/>
                <w:bCs/>
                <w:kern w:val="0"/>
                <w:sz w:val="22"/>
                <w:szCs w:val="22"/>
                <w:lang w:eastAsia="sr-Latn-CS" w:bidi="ar-SA"/>
              </w:rPr>
              <w:t>Обухват деце ромске националности узраста од 24-35 месеци имунизацијом</w:t>
            </w:r>
          </w:p>
        </w:tc>
        <w:tc>
          <w:tcPr>
            <w:tcW w:w="1335" w:type="dxa"/>
            <w:tcBorders>
              <w:left w:val="nil"/>
              <w:right w:val="nil"/>
            </w:tcBorders>
            <w:vAlign w:val="center"/>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2024.</w:t>
            </w:r>
          </w:p>
        </w:tc>
        <w:tc>
          <w:tcPr>
            <w:tcW w:w="1582" w:type="dxa"/>
            <w:tcBorders>
              <w:left w:val="nil"/>
              <w:right w:val="nil"/>
            </w:tcBorders>
            <w:vAlign w:val="center"/>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73,8%</w:t>
            </w:r>
          </w:p>
        </w:tc>
        <w:tc>
          <w:tcPr>
            <w:tcW w:w="1367" w:type="dxa"/>
            <w:tcBorders>
              <w:left w:val="nil"/>
              <w:right w:val="nil"/>
            </w:tcBorders>
            <w:vAlign w:val="center"/>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2028.</w:t>
            </w:r>
          </w:p>
        </w:tc>
        <w:tc>
          <w:tcPr>
            <w:tcW w:w="1266" w:type="dxa"/>
            <w:tcBorders>
              <w:left w:val="nil"/>
              <w:right w:val="nil"/>
            </w:tcBorders>
            <w:vAlign w:val="center"/>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80%</w:t>
            </w:r>
          </w:p>
        </w:tc>
        <w:tc>
          <w:tcPr>
            <w:tcW w:w="1723" w:type="dxa"/>
            <w:tcBorders>
              <w:left w:val="nil"/>
            </w:tcBorders>
            <w:vAlign w:val="center"/>
          </w:tcPr>
          <w:p>
            <w:pPr>
              <w:pStyle w:val="Normal"/>
              <w:widowControl/>
              <w:suppressAutoHyphens w:val="false"/>
              <w:spacing w:lineRule="auto" w:line="276" w:before="0" w:after="0"/>
              <w:jc w:val="center"/>
              <w:rPr>
                <w:rFonts w:ascii="Cambria" w:hAnsi="Cambria" w:eastAsia="Calibri" w:cs="Arial"/>
                <w:bCs/>
                <w:color w:val="EE0000"/>
                <w:sz w:val="22"/>
                <w:szCs w:val="22"/>
                <w:lang w:eastAsia="sr-Latn-CS"/>
              </w:rPr>
            </w:pPr>
            <w:r>
              <w:rPr>
                <w:rFonts w:eastAsia="Calibri" w:cs="Arial" w:ascii="Cambria" w:hAnsi="Cambria"/>
                <w:bCs/>
                <w:kern w:val="0"/>
                <w:sz w:val="22"/>
                <w:szCs w:val="22"/>
                <w:lang w:eastAsia="sr-Latn-CS" w:bidi="ar-SA"/>
              </w:rPr>
              <w:t>Евиденција дечјег диспанзера ДЗ</w:t>
            </w:r>
          </w:p>
        </w:tc>
      </w:tr>
      <w:tr>
        <w:trPr/>
        <w:tc>
          <w:tcPr>
            <w:tcW w:w="1992" w:type="dxa"/>
            <w:tcBorders>
              <w:right w:val="nil"/>
            </w:tcBorders>
            <w:vAlign w:val="center"/>
          </w:tcPr>
          <w:p>
            <w:pPr>
              <w:pStyle w:val="Normal"/>
              <w:widowControl/>
              <w:suppressAutoHyphens w:val="false"/>
              <w:spacing w:lineRule="auto" w:line="276"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Обухват жена ромске националности  редовним гинеколошким прегледима</w:t>
            </w:r>
          </w:p>
        </w:tc>
        <w:tc>
          <w:tcPr>
            <w:tcW w:w="1335" w:type="dxa"/>
            <w:tcBorders>
              <w:left w:val="nil"/>
              <w:right w:val="nil"/>
            </w:tcBorders>
            <w:vAlign w:val="center"/>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2024.</w:t>
            </w:r>
          </w:p>
        </w:tc>
        <w:tc>
          <w:tcPr>
            <w:tcW w:w="1582" w:type="dxa"/>
            <w:tcBorders>
              <w:left w:val="nil"/>
              <w:right w:val="nil"/>
            </w:tcBorders>
            <w:vAlign w:val="center"/>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61,4%</w:t>
            </w:r>
          </w:p>
        </w:tc>
        <w:tc>
          <w:tcPr>
            <w:tcW w:w="1367" w:type="dxa"/>
            <w:tcBorders>
              <w:left w:val="nil"/>
              <w:right w:val="nil"/>
            </w:tcBorders>
            <w:vAlign w:val="center"/>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2028.</w:t>
            </w:r>
          </w:p>
        </w:tc>
        <w:tc>
          <w:tcPr>
            <w:tcW w:w="1266" w:type="dxa"/>
            <w:tcBorders>
              <w:left w:val="nil"/>
              <w:right w:val="nil"/>
            </w:tcBorders>
            <w:vAlign w:val="center"/>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70%</w:t>
            </w:r>
          </w:p>
        </w:tc>
        <w:tc>
          <w:tcPr>
            <w:tcW w:w="1723" w:type="dxa"/>
            <w:tcBorders>
              <w:left w:val="nil"/>
            </w:tcBorders>
            <w:vAlign w:val="center"/>
          </w:tcPr>
          <w:p>
            <w:pPr>
              <w:pStyle w:val="Normal"/>
              <w:widowControl/>
              <w:suppressAutoHyphens w:val="false"/>
              <w:spacing w:lineRule="auto" w:line="276" w:before="0" w:after="0"/>
              <w:jc w:val="center"/>
              <w:rPr>
                <w:rFonts w:ascii="Cambria" w:hAnsi="Cambria" w:eastAsia="Calibri" w:cs="Arial"/>
                <w:bCs/>
                <w:color w:val="EE0000"/>
                <w:sz w:val="22"/>
                <w:szCs w:val="22"/>
                <w:lang w:eastAsia="sr-Latn-CS"/>
              </w:rPr>
            </w:pPr>
            <w:r>
              <w:rPr>
                <w:rFonts w:eastAsia="Calibri" w:cs="Arial" w:ascii="Cambria" w:hAnsi="Cambria"/>
                <w:bCs/>
                <w:kern w:val="0"/>
                <w:sz w:val="22"/>
                <w:szCs w:val="22"/>
                <w:lang w:eastAsia="sr-Latn-CS" w:bidi="ar-SA"/>
              </w:rPr>
              <w:t>Служба за заштиту здравља жена ДЗ</w:t>
            </w:r>
          </w:p>
        </w:tc>
      </w:tr>
      <w:tr>
        <w:trPr/>
        <w:tc>
          <w:tcPr>
            <w:tcW w:w="1992" w:type="dxa"/>
            <w:tcBorders>
              <w:right w:val="nil"/>
            </w:tcBorders>
            <w:vAlign w:val="center"/>
          </w:tcPr>
          <w:p>
            <w:pPr>
              <w:pStyle w:val="Normal"/>
              <w:widowControl/>
              <w:suppressAutoHyphens w:val="false"/>
              <w:spacing w:lineRule="auto" w:line="276"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Број ангажованих здравствених медијаторки</w:t>
            </w:r>
          </w:p>
        </w:tc>
        <w:tc>
          <w:tcPr>
            <w:tcW w:w="1335" w:type="dxa"/>
            <w:tcBorders>
              <w:left w:val="nil"/>
              <w:right w:val="nil"/>
            </w:tcBorders>
            <w:vAlign w:val="center"/>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2024.</w:t>
            </w:r>
          </w:p>
        </w:tc>
        <w:tc>
          <w:tcPr>
            <w:tcW w:w="1582" w:type="dxa"/>
            <w:tcBorders>
              <w:left w:val="nil"/>
              <w:right w:val="nil"/>
            </w:tcBorders>
            <w:vAlign w:val="center"/>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 xml:space="preserve">    </w:t>
            </w:r>
            <w:r>
              <w:rPr>
                <w:rFonts w:eastAsia="Calibri" w:cs="Arial" w:ascii="Cambria" w:hAnsi="Cambria"/>
                <w:bCs/>
                <w:kern w:val="0"/>
                <w:sz w:val="22"/>
                <w:szCs w:val="22"/>
                <w:lang w:eastAsia="sr-Latn-CS" w:bidi="ar-SA"/>
              </w:rPr>
              <w:t>0</w:t>
            </w:r>
          </w:p>
        </w:tc>
        <w:tc>
          <w:tcPr>
            <w:tcW w:w="1367" w:type="dxa"/>
            <w:tcBorders>
              <w:left w:val="nil"/>
              <w:right w:val="nil"/>
            </w:tcBorders>
            <w:vAlign w:val="center"/>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2028.</w:t>
            </w:r>
          </w:p>
        </w:tc>
        <w:tc>
          <w:tcPr>
            <w:tcW w:w="1266" w:type="dxa"/>
            <w:tcBorders>
              <w:left w:val="nil"/>
              <w:right w:val="nil"/>
            </w:tcBorders>
            <w:vAlign w:val="center"/>
          </w:tcPr>
          <w:p>
            <w:pPr>
              <w:pStyle w:val="Normal"/>
              <w:widowControl/>
              <w:suppressAutoHyphens w:val="false"/>
              <w:spacing w:lineRule="auto" w:line="276"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 xml:space="preserve">   </w:t>
            </w:r>
            <w:r>
              <w:rPr>
                <w:rFonts w:eastAsia="Calibri" w:cs="Arial" w:ascii="Cambria" w:hAnsi="Cambria"/>
                <w:bCs/>
                <w:kern w:val="0"/>
                <w:sz w:val="22"/>
                <w:szCs w:val="22"/>
                <w:lang w:eastAsia="sr-Latn-CS" w:bidi="ar-SA"/>
              </w:rPr>
              <w:t>1</w:t>
            </w:r>
          </w:p>
        </w:tc>
        <w:tc>
          <w:tcPr>
            <w:tcW w:w="1723" w:type="dxa"/>
            <w:tcBorders>
              <w:left w:val="nil"/>
            </w:tcBorders>
            <w:vAlign w:val="center"/>
          </w:tcPr>
          <w:p>
            <w:pPr>
              <w:pStyle w:val="Normal"/>
              <w:widowControl/>
              <w:suppressAutoHyphens w:val="false"/>
              <w:spacing w:lineRule="auto" w:line="276" w:before="0" w:after="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Евиденција ДЗ</w:t>
            </w:r>
          </w:p>
        </w:tc>
      </w:tr>
      <w:tr>
        <w:trPr/>
        <w:tc>
          <w:tcPr>
            <w:tcW w:w="9265" w:type="dxa"/>
            <w:gridSpan w:val="6"/>
            <w:tcBorders>
              <w:bottom w:val="nil"/>
            </w:tcBorders>
            <w:shd w:color="auto" w:fill="E9E6E6" w:themeFill="accent5" w:themeFillTint="33" w:val="clear"/>
            <w:vAlign w:val="center"/>
          </w:tcPr>
          <w:p>
            <w:pPr>
              <w:pStyle w:val="Normal"/>
              <w:widowControl/>
              <w:suppressAutoHyphens w:val="false"/>
              <w:spacing w:lineRule="auto" w:line="276" w:before="0" w:after="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Показатељи учинка на нивоу посебног циља 5: Повећање обухвата најугроженијих ромских домаћинстава доступним правима и услугама у области социјалне заштите</w:t>
            </w:r>
          </w:p>
        </w:tc>
      </w:tr>
      <w:tr>
        <w:trPr/>
        <w:tc>
          <w:tcPr>
            <w:tcW w:w="1992" w:type="dxa"/>
            <w:tcBorders>
              <w:top w:val="nil"/>
              <w:right w:val="nil"/>
            </w:tcBorders>
            <w:vAlign w:val="center"/>
          </w:tcPr>
          <w:p>
            <w:pPr>
              <w:pStyle w:val="Normal"/>
              <w:widowControl/>
              <w:suppressAutoHyphens w:val="false"/>
              <w:spacing w:lineRule="auto" w:line="276" w:before="0" w:after="0"/>
              <w:jc w:val="center"/>
              <w:rPr>
                <w:rFonts w:ascii="Cambria" w:hAnsi="Cambria" w:eastAsia="Calibri" w:cs="Arial"/>
                <w:bCs/>
                <w:color w:val="EE0000"/>
                <w:sz w:val="22"/>
                <w:szCs w:val="22"/>
                <w:lang w:eastAsia="sr-Latn-CS"/>
              </w:rPr>
            </w:pPr>
            <w:r>
              <w:rPr>
                <w:rFonts w:eastAsia="Calibri" w:cs="Arial" w:ascii="Cambria" w:hAnsi="Cambria"/>
                <w:bCs/>
                <w:kern w:val="0"/>
                <w:sz w:val="22"/>
                <w:szCs w:val="22"/>
                <w:lang w:eastAsia="sr-Latn-CS" w:bidi="ar-SA"/>
              </w:rPr>
              <w:t>Удео корисника ромске националности међу свим корисницима права и  услуга социјалне заштите</w:t>
            </w:r>
          </w:p>
        </w:tc>
        <w:tc>
          <w:tcPr>
            <w:tcW w:w="1335" w:type="dxa"/>
            <w:tcBorders>
              <w:top w:val="nil"/>
              <w:left w:val="nil"/>
              <w:right w:val="nil"/>
            </w:tcBorders>
            <w:vAlign w:val="center"/>
          </w:tcPr>
          <w:p>
            <w:pPr>
              <w:pStyle w:val="Normal"/>
              <w:widowControl/>
              <w:suppressAutoHyphens w:val="false"/>
              <w:spacing w:lineRule="auto" w:line="276" w:before="0" w:after="0"/>
              <w:ind w:firstLine="36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2024.</w:t>
            </w:r>
          </w:p>
        </w:tc>
        <w:tc>
          <w:tcPr>
            <w:tcW w:w="1582" w:type="dxa"/>
            <w:tcBorders>
              <w:top w:val="nil"/>
              <w:left w:val="nil"/>
              <w:right w:val="nil"/>
            </w:tcBorders>
            <w:vAlign w:val="center"/>
          </w:tcPr>
          <w:p>
            <w:pPr>
              <w:pStyle w:val="Normal"/>
              <w:widowControl/>
              <w:suppressAutoHyphens w:val="false"/>
              <w:spacing w:lineRule="auto" w:line="276" w:before="0" w:after="0"/>
              <w:ind w:firstLine="36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46%</w:t>
            </w:r>
          </w:p>
        </w:tc>
        <w:tc>
          <w:tcPr>
            <w:tcW w:w="1367" w:type="dxa"/>
            <w:tcBorders>
              <w:top w:val="nil"/>
              <w:left w:val="nil"/>
              <w:right w:val="nil"/>
            </w:tcBorders>
            <w:vAlign w:val="center"/>
          </w:tcPr>
          <w:p>
            <w:pPr>
              <w:pStyle w:val="Normal"/>
              <w:widowControl/>
              <w:suppressAutoHyphens w:val="false"/>
              <w:spacing w:lineRule="auto" w:line="276" w:before="0" w:after="0"/>
              <w:ind w:firstLine="36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2028.</w:t>
            </w:r>
          </w:p>
        </w:tc>
        <w:tc>
          <w:tcPr>
            <w:tcW w:w="1266" w:type="dxa"/>
            <w:tcBorders>
              <w:top w:val="nil"/>
              <w:left w:val="nil"/>
              <w:right w:val="nil"/>
            </w:tcBorders>
            <w:vAlign w:val="center"/>
          </w:tcPr>
          <w:p>
            <w:pPr>
              <w:pStyle w:val="Normal"/>
              <w:widowControl/>
              <w:suppressAutoHyphens w:val="false"/>
              <w:spacing w:lineRule="auto" w:line="276" w:before="0" w:after="0"/>
              <w:ind w:firstLine="36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50%</w:t>
            </w:r>
          </w:p>
        </w:tc>
        <w:tc>
          <w:tcPr>
            <w:tcW w:w="1723" w:type="dxa"/>
            <w:tcBorders>
              <w:top w:val="nil"/>
              <w:left w:val="nil"/>
            </w:tcBorders>
            <w:vAlign w:val="center"/>
          </w:tcPr>
          <w:p>
            <w:pPr>
              <w:pStyle w:val="Normal"/>
              <w:widowControl/>
              <w:suppressAutoHyphens w:val="false"/>
              <w:spacing w:lineRule="auto" w:line="276"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Годишњи извештај ЦСР</w:t>
            </w:r>
          </w:p>
        </w:tc>
      </w:tr>
    </w:tbl>
    <w:p>
      <w:pPr>
        <w:pStyle w:val="Normal"/>
        <w:tabs>
          <w:tab w:val="clear" w:pos="720"/>
          <w:tab w:val="left" w:pos="3390" w:leader="none"/>
        </w:tabs>
        <w:rPr>
          <w:rFonts w:ascii="Cambria" w:hAnsi="Cambria" w:cs="Arial"/>
        </w:rPr>
      </w:pPr>
      <w:r>
        <w:rPr>
          <w:rFonts w:cs="Arial" w:ascii="Cambria" w:hAnsi="Cambria"/>
        </w:rPr>
      </w:r>
    </w:p>
    <w:p>
      <w:pPr>
        <w:pStyle w:val="Normal"/>
        <w:tabs>
          <w:tab w:val="clear" w:pos="720"/>
          <w:tab w:val="left" w:pos="3390" w:leader="none"/>
        </w:tabs>
        <w:rPr>
          <w:rFonts w:ascii="Cambria" w:hAnsi="Cambria" w:cs="Arial"/>
        </w:rPr>
      </w:pPr>
      <w:r>
        <w:rPr>
          <w:rFonts w:cs="Arial" w:ascii="Cambria" w:hAnsi="Cambria"/>
        </w:rPr>
      </w:r>
    </w:p>
    <w:p>
      <w:pPr>
        <w:pStyle w:val="Normal"/>
        <w:tabs>
          <w:tab w:val="clear" w:pos="720"/>
          <w:tab w:val="left" w:pos="3390" w:leader="none"/>
        </w:tabs>
        <w:rPr>
          <w:rFonts w:ascii="Cambria" w:hAnsi="Cambria" w:cs="Arial"/>
        </w:rPr>
      </w:pPr>
      <w:r>
        <w:rPr>
          <w:rFonts w:cs="Arial" w:ascii="Cambria" w:hAnsi="Cambria"/>
        </w:rPr>
      </w:r>
    </w:p>
    <w:p>
      <w:pPr>
        <w:pStyle w:val="Normal"/>
        <w:tabs>
          <w:tab w:val="clear" w:pos="720"/>
          <w:tab w:val="left" w:pos="3390" w:leader="none"/>
        </w:tabs>
        <w:rPr>
          <w:rFonts w:ascii="Cambria" w:hAnsi="Cambria" w:cs="Arial"/>
        </w:rPr>
      </w:pPr>
      <w:r>
        <w:rPr>
          <w:rFonts w:cs="Arial" w:ascii="Cambria" w:hAnsi="Cambria"/>
        </w:rPr>
      </w:r>
    </w:p>
    <w:p>
      <w:pPr>
        <w:pStyle w:val="Normal"/>
        <w:tabs>
          <w:tab w:val="clear" w:pos="720"/>
          <w:tab w:val="left" w:pos="3390" w:leader="none"/>
        </w:tabs>
        <w:rPr>
          <w:rFonts w:ascii="Cambria" w:hAnsi="Cambria" w:cs="Arial"/>
        </w:rPr>
      </w:pPr>
      <w:r>
        <w:rPr>
          <w:rFonts w:cs="Arial" w:ascii="Cambria" w:hAnsi="Cambria"/>
        </w:rPr>
      </w:r>
    </w:p>
    <w:p>
      <w:pPr>
        <w:sectPr>
          <w:headerReference w:type="default" r:id="rId9"/>
          <w:headerReference w:type="first" r:id="rId10"/>
          <w:footnotePr>
            <w:numFmt w:val="decimal"/>
          </w:footnotePr>
          <w:type w:val="nextPage"/>
          <w:pgSz w:w="12240" w:h="15840"/>
          <w:pgMar w:left="1440" w:right="1440" w:gutter="0" w:header="720" w:top="1440" w:footer="0" w:bottom="1440"/>
          <w:pgNumType w:fmt="lowerRoman"/>
          <w:formProt w:val="false"/>
          <w:textDirection w:val="lrTb"/>
          <w:docGrid w:type="default" w:linePitch="326" w:charSpace="4294960332"/>
        </w:sectPr>
        <w:pStyle w:val="Normal"/>
        <w:tabs>
          <w:tab w:val="clear" w:pos="720"/>
          <w:tab w:val="left" w:pos="3390" w:leader="none"/>
        </w:tabs>
        <w:rPr>
          <w:rFonts w:ascii="Cambria" w:hAnsi="Cambria" w:cs="Arial"/>
        </w:rPr>
      </w:pPr>
      <w:r>
        <w:rPr>
          <w:rFonts w:cs="Arial" w:ascii="Cambria" w:hAnsi="Cambria"/>
        </w:rPr>
      </w:r>
    </w:p>
    <w:p>
      <w:pPr>
        <w:pStyle w:val="ListParagraph"/>
        <w:numPr>
          <w:ilvl w:val="0"/>
          <w:numId w:val="2"/>
        </w:numPr>
        <w:tabs>
          <w:tab w:val="clear" w:pos="720"/>
          <w:tab w:val="left" w:pos="3390" w:leader="none"/>
        </w:tabs>
        <w:rPr>
          <w:rFonts w:ascii="Cambria" w:hAnsi="Cambria" w:cs="Arial"/>
          <w:b/>
          <w:bCs/>
          <w:color w:themeColor="accent5" w:themeShade="80" w:val="494142"/>
          <w:sz w:val="32"/>
          <w:szCs w:val="32"/>
        </w:rPr>
      </w:pPr>
      <w:r>
        <w:rPr>
          <w:rFonts w:cs="Arial" w:ascii="Cambria" w:hAnsi="Cambria"/>
          <w:b/>
          <w:bCs/>
          <w:color w:themeColor="accent5" w:themeShade="80" w:val="494142"/>
          <w:sz w:val="32"/>
          <w:szCs w:val="32"/>
        </w:rPr>
        <w:t>АКЦИОНИ ПЛАН</w:t>
      </w:r>
    </w:p>
    <w:tbl>
      <w:tblPr>
        <w:tblStyle w:val="TableGrid"/>
        <w:tblW w:w="14011"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137"/>
        <w:gridCol w:w="792"/>
        <w:gridCol w:w="1758"/>
        <w:gridCol w:w="1349"/>
        <w:gridCol w:w="396"/>
        <w:gridCol w:w="1227"/>
        <w:gridCol w:w="178"/>
        <w:gridCol w:w="1338"/>
        <w:gridCol w:w="321"/>
        <w:gridCol w:w="126"/>
        <w:gridCol w:w="749"/>
        <w:gridCol w:w="436"/>
        <w:gridCol w:w="394"/>
        <w:gridCol w:w="412"/>
        <w:gridCol w:w="364"/>
        <w:gridCol w:w="911"/>
        <w:gridCol w:w="78"/>
        <w:gridCol w:w="346"/>
        <w:gridCol w:w="1697"/>
      </w:tblGrid>
      <w:tr>
        <w:trPr/>
        <w:tc>
          <w:tcPr>
            <w:tcW w:w="14009" w:type="dxa"/>
            <w:gridSpan w:val="19"/>
            <w:tcBorders>
              <w:top w:val="single" w:sz="2" w:space="0" w:color="000000"/>
              <w:left w:val="single" w:sz="2" w:space="0" w:color="000000"/>
              <w:bottom w:val="single" w:sz="2" w:space="0" w:color="000000"/>
              <w:right w:val="single" w:sz="2" w:space="0" w:color="000000"/>
            </w:tcBorders>
            <w:shd w:color="auto" w:fill="0070C0" w:val="clear"/>
          </w:tcPr>
          <w:p>
            <w:pPr>
              <w:pStyle w:val="Normal"/>
              <w:widowControl/>
              <w:suppressLineNumbers/>
              <w:suppressAutoHyphens w:val="true"/>
              <w:spacing w:before="0" w:after="0"/>
              <w:jc w:val="left"/>
              <w:rPr>
                <w:rFonts w:ascii="Cambria" w:hAnsi="Cambria"/>
                <w:b/>
                <w:color w:themeColor="accent5" w:themeShade="80" w:val="494142"/>
              </w:rPr>
            </w:pPr>
            <w:r>
              <w:rPr>
                <w:rFonts w:eastAsia="Times New Roman" w:cs="Times New Roman" w:ascii="Cambria" w:hAnsi="Cambria"/>
                <w:b/>
                <w:color w:themeColor="background1" w:val="FFFFFF"/>
                <w:kern w:val="0"/>
                <w:sz w:val="24"/>
                <w:szCs w:val="24"/>
                <w:lang w:eastAsia="en-US" w:bidi="ar-SA"/>
              </w:rPr>
              <w:t xml:space="preserve">ОПШТИ ЦИЉ:  </w:t>
            </w:r>
            <w:r>
              <w:rPr>
                <w:rFonts w:eastAsia="Times New Roman" w:cs="Arial Unicode MS" w:ascii="Cambria" w:hAnsi="Cambria"/>
                <w:b/>
                <w:bCs/>
                <w:color w:themeColor="background1" w:val="FFFFFF"/>
                <w:kern w:val="0"/>
                <w:sz w:val="24"/>
                <w:szCs w:val="24"/>
                <w:lang w:eastAsia="en-US" w:bidi="ar-SA"/>
              </w:rPr>
              <w:t>УНАПРЕЂЕЊЕ КВАЛИТЕТА ЖИВОТА РОМА И РОМКИЊА У ОПШТИНИ БЕОЧИН</w:t>
            </w:r>
          </w:p>
        </w:tc>
      </w:tr>
      <w:tr>
        <w:trPr/>
        <w:tc>
          <w:tcPr>
            <w:tcW w:w="5432" w:type="dxa"/>
            <w:gridSpan w:val="5"/>
            <w:tcBorders>
              <w:top w:val="single" w:sz="2" w:space="0" w:color="000000"/>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Показатељи на нивоу општег циља </w:t>
            </w:r>
          </w:p>
          <w:p>
            <w:pPr>
              <w:pStyle w:val="Normal"/>
              <w:widowControl/>
              <w:suppressAutoHyphens w:val="true"/>
              <w:spacing w:lineRule="auto" w:line="240" w:before="0" w:after="0"/>
              <w:jc w:val="left"/>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(показатељи ефеката)</w:t>
            </w:r>
          </w:p>
        </w:tc>
        <w:tc>
          <w:tcPr>
            <w:tcW w:w="1405" w:type="dxa"/>
            <w:gridSpan w:val="2"/>
            <w:tcBorders>
              <w:top w:val="single" w:sz="2" w:space="0" w:color="000000"/>
            </w:tcBorders>
            <w:shd w:color="auto" w:fill="ECE8E1" w:themeFill="accent3"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Јединица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мере</w:t>
            </w:r>
          </w:p>
        </w:tc>
        <w:tc>
          <w:tcPr>
            <w:tcW w:w="1338" w:type="dxa"/>
            <w:tcBorders>
              <w:top w:val="single" w:sz="2" w:space="0" w:color="000000"/>
            </w:tcBorders>
            <w:shd w:color="auto" w:fill="ECE8E1" w:themeFill="accent3"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година</w:t>
            </w:r>
          </w:p>
        </w:tc>
        <w:tc>
          <w:tcPr>
            <w:tcW w:w="1196" w:type="dxa"/>
            <w:gridSpan w:val="3"/>
            <w:tcBorders>
              <w:top w:val="single" w:sz="2" w:space="0" w:color="000000"/>
            </w:tcBorders>
            <w:shd w:color="auto" w:fill="ECE8E1" w:themeFill="accent3"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 вредност</w:t>
            </w:r>
          </w:p>
        </w:tc>
        <w:tc>
          <w:tcPr>
            <w:tcW w:w="1242" w:type="dxa"/>
            <w:gridSpan w:val="3"/>
            <w:tcBorders>
              <w:top w:val="single" w:sz="2" w:space="0" w:color="000000"/>
            </w:tcBorders>
            <w:shd w:color="auto" w:fill="ECE8E1" w:themeFill="accent3"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Циљна година</w:t>
            </w:r>
          </w:p>
        </w:tc>
        <w:tc>
          <w:tcPr>
            <w:tcW w:w="1275" w:type="dxa"/>
            <w:gridSpan w:val="2"/>
            <w:tcBorders>
              <w:top w:val="single" w:sz="2" w:space="0" w:color="000000"/>
            </w:tcBorders>
            <w:shd w:color="auto" w:fill="ECE8E1" w:themeFill="accent3"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Циљна вредност</w:t>
            </w:r>
          </w:p>
        </w:tc>
        <w:tc>
          <w:tcPr>
            <w:tcW w:w="2121" w:type="dxa"/>
            <w:gridSpan w:val="3"/>
            <w:tcBorders>
              <w:top w:val="single" w:sz="2" w:space="0" w:color="000000"/>
            </w:tcBorders>
            <w:shd w:color="auto" w:fill="ECE8E1" w:themeFill="accent3"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Извор провере</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r>
          </w:p>
        </w:tc>
      </w:tr>
      <w:tr>
        <w:trPr>
          <w:trHeight w:val="655" w:hRule="atLeast"/>
        </w:trPr>
        <w:tc>
          <w:tcPr>
            <w:tcW w:w="5432" w:type="dxa"/>
            <w:gridSpan w:val="5"/>
            <w:tcBorders/>
            <w:vAlign w:val="center"/>
          </w:tcPr>
          <w:p>
            <w:pPr>
              <w:pStyle w:val="Normal"/>
              <w:widowControl/>
              <w:suppressAutoHyphens w:val="true"/>
              <w:spacing w:lineRule="auto" w:line="240" w:before="0" w:after="0"/>
              <w:jc w:val="left"/>
              <w:rPr>
                <w:rFonts w:ascii="Cambria" w:hAnsi="Cambria"/>
                <w:sz w:val="22"/>
                <w:szCs w:val="22"/>
              </w:rPr>
            </w:pPr>
            <w:r>
              <w:rPr>
                <w:rFonts w:eastAsia="Times New Roman" w:cs="Arial" w:ascii="Cambria" w:hAnsi="Cambria"/>
                <w:bCs/>
                <w:kern w:val="0"/>
                <w:sz w:val="22"/>
                <w:szCs w:val="22"/>
                <w:lang w:eastAsia="sr-Latn-CS" w:bidi="ar-SA"/>
              </w:rPr>
              <w:t xml:space="preserve">Проценат ромских домаћинстава која живе </w:t>
            </w:r>
            <w:r>
              <w:rPr>
                <w:rFonts w:eastAsia="Calibri" w:cs="Arial" w:ascii="Cambria" w:hAnsi="Cambria"/>
                <w:bCs/>
                <w:kern w:val="0"/>
                <w:sz w:val="22"/>
                <w:szCs w:val="22"/>
                <w:lang w:eastAsia="sr-Latn-CS" w:bidi="ar-SA"/>
              </w:rPr>
              <w:t>у условима изражене материјалне депривације   (3 или више фактора материјалне депривације)</w:t>
            </w:r>
          </w:p>
        </w:tc>
        <w:tc>
          <w:tcPr>
            <w:tcW w:w="1405" w:type="dxa"/>
            <w:gridSpan w:val="2"/>
            <w:tcBorders/>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338" w:type="dxa"/>
            <w:tcBorders/>
          </w:tcPr>
          <w:p>
            <w:pPr>
              <w:pStyle w:val="Normal"/>
              <w:widowControl/>
              <w:suppressAutoHyphens w:val="true"/>
              <w:spacing w:lineRule="auto" w:line="240" w:before="0" w:after="0"/>
              <w:jc w:val="center"/>
              <w:rPr>
                <w:rFonts w:ascii="Cambria" w:hAnsi="Cambria" w:eastAsia="" w:eastAsiaTheme="minorEastAsia"/>
                <w:sz w:val="22"/>
                <w:szCs w:val="22"/>
              </w:rPr>
            </w:pPr>
            <w:r>
              <w:rPr>
                <w:rFonts w:eastAsia="" w:cs="Times New Roman" w:eastAsiaTheme="minorEastAsia"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eastAsia="" w:eastAsiaTheme="minorEastAsia"/>
                <w:sz w:val="22"/>
                <w:szCs w:val="22"/>
              </w:rPr>
            </w:pPr>
            <w:r>
              <w:rPr>
                <w:rFonts w:eastAsia="" w:cs="Times New Roman" w:eastAsiaTheme="minorEastAsia"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 w:cs="Times New Roman" w:ascii="Cambria" w:hAnsi="Cambria" w:eastAsiaTheme="minorEastAsia"/>
                <w:kern w:val="0"/>
                <w:sz w:val="22"/>
                <w:szCs w:val="22"/>
                <w:lang w:eastAsia="en-US" w:bidi="ar-SA"/>
              </w:rPr>
              <w:t>2025.</w:t>
            </w:r>
          </w:p>
        </w:tc>
        <w:tc>
          <w:tcPr>
            <w:tcW w:w="1196" w:type="dxa"/>
            <w:gridSpan w:val="3"/>
            <w:tcBorders/>
          </w:tcPr>
          <w:p>
            <w:pPr>
              <w:pStyle w:val="Normal"/>
              <w:widowControl/>
              <w:suppressAutoHyphens w:val="true"/>
              <w:spacing w:lineRule="auto" w:line="240" w:before="0" w:after="0"/>
              <w:jc w:val="center"/>
              <w:rPr>
                <w:rFonts w:ascii="Cambria" w:hAnsi="Cambria" w:eastAsia="" w:eastAsiaTheme="minorEastAsia"/>
                <w:sz w:val="22"/>
                <w:szCs w:val="22"/>
              </w:rPr>
            </w:pPr>
            <w:r>
              <w:rPr>
                <w:rFonts w:eastAsia="" w:cs="Times New Roman" w:eastAsiaTheme="minorEastAsia"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eastAsia="" w:eastAsiaTheme="minorEastAsia"/>
                <w:sz w:val="22"/>
                <w:szCs w:val="22"/>
              </w:rPr>
            </w:pPr>
            <w:r>
              <w:rPr>
                <w:rFonts w:eastAsia="" w:cs="Times New Roman" w:eastAsiaTheme="minorEastAsia"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 w:cs="Times New Roman" w:ascii="Cambria" w:hAnsi="Cambria" w:eastAsiaTheme="minorEastAsia"/>
                <w:kern w:val="0"/>
                <w:sz w:val="22"/>
                <w:szCs w:val="22"/>
                <w:lang w:eastAsia="en-US" w:bidi="ar-SA"/>
              </w:rPr>
              <w:t>Биће утврђена</w:t>
            </w:r>
          </w:p>
        </w:tc>
        <w:tc>
          <w:tcPr>
            <w:tcW w:w="1242" w:type="dxa"/>
            <w:gridSpan w:val="3"/>
            <w:tcBorders/>
          </w:tcPr>
          <w:p>
            <w:pPr>
              <w:pStyle w:val="Normal"/>
              <w:widowControl/>
              <w:suppressAutoHyphens w:val="true"/>
              <w:spacing w:lineRule="auto" w:line="240" w:before="0" w:after="0"/>
              <w:jc w:val="center"/>
              <w:rPr>
                <w:rFonts w:ascii="Cambria" w:hAnsi="Cambria" w:eastAsia="" w:eastAsiaTheme="minorEastAsia"/>
                <w:sz w:val="22"/>
                <w:szCs w:val="22"/>
              </w:rPr>
            </w:pPr>
            <w:r>
              <w:rPr>
                <w:rFonts w:eastAsia="" w:cs="Times New Roman" w:eastAsiaTheme="minorEastAsia"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eastAsia="" w:eastAsiaTheme="minorEastAsia"/>
                <w:sz w:val="22"/>
                <w:szCs w:val="22"/>
              </w:rPr>
            </w:pPr>
            <w:r>
              <w:rPr>
                <w:rFonts w:eastAsia="" w:cs="Times New Roman" w:eastAsiaTheme="minorEastAsia"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 w:cs="Times New Roman" w:ascii="Cambria" w:hAnsi="Cambria" w:eastAsiaTheme="minorEastAsia"/>
                <w:kern w:val="0"/>
                <w:sz w:val="22"/>
                <w:szCs w:val="22"/>
                <w:lang w:eastAsia="en-US" w:bidi="ar-SA"/>
              </w:rPr>
              <w:t>2028.</w:t>
            </w:r>
          </w:p>
        </w:tc>
        <w:tc>
          <w:tcPr>
            <w:tcW w:w="1275" w:type="dxa"/>
            <w:gridSpan w:val="2"/>
            <w:tcBorders/>
          </w:tcPr>
          <w:p>
            <w:pPr>
              <w:pStyle w:val="Normal"/>
              <w:widowControl/>
              <w:suppressAutoHyphens w:val="true"/>
              <w:spacing w:lineRule="auto" w:line="240" w:before="0" w:after="0"/>
              <w:jc w:val="center"/>
              <w:rPr>
                <w:rFonts w:ascii="Cambria" w:hAnsi="Cambria" w:eastAsia="" w:eastAsiaTheme="minorEastAsia"/>
                <w:sz w:val="22"/>
                <w:szCs w:val="22"/>
              </w:rPr>
            </w:pPr>
            <w:r>
              <w:rPr>
                <w:rFonts w:eastAsia="" w:cs="Times New Roman" w:eastAsiaTheme="minorEastAsia"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eastAsia="" w:eastAsiaTheme="minorEastAsia"/>
                <w:sz w:val="22"/>
                <w:szCs w:val="22"/>
              </w:rPr>
            </w:pPr>
            <w:r>
              <w:rPr>
                <w:rFonts w:eastAsia="" w:cs="Times New Roman" w:eastAsiaTheme="minorEastAsia"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eastAsia="" w:eastAsiaTheme="minorEastAsia"/>
                <w:sz w:val="22"/>
                <w:szCs w:val="22"/>
              </w:rPr>
            </w:pPr>
            <w:r>
              <w:rPr>
                <w:rFonts w:eastAsia="" w:cs="Times New Roman" w:ascii="Cambria" w:hAnsi="Cambria" w:eastAsiaTheme="minorEastAsia"/>
                <w:kern w:val="0"/>
                <w:sz w:val="22"/>
                <w:szCs w:val="22"/>
                <w:lang w:eastAsia="en-US" w:bidi="ar-SA"/>
              </w:rPr>
              <w:t xml:space="preserve">Биће утврђена </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tc>
        <w:tc>
          <w:tcPr>
            <w:tcW w:w="2121" w:type="dxa"/>
            <w:gridSpan w:val="3"/>
            <w:tcBorders/>
          </w:tcPr>
          <w:p>
            <w:pPr>
              <w:pStyle w:val="Normal"/>
              <w:widowControl/>
              <w:suppressAutoHyphens w:val="true"/>
              <w:spacing w:lineRule="auto" w:line="240" w:before="0" w:after="0"/>
              <w:jc w:val="center"/>
              <w:rPr>
                <w:rFonts w:ascii="Cambria" w:hAnsi="Cambria" w:eastAsia="" w:eastAsiaTheme="minorEastAsia"/>
                <w:iCs/>
                <w:sz w:val="22"/>
                <w:szCs w:val="22"/>
              </w:rPr>
            </w:pPr>
            <w:r>
              <w:rPr>
                <w:rFonts w:eastAsia="" w:cs="Times New Roman" w:eastAsiaTheme="minorEastAsia" w:ascii="Cambria" w:hAnsi="Cambria"/>
                <w:iCs/>
                <w:kern w:val="0"/>
                <w:sz w:val="22"/>
                <w:szCs w:val="22"/>
                <w:lang w:eastAsia="en-US" w:bidi="ar-SA"/>
              </w:rPr>
            </w:r>
          </w:p>
          <w:p>
            <w:pPr>
              <w:pStyle w:val="Normal"/>
              <w:widowControl/>
              <w:suppressAutoHyphens w:val="true"/>
              <w:spacing w:lineRule="auto" w:line="240" w:before="0" w:after="0"/>
              <w:jc w:val="center"/>
              <w:rPr>
                <w:rFonts w:ascii="Cambria" w:hAnsi="Cambria" w:cs="Arial"/>
                <w:bCs/>
                <w:iCs/>
                <w:sz w:val="22"/>
                <w:szCs w:val="22"/>
                <w:lang w:eastAsia="sr-Latn-CS"/>
              </w:rPr>
            </w:pPr>
            <w:r>
              <w:rPr>
                <w:rFonts w:eastAsia="Times New Roman" w:cs="Arial" w:ascii="Cambria" w:hAnsi="Cambria"/>
                <w:bCs/>
                <w:iCs/>
                <w:kern w:val="0"/>
                <w:sz w:val="22"/>
                <w:szCs w:val="22"/>
                <w:lang w:eastAsia="sr-Latn-CS" w:bidi="ar-SA"/>
              </w:rPr>
              <w:t>РЗС,</w:t>
            </w:r>
          </w:p>
          <w:p>
            <w:pPr>
              <w:pStyle w:val="Normal"/>
              <w:widowControl/>
              <w:suppressAutoHyphens w:val="true"/>
              <w:spacing w:lineRule="auto" w:line="240" w:before="0" w:after="0"/>
              <w:jc w:val="center"/>
              <w:rPr>
                <w:rFonts w:ascii="Cambria" w:hAnsi="Cambria"/>
                <w:b/>
                <w:sz w:val="22"/>
                <w:szCs w:val="22"/>
              </w:rPr>
            </w:pPr>
            <w:r>
              <w:rPr>
                <w:rFonts w:eastAsia="Times New Roman" w:cs="Arial" w:ascii="Cambria" w:hAnsi="Cambria"/>
                <w:bCs/>
                <w:iCs/>
                <w:kern w:val="0"/>
                <w:sz w:val="22"/>
                <w:szCs w:val="22"/>
                <w:lang w:eastAsia="sr-Latn-CS" w:bidi="ar-SA"/>
              </w:rPr>
              <w:t xml:space="preserve"> </w:t>
            </w:r>
            <w:r>
              <w:rPr>
                <w:rFonts w:eastAsia="Times New Roman" w:cs="Arial" w:ascii="Cambria" w:hAnsi="Cambria"/>
                <w:bCs/>
                <w:iCs/>
                <w:kern w:val="0"/>
                <w:sz w:val="22"/>
                <w:szCs w:val="22"/>
                <w:lang w:eastAsia="sr-Latn-CS" w:bidi="ar-SA"/>
              </w:rPr>
              <w:t>Извештај Мобилног тима</w:t>
            </w:r>
          </w:p>
        </w:tc>
      </w:tr>
      <w:tr>
        <w:trPr>
          <w:trHeight w:val="1007" w:hRule="atLeast"/>
        </w:trPr>
        <w:tc>
          <w:tcPr>
            <w:tcW w:w="14009" w:type="dxa"/>
            <w:gridSpan w:val="19"/>
            <w:tcBorders/>
            <w:shd w:color="auto" w:fill="956251" w:themeFill="accent4" w:val="clear"/>
            <w:vAlign w:val="center"/>
          </w:tcPr>
          <w:p>
            <w:pPr>
              <w:pStyle w:val="Normal"/>
              <w:widowControl/>
              <w:suppressAutoHyphens w:val="true"/>
              <w:spacing w:lineRule="auto" w:line="240" w:before="0" w:after="0"/>
              <w:jc w:val="left"/>
              <w:rPr>
                <w:rFonts w:ascii="Cambria" w:hAnsi="Cambria"/>
                <w:b/>
                <w:color w:themeColor="accent5" w:themeShade="80" w:val="494142"/>
                <w:sz w:val="22"/>
                <w:szCs w:val="22"/>
              </w:rPr>
            </w:pPr>
            <w:r>
              <w:rPr>
                <w:rFonts w:eastAsia="Times New Roman" w:cs="Times New Roman" w:ascii="Cambria" w:hAnsi="Cambria"/>
                <w:b/>
                <w:color w:themeColor="background1" w:val="FFFFFF"/>
                <w:kern w:val="0"/>
                <w:sz w:val="22"/>
                <w:szCs w:val="22"/>
                <w:lang w:eastAsia="en-US" w:bidi="ar-SA"/>
              </w:rPr>
              <w:t xml:space="preserve">ПОСЕБНИ ЦИЉ 1: </w:t>
            </w:r>
            <w:r>
              <w:rPr>
                <w:rFonts w:eastAsia="Times New Roman" w:cs="Arial" w:ascii="Cambria" w:hAnsi="Cambria"/>
                <w:b/>
                <w:color w:themeColor="background1" w:val="FFFFFF"/>
                <w:kern w:val="0"/>
                <w:sz w:val="22"/>
                <w:szCs w:val="22"/>
                <w:lang w:eastAsia="en-US" w:bidi="ar-SA"/>
              </w:rPr>
              <w:t xml:space="preserve">Унапређење континуираности похађања наставе на свим нивоима образовања са посебним фокусом на побољшање општег успеха ромских ученика и смањење осипања </w:t>
            </w:r>
          </w:p>
        </w:tc>
      </w:tr>
      <w:tr>
        <w:trPr>
          <w:trHeight w:val="496" w:hRule="atLeast"/>
        </w:trPr>
        <w:tc>
          <w:tcPr>
            <w:tcW w:w="5432" w:type="dxa"/>
            <w:gridSpan w:val="5"/>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Показатељи на нивоу посебног циља </w:t>
            </w:r>
          </w:p>
          <w:p>
            <w:pPr>
              <w:pStyle w:val="Normal"/>
              <w:widowControl/>
              <w:suppressAutoHyphens w:val="true"/>
              <w:spacing w:lineRule="auto" w:line="240" w:before="0" w:after="0"/>
              <w:jc w:val="left"/>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(показатељи исхода)</w:t>
            </w:r>
          </w:p>
        </w:tc>
        <w:tc>
          <w:tcPr>
            <w:tcW w:w="1405" w:type="dxa"/>
            <w:gridSpan w:val="2"/>
            <w:tcBorders/>
            <w:shd w:color="auto" w:fill="ECE8E1" w:themeFill="accent3"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Јединица</w:t>
            </w:r>
          </w:p>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мере</w:t>
            </w:r>
          </w:p>
        </w:tc>
        <w:tc>
          <w:tcPr>
            <w:tcW w:w="1338" w:type="dxa"/>
            <w:tcBorders/>
            <w:shd w:color="auto" w:fill="ECE8E1" w:themeFill="accent3"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w:t>
            </w:r>
          </w:p>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година</w:t>
            </w:r>
          </w:p>
        </w:tc>
        <w:tc>
          <w:tcPr>
            <w:tcW w:w="1196" w:type="dxa"/>
            <w:gridSpan w:val="3"/>
            <w:tcBorders/>
            <w:shd w:color="auto" w:fill="ECE8E1" w:themeFill="accent3" w:themeFillTint="33" w:val="clear"/>
            <w:vAlign w:val="center"/>
          </w:tcPr>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Базна вредност</w:t>
            </w:r>
          </w:p>
        </w:tc>
        <w:tc>
          <w:tcPr>
            <w:tcW w:w="1242" w:type="dxa"/>
            <w:gridSpan w:val="3"/>
            <w:tcBorders/>
            <w:shd w:color="auto" w:fill="ECE8E1" w:themeFill="accent3" w:themeFillTint="33" w:val="clear"/>
            <w:vAlign w:val="center"/>
          </w:tcPr>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Циљна година</w:t>
            </w:r>
          </w:p>
        </w:tc>
        <w:tc>
          <w:tcPr>
            <w:tcW w:w="1275" w:type="dxa"/>
            <w:gridSpan w:val="2"/>
            <w:tcBorders/>
            <w:shd w:color="auto" w:fill="ECE8E1" w:themeFill="accent3" w:themeFillTint="33" w:val="clear"/>
            <w:vAlign w:val="center"/>
          </w:tcPr>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Циљна вредност</w:t>
            </w:r>
          </w:p>
        </w:tc>
        <w:tc>
          <w:tcPr>
            <w:tcW w:w="2121" w:type="dxa"/>
            <w:gridSpan w:val="3"/>
            <w:tcBorders/>
            <w:shd w:color="auto" w:fill="ECE8E1" w:themeFill="accent3" w:themeFillTint="33" w:val="clear"/>
            <w:vAlign w:val="center"/>
          </w:tcPr>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Извор провере</w:t>
            </w:r>
          </w:p>
        </w:tc>
      </w:tr>
      <w:tr>
        <w:trPr>
          <w:trHeight w:val="548" w:hRule="atLeast"/>
        </w:trPr>
        <w:tc>
          <w:tcPr>
            <w:tcW w:w="5432" w:type="dxa"/>
            <w:gridSpan w:val="5"/>
            <w:tcBorders/>
            <w:vAlign w:val="center"/>
          </w:tcPr>
          <w:p>
            <w:pPr>
              <w:pStyle w:val="Normal"/>
              <w:widowControl/>
              <w:suppressAutoHyphens w:val="true"/>
              <w:spacing w:lineRule="auto" w:line="240" w:before="0" w:after="0"/>
              <w:jc w:val="left"/>
              <w:rPr>
                <w:rFonts w:ascii="Cambria" w:hAnsi="Cambria" w:eastAsia="Times New Roman" w:eastAsiaTheme="minorHAnsi"/>
                <w:sz w:val="22"/>
                <w:szCs w:val="22"/>
              </w:rPr>
            </w:pPr>
            <w:r>
              <w:rPr>
                <w:rFonts w:eastAsia="Calibri" w:cs="Arial" w:ascii="Cambria" w:hAnsi="Cambria"/>
                <w:bCs/>
                <w:kern w:val="0"/>
                <w:sz w:val="22"/>
                <w:szCs w:val="22"/>
                <w:lang w:eastAsia="sr-Latn-CS" w:bidi="ar-SA"/>
              </w:rPr>
              <w:t>Проценат деце ромске националности узраста од 3-5,5 година која похађају ПВО</w:t>
            </w:r>
          </w:p>
        </w:tc>
        <w:tc>
          <w:tcPr>
            <w:tcW w:w="1405" w:type="dxa"/>
            <w:gridSpan w:val="2"/>
            <w:tcBorders/>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338" w:type="dxa"/>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Школска 2023/2024.</w:t>
            </w:r>
          </w:p>
        </w:tc>
        <w:tc>
          <w:tcPr>
            <w:tcW w:w="1196" w:type="dxa"/>
            <w:gridSpan w:val="3"/>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25%</w:t>
            </w:r>
          </w:p>
        </w:tc>
        <w:tc>
          <w:tcPr>
            <w:tcW w:w="1242" w:type="dxa"/>
            <w:gridSpan w:val="3"/>
            <w:tcBorders/>
            <w:vAlign w:val="center"/>
          </w:tcPr>
          <w:p>
            <w:pPr>
              <w:pStyle w:val="Normal"/>
              <w:widowControl/>
              <w:suppressAutoHyphens w:val="true"/>
              <w:spacing w:lineRule="auto" w:line="240"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Школска 2027/</w:t>
            </w:r>
          </w:p>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2028.</w:t>
            </w:r>
          </w:p>
        </w:tc>
        <w:tc>
          <w:tcPr>
            <w:tcW w:w="1275" w:type="dxa"/>
            <w:gridSpan w:val="2"/>
            <w:tcBorders/>
            <w:vAlign w:val="center"/>
          </w:tcPr>
          <w:p>
            <w:pPr>
              <w:pStyle w:val="Normal"/>
              <w:widowControl/>
              <w:suppressAutoHyphens w:val="true"/>
              <w:spacing w:lineRule="auto" w:line="240"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r>
          </w:p>
          <w:p>
            <w:pPr>
              <w:pStyle w:val="Normal"/>
              <w:widowControl/>
              <w:suppressAutoHyphens w:val="true"/>
              <w:spacing w:lineRule="auto" w:line="240" w:before="0" w:after="0"/>
              <w:ind w:firstLine="36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33%</w:t>
            </w:r>
          </w:p>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Times New Roman" w:cs="Times New Roman" w:eastAsiaTheme="minorHAnsi" w:ascii="Cambria" w:hAnsi="Cambria"/>
                <w:kern w:val="0"/>
                <w:sz w:val="22"/>
                <w:szCs w:val="22"/>
                <w:lang w:eastAsia="en-US" w:bidi="ar-SA"/>
              </w:rPr>
            </w:r>
          </w:p>
        </w:tc>
        <w:tc>
          <w:tcPr>
            <w:tcW w:w="2121" w:type="dxa"/>
            <w:gridSpan w:val="3"/>
            <w:tcBorders/>
            <w:vAlign w:val="center"/>
          </w:tcPr>
          <w:p>
            <w:pPr>
              <w:pStyle w:val="Normal"/>
              <w:widowControl/>
              <w:suppressAutoHyphens w:val="true"/>
              <w:spacing w:lineRule="auto" w:line="240" w:before="0" w:after="0"/>
              <w:jc w:val="left"/>
              <w:rPr>
                <w:rFonts w:ascii="Cambria" w:hAnsi="Cambria" w:eastAsia="Times New Roman" w:eastAsiaTheme="minorHAnsi"/>
                <w:sz w:val="22"/>
                <w:szCs w:val="22"/>
              </w:rPr>
            </w:pPr>
            <w:r>
              <w:rPr>
                <w:rFonts w:eastAsia="Calibri" w:cs="Arial" w:ascii="Cambria" w:hAnsi="Cambria"/>
                <w:bCs/>
                <w:kern w:val="0"/>
                <w:sz w:val="22"/>
                <w:szCs w:val="22"/>
                <w:lang w:eastAsia="sr-Latn-CS" w:bidi="ar-SA"/>
              </w:rPr>
              <w:t>Евиденција ПУ</w:t>
            </w:r>
          </w:p>
        </w:tc>
      </w:tr>
      <w:tr>
        <w:trPr>
          <w:trHeight w:val="548" w:hRule="atLeast"/>
        </w:trPr>
        <w:tc>
          <w:tcPr>
            <w:tcW w:w="5432" w:type="dxa"/>
            <w:gridSpan w:val="5"/>
            <w:tcBorders/>
            <w:vAlign w:val="center"/>
          </w:tcPr>
          <w:p>
            <w:pPr>
              <w:pStyle w:val="Normal"/>
              <w:widowControl/>
              <w:suppressAutoHyphens w:val="true"/>
              <w:spacing w:lineRule="auto" w:line="240" w:before="0" w:after="0"/>
              <w:jc w:val="left"/>
              <w:rPr>
                <w:rFonts w:ascii="Cambria" w:hAnsi="Cambria" w:eastAsia="Times New Roman" w:eastAsiaTheme="minorHAnsi"/>
                <w:sz w:val="22"/>
                <w:szCs w:val="22"/>
              </w:rPr>
            </w:pPr>
            <w:r>
              <w:rPr>
                <w:rFonts w:eastAsia="Calibri" w:cs="Arial" w:ascii="Cambria" w:hAnsi="Cambria"/>
                <w:bCs/>
                <w:kern w:val="0"/>
                <w:sz w:val="22"/>
                <w:szCs w:val="22"/>
                <w:lang w:eastAsia="sr-Latn-CS" w:bidi="ar-SA"/>
              </w:rPr>
              <w:t>Број ученика ромске националности који су напустили ОШ</w:t>
            </w:r>
          </w:p>
        </w:tc>
        <w:tc>
          <w:tcPr>
            <w:tcW w:w="1405" w:type="dxa"/>
            <w:gridSpan w:val="2"/>
            <w:tcBorders/>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338" w:type="dxa"/>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Школска 2023/2024.</w:t>
            </w:r>
          </w:p>
        </w:tc>
        <w:tc>
          <w:tcPr>
            <w:tcW w:w="1196" w:type="dxa"/>
            <w:gridSpan w:val="3"/>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5</w:t>
            </w:r>
          </w:p>
        </w:tc>
        <w:tc>
          <w:tcPr>
            <w:tcW w:w="1242" w:type="dxa"/>
            <w:gridSpan w:val="3"/>
            <w:tcBorders/>
            <w:vAlign w:val="center"/>
          </w:tcPr>
          <w:p>
            <w:pPr>
              <w:pStyle w:val="Normal"/>
              <w:widowControl/>
              <w:suppressAutoHyphens w:val="true"/>
              <w:spacing w:lineRule="auto" w:line="240"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Школска 2027/</w:t>
            </w:r>
          </w:p>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2028.</w:t>
            </w:r>
          </w:p>
        </w:tc>
        <w:tc>
          <w:tcPr>
            <w:tcW w:w="1275" w:type="dxa"/>
            <w:gridSpan w:val="2"/>
            <w:tcBorders/>
            <w:vAlign w:val="center"/>
          </w:tcPr>
          <w:p>
            <w:pPr>
              <w:pStyle w:val="Normal"/>
              <w:widowControl/>
              <w:suppressAutoHyphens w:val="true"/>
              <w:spacing w:lineRule="auto" w:line="240" w:before="0" w:after="0"/>
              <w:ind w:firstLine="36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r>
          </w:p>
          <w:p>
            <w:pPr>
              <w:pStyle w:val="Normal"/>
              <w:widowControl/>
              <w:suppressAutoHyphens w:val="true"/>
              <w:spacing w:lineRule="auto" w:line="240"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2</w:t>
            </w:r>
          </w:p>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Times New Roman" w:cs="Times New Roman" w:eastAsiaTheme="minorHAnsi" w:ascii="Cambria" w:hAnsi="Cambria"/>
                <w:kern w:val="0"/>
                <w:sz w:val="22"/>
                <w:szCs w:val="22"/>
                <w:lang w:eastAsia="en-US" w:bidi="ar-SA"/>
              </w:rPr>
            </w:r>
          </w:p>
        </w:tc>
        <w:tc>
          <w:tcPr>
            <w:tcW w:w="2121" w:type="dxa"/>
            <w:gridSpan w:val="3"/>
            <w:tcBorders/>
            <w:vAlign w:val="center"/>
          </w:tcPr>
          <w:p>
            <w:pPr>
              <w:pStyle w:val="Normal"/>
              <w:widowControl/>
              <w:suppressAutoHyphens w:val="true"/>
              <w:spacing w:lineRule="auto" w:line="240" w:before="0" w:after="0"/>
              <w:jc w:val="left"/>
              <w:rPr>
                <w:rFonts w:ascii="Cambria" w:hAnsi="Cambria" w:eastAsia="Times New Roman" w:eastAsiaTheme="minorHAnsi"/>
                <w:sz w:val="22"/>
                <w:szCs w:val="22"/>
              </w:rPr>
            </w:pPr>
            <w:r>
              <w:rPr>
                <w:rFonts w:eastAsia="Calibri" w:cs="Arial" w:ascii="Cambria" w:hAnsi="Cambria"/>
                <w:bCs/>
                <w:kern w:val="0"/>
                <w:sz w:val="22"/>
                <w:szCs w:val="22"/>
                <w:lang w:eastAsia="sr-Latn-CS" w:bidi="ar-SA"/>
              </w:rPr>
              <w:t>Извештаји ПА и ОШ</w:t>
            </w:r>
          </w:p>
        </w:tc>
      </w:tr>
      <w:tr>
        <w:trPr>
          <w:trHeight w:val="548" w:hRule="atLeast"/>
        </w:trPr>
        <w:tc>
          <w:tcPr>
            <w:tcW w:w="5432" w:type="dxa"/>
            <w:gridSpan w:val="5"/>
            <w:tcBorders/>
            <w:vAlign w:val="center"/>
          </w:tcPr>
          <w:p>
            <w:pPr>
              <w:pStyle w:val="Normal"/>
              <w:widowControl/>
              <w:suppressAutoHyphens w:val="true"/>
              <w:spacing w:lineRule="auto" w:line="240" w:before="0" w:after="0"/>
              <w:jc w:val="left"/>
              <w:rPr>
                <w:rFonts w:ascii="Cambria" w:hAnsi="Cambria" w:eastAsia="Times New Roman" w:eastAsiaTheme="minorHAnsi"/>
                <w:sz w:val="22"/>
                <w:szCs w:val="22"/>
              </w:rPr>
            </w:pPr>
            <w:r>
              <w:rPr>
                <w:rFonts w:eastAsia="Calibri" w:cs="Arial" w:ascii="Cambria" w:hAnsi="Cambria"/>
                <w:bCs/>
                <w:kern w:val="0"/>
                <w:sz w:val="22"/>
                <w:szCs w:val="22"/>
                <w:lang w:eastAsia="sr-Latn-CS" w:bidi="ar-SA"/>
              </w:rPr>
              <w:t>Удео ученика ромске националности међу средњошколцима</w:t>
            </w:r>
          </w:p>
        </w:tc>
        <w:tc>
          <w:tcPr>
            <w:tcW w:w="1405" w:type="dxa"/>
            <w:gridSpan w:val="2"/>
            <w:tcBorders/>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338" w:type="dxa"/>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Школска 2023/2024.</w:t>
            </w:r>
          </w:p>
        </w:tc>
        <w:tc>
          <w:tcPr>
            <w:tcW w:w="1196" w:type="dxa"/>
            <w:gridSpan w:val="3"/>
            <w:tcBorders/>
            <w:vAlign w:val="center"/>
          </w:tcPr>
          <w:p>
            <w:pPr>
              <w:pStyle w:val="Normal"/>
              <w:widowControl/>
              <w:suppressAutoHyphens w:val="true"/>
              <w:spacing w:lineRule="auto" w:line="240"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22,1%</w:t>
            </w:r>
          </w:p>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Times New Roman" w:cs="Times New Roman" w:eastAsiaTheme="minorHAnsi" w:ascii="Cambria" w:hAnsi="Cambria"/>
                <w:kern w:val="0"/>
                <w:sz w:val="22"/>
                <w:szCs w:val="22"/>
                <w:lang w:eastAsia="en-US" w:bidi="ar-SA"/>
              </w:rPr>
            </w:r>
          </w:p>
        </w:tc>
        <w:tc>
          <w:tcPr>
            <w:tcW w:w="1242" w:type="dxa"/>
            <w:gridSpan w:val="3"/>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Школска 2027/ 2028.</w:t>
            </w:r>
          </w:p>
        </w:tc>
        <w:tc>
          <w:tcPr>
            <w:tcW w:w="1275" w:type="dxa"/>
            <w:gridSpan w:val="2"/>
            <w:tcBorders/>
            <w:vAlign w:val="center"/>
          </w:tcPr>
          <w:p>
            <w:pPr>
              <w:pStyle w:val="Normal"/>
              <w:widowControl/>
              <w:suppressAutoHyphens w:val="true"/>
              <w:spacing w:lineRule="auto" w:line="240" w:before="0" w:after="0"/>
              <w:jc w:val="center"/>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25%</w:t>
            </w:r>
          </w:p>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Times New Roman" w:cs="Times New Roman" w:eastAsiaTheme="minorHAnsi" w:ascii="Cambria" w:hAnsi="Cambria"/>
                <w:kern w:val="0"/>
                <w:sz w:val="22"/>
                <w:szCs w:val="22"/>
                <w:lang w:eastAsia="en-US" w:bidi="ar-SA"/>
              </w:rPr>
            </w:r>
          </w:p>
        </w:tc>
        <w:tc>
          <w:tcPr>
            <w:tcW w:w="2121" w:type="dxa"/>
            <w:gridSpan w:val="3"/>
            <w:tcBorders/>
            <w:vAlign w:val="center"/>
          </w:tcPr>
          <w:p>
            <w:pPr>
              <w:pStyle w:val="Normal"/>
              <w:widowControl/>
              <w:suppressAutoHyphens w:val="true"/>
              <w:spacing w:lineRule="auto" w:line="240" w:before="0" w:after="0"/>
              <w:jc w:val="left"/>
              <w:rPr>
                <w:rFonts w:ascii="Cambria" w:hAnsi="Cambria" w:eastAsia="Times New Roman" w:eastAsiaTheme="minorHAnsi"/>
                <w:sz w:val="22"/>
                <w:szCs w:val="22"/>
              </w:rPr>
            </w:pPr>
            <w:r>
              <w:rPr>
                <w:rFonts w:eastAsia="Calibri" w:cs="Arial" w:ascii="Cambria" w:hAnsi="Cambria"/>
                <w:bCs/>
                <w:kern w:val="0"/>
                <w:sz w:val="22"/>
                <w:szCs w:val="22"/>
                <w:lang w:eastAsia="sr-Latn-CS" w:bidi="ar-SA"/>
              </w:rPr>
              <w:t>МСШ портал</w:t>
            </w:r>
          </w:p>
        </w:tc>
      </w:tr>
      <w:tr>
        <w:trPr>
          <w:trHeight w:val="496" w:hRule="atLeast"/>
        </w:trPr>
        <w:tc>
          <w:tcPr>
            <w:tcW w:w="5432" w:type="dxa"/>
            <w:gridSpan w:val="5"/>
            <w:tcBorders/>
            <w:shd w:color="auto" w:fill="808080" w:themeFill="background1" w:themeFillShade="80" w:val="clear"/>
            <w:vAlign w:val="center"/>
          </w:tcPr>
          <w:p>
            <w:pPr>
              <w:pStyle w:val="Normal"/>
              <w:widowControl/>
              <w:suppressAutoHyphens w:val="true"/>
              <w:spacing w:lineRule="auto" w:line="240" w:before="0" w:after="160"/>
              <w:jc w:val="lef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МЕРА 1.1: </w:t>
            </w:r>
            <w:r>
              <w:rPr>
                <w:rFonts w:eastAsia="Times New Roman" w:cs="Times New Roman" w:ascii="Cambria" w:hAnsi="Cambria"/>
                <w:b/>
                <w:bCs/>
                <w:color w:themeColor="background1" w:val="FFFFFF"/>
                <w:kern w:val="0"/>
                <w:sz w:val="22"/>
                <w:szCs w:val="22"/>
                <w:lang w:eastAsia="en-US" w:bidi="ar-SA"/>
              </w:rPr>
              <w:t>Повећати обухват деце ромске националности програмима раног развоја</w:t>
            </w:r>
          </w:p>
        </w:tc>
        <w:tc>
          <w:tcPr>
            <w:tcW w:w="3939" w:type="dxa"/>
            <w:gridSpan w:val="6"/>
            <w:tcBorders/>
            <w:shd w:color="auto" w:fill="808080" w:themeFill="background1" w:themeFillShade="80" w:val="clear"/>
          </w:tcPr>
          <w:p>
            <w:pPr>
              <w:pStyle w:val="Normal"/>
              <w:widowControl/>
              <w:suppressAutoHyphens w:val="true"/>
              <w:spacing w:lineRule="auto" w:line="240" w:before="0" w:after="0"/>
              <w:jc w:val="righ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Тип мере: </w:t>
            </w:r>
          </w:p>
        </w:tc>
        <w:tc>
          <w:tcPr>
            <w:tcW w:w="4638" w:type="dxa"/>
            <w:gridSpan w:val="8"/>
            <w:tcBorders/>
            <w:shd w:color="auto" w:fill="808080" w:themeFill="background1" w:themeFillShade="80" w:val="clear"/>
          </w:tcPr>
          <w:p>
            <w:pPr>
              <w:pStyle w:val="Normal"/>
              <w:widowControl/>
              <w:suppressAutoHyphens w:val="true"/>
              <w:spacing w:lineRule="auto" w:line="240" w:before="0" w:after="0"/>
              <w:jc w:val="left"/>
              <w:rPr>
                <w:rFonts w:ascii="Cambria" w:hAnsi="Cambria"/>
                <w:b/>
                <w:bCs/>
                <w:color w:themeColor="background1" w:val="FFFFFF"/>
                <w:sz w:val="22"/>
                <w:szCs w:val="22"/>
              </w:rPr>
            </w:pPr>
            <w:r>
              <w:rPr>
                <w:rFonts w:eastAsia="Times New Roman" w:cs="Times New Roman" w:ascii="Cambria" w:hAnsi="Cambria"/>
                <w:b/>
                <w:bCs/>
                <w:color w:themeColor="background1" w:val="FFFFFF"/>
                <w:kern w:val="0"/>
                <w:sz w:val="22"/>
                <w:szCs w:val="22"/>
                <w:lang w:eastAsia="en-US" w:bidi="ar-SA"/>
              </w:rPr>
              <w:t>Информативно-едукативна</w:t>
            </w:r>
          </w:p>
        </w:tc>
      </w:tr>
      <w:tr>
        <w:trPr>
          <w:trHeight w:val="701" w:hRule="atLeast"/>
        </w:trPr>
        <w:tc>
          <w:tcPr>
            <w:tcW w:w="1929"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Носилац мере: </w:t>
            </w:r>
          </w:p>
        </w:tc>
        <w:tc>
          <w:tcPr>
            <w:tcW w:w="3503" w:type="dxa"/>
            <w:gridSpan w:val="3"/>
            <w:tcBorders/>
            <w:vAlign w:val="cente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3939" w:type="dxa"/>
            <w:gridSpan w:val="6"/>
            <w:tcBorders/>
            <w:shd w:color="auto" w:fill="ECE8E1" w:themeFill="accent3" w:themeFillTint="33" w:val="clear"/>
          </w:tcPr>
          <w:p>
            <w:pPr>
              <w:pStyle w:val="Normal"/>
              <w:widowControl/>
              <w:suppressAutoHyphens w:val="true"/>
              <w:spacing w:lineRule="auto" w:line="240" w:before="0" w:after="0"/>
              <w:jc w:val="righ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 xml:space="preserve">Партнери: </w:t>
            </w:r>
          </w:p>
        </w:tc>
        <w:tc>
          <w:tcPr>
            <w:tcW w:w="4638" w:type="dxa"/>
            <w:gridSpan w:val="8"/>
            <w:tcBorders/>
            <w:shd w:color="auto" w:fill="FFFFFF" w:themeFill="background1" w:val="clear"/>
            <w:vAlign w:val="center"/>
          </w:tcPr>
          <w:p>
            <w:pPr>
              <w:pStyle w:val="Normal"/>
              <w:widowControl/>
              <w:suppressAutoHyphens w:val="true"/>
              <w:spacing w:lineRule="auto" w:line="240" w:beforeAutospacing="1" w:after="0"/>
              <w:jc w:val="left"/>
              <w:rPr>
                <w:rFonts w:ascii="Cambria" w:hAnsi="Cambria"/>
                <w:sz w:val="22"/>
                <w:szCs w:val="22"/>
              </w:rPr>
            </w:pPr>
            <w:r>
              <w:rPr>
                <w:rFonts w:eastAsia="Times New Roman" w:cs="Times New Roman" w:ascii="Cambria" w:hAnsi="Cambria"/>
                <w:kern w:val="0"/>
                <w:sz w:val="22"/>
                <w:szCs w:val="22"/>
                <w:lang w:eastAsia="en-US" w:bidi="ar-SA"/>
              </w:rPr>
              <w:t>ПУ, ПА, Удружење Рома Беочин, Покрајинска влада</w:t>
            </w:r>
          </w:p>
        </w:tc>
      </w:tr>
      <w:tr>
        <w:trPr>
          <w:trHeight w:val="555" w:hRule="atLeast"/>
        </w:trPr>
        <w:tc>
          <w:tcPr>
            <w:tcW w:w="1929"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Период спровођења:</w:t>
            </w:r>
          </w:p>
        </w:tc>
        <w:tc>
          <w:tcPr>
            <w:tcW w:w="1758" w:type="dxa"/>
            <w:tcBorders/>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2026-2028</w:t>
            </w:r>
          </w:p>
        </w:tc>
        <w:tc>
          <w:tcPr>
            <w:tcW w:w="5684" w:type="dxa"/>
            <w:gridSpan w:val="8"/>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Посебне измене прописа: </w:t>
            </w:r>
          </w:p>
        </w:tc>
        <w:tc>
          <w:tcPr>
            <w:tcW w:w="4638" w:type="dxa"/>
            <w:gridSpan w:val="8"/>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НЕ</w:t>
            </w:r>
          </w:p>
        </w:tc>
      </w:tr>
      <w:tr>
        <w:trPr>
          <w:trHeight w:val="1749" w:hRule="atLeast"/>
        </w:trPr>
        <w:tc>
          <w:tcPr>
            <w:tcW w:w="1929"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Укупно процењена финансијска средства за меру (РСД): </w:t>
            </w:r>
          </w:p>
        </w:tc>
        <w:tc>
          <w:tcPr>
            <w:tcW w:w="1758"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341.180.000,00</w:t>
            </w:r>
          </w:p>
        </w:tc>
        <w:tc>
          <w:tcPr>
            <w:tcW w:w="2972" w:type="dxa"/>
            <w:gridSpan w:val="3"/>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 годинама (РСД): </w:t>
            </w:r>
          </w:p>
        </w:tc>
        <w:tc>
          <w:tcPr>
            <w:tcW w:w="3542" w:type="dxa"/>
            <w:gridSpan w:val="7"/>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2026 – 330.000,00</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2027 – 400.000,00</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2028 – 340.450.000,00</w:t>
            </w:r>
          </w:p>
          <w:p>
            <w:pPr>
              <w:pStyle w:val="Normal"/>
              <w:widowControl/>
              <w:suppressAutoHyphens w:val="true"/>
              <w:spacing w:lineRule="auto" w:line="240" w:beforeAutospacing="1" w:after="0"/>
              <w:jc w:val="right"/>
              <w:rPr>
                <w:rFonts w:ascii="Cambria" w:hAnsi="Cambria"/>
                <w:b/>
                <w:sz w:val="22"/>
                <w:szCs w:val="22"/>
              </w:rPr>
            </w:pPr>
            <w:r>
              <w:rPr>
                <w:rFonts w:eastAsia="Times New Roman" w:cs="Times New Roman" w:ascii="Cambria" w:hAnsi="Cambria"/>
                <w:b/>
                <w:kern w:val="0"/>
                <w:sz w:val="22"/>
                <w:szCs w:val="22"/>
                <w:lang w:eastAsia="en-US" w:bidi="ar-SA"/>
              </w:rPr>
            </w:r>
          </w:p>
        </w:tc>
        <w:tc>
          <w:tcPr>
            <w:tcW w:w="1765" w:type="dxa"/>
            <w:gridSpan w:val="4"/>
            <w:tcBorders/>
            <w:shd w:color="auto" w:fill="E7DDDD" w:themeFill="accent6"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Вредности </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по изворима</w:t>
            </w:r>
          </w:p>
          <w:p>
            <w:pPr>
              <w:pStyle w:val="Normal"/>
              <w:widowControl/>
              <w:shd w:val="clear" w:color="auto" w:fill="ECE8E1" w:themeFill="accent3" w:themeFillTint="33"/>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финансирања: </w:t>
            </w:r>
          </w:p>
        </w:tc>
        <w:tc>
          <w:tcPr>
            <w:tcW w:w="2043" w:type="dxa"/>
            <w:gridSpan w:val="2"/>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 xml:space="preserve">Буџет општине – </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 xml:space="preserve">1.180.000,00 </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 xml:space="preserve">Донаторска средства – </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340.000.000,00</w:t>
            </w:r>
          </w:p>
        </w:tc>
      </w:tr>
      <w:tr>
        <w:trPr>
          <w:trHeight w:val="346" w:hRule="atLeast"/>
        </w:trPr>
        <w:tc>
          <w:tcPr>
            <w:tcW w:w="3687" w:type="dxa"/>
            <w:gridSpan w:val="3"/>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Показатељи на нивоу мере (показатељи резултата)</w:t>
            </w:r>
          </w:p>
        </w:tc>
        <w:tc>
          <w:tcPr>
            <w:tcW w:w="1349" w:type="dxa"/>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Јединица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мере</w:t>
            </w:r>
          </w:p>
        </w:tc>
        <w:tc>
          <w:tcPr>
            <w:tcW w:w="1623" w:type="dxa"/>
            <w:gridSpan w:val="2"/>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година</w:t>
            </w:r>
          </w:p>
        </w:tc>
        <w:tc>
          <w:tcPr>
            <w:tcW w:w="1837" w:type="dxa"/>
            <w:gridSpan w:val="3"/>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w:t>
            </w:r>
          </w:p>
        </w:tc>
        <w:tc>
          <w:tcPr>
            <w:tcW w:w="3470" w:type="dxa"/>
            <w:gridSpan w:val="8"/>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Циљне вредности</w:t>
            </w:r>
          </w:p>
        </w:tc>
        <w:tc>
          <w:tcPr>
            <w:tcW w:w="2043" w:type="dxa"/>
            <w:gridSpan w:val="2"/>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Извор провере</w:t>
            </w:r>
          </w:p>
        </w:tc>
      </w:tr>
      <w:tr>
        <w:trPr>
          <w:trHeight w:val="360" w:hRule="atLeast"/>
        </w:trPr>
        <w:tc>
          <w:tcPr>
            <w:tcW w:w="3687"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349" w:type="dxa"/>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623"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837"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311" w:type="dxa"/>
            <w:gridSpan w:val="3"/>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2026.</w:t>
            </w:r>
          </w:p>
        </w:tc>
        <w:tc>
          <w:tcPr>
            <w:tcW w:w="1170" w:type="dxa"/>
            <w:gridSpan w:val="3"/>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2027.</w:t>
            </w:r>
          </w:p>
        </w:tc>
        <w:tc>
          <w:tcPr>
            <w:tcW w:w="989" w:type="dxa"/>
            <w:gridSpan w:val="2"/>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2028.</w:t>
            </w:r>
          </w:p>
        </w:tc>
        <w:tc>
          <w:tcPr>
            <w:tcW w:w="2043"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r>
      <w:tr>
        <w:trPr>
          <w:trHeight w:val="496" w:hRule="atLeast"/>
        </w:trPr>
        <w:tc>
          <w:tcPr>
            <w:tcW w:w="3687"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Број одржаних трибина о важности похађања програма раног развоја и ППП</w:t>
            </w:r>
          </w:p>
        </w:tc>
        <w:tc>
          <w:tcPr>
            <w:tcW w:w="1349"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623"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837"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0</w:t>
            </w:r>
          </w:p>
        </w:tc>
        <w:tc>
          <w:tcPr>
            <w:tcW w:w="1311"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1170"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989"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2043"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Извештај МТ</w:t>
            </w:r>
          </w:p>
        </w:tc>
      </w:tr>
      <w:tr>
        <w:trPr>
          <w:trHeight w:val="496" w:hRule="atLeast"/>
        </w:trPr>
        <w:tc>
          <w:tcPr>
            <w:tcW w:w="3687"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Број деце ромске националности која похађају двочасовни инклузивни програм</w:t>
            </w:r>
          </w:p>
        </w:tc>
        <w:tc>
          <w:tcPr>
            <w:tcW w:w="1349"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623"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837"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15</w:t>
            </w:r>
          </w:p>
        </w:tc>
        <w:tc>
          <w:tcPr>
            <w:tcW w:w="1311"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15</w:t>
            </w:r>
          </w:p>
        </w:tc>
        <w:tc>
          <w:tcPr>
            <w:tcW w:w="1170"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15</w:t>
            </w:r>
          </w:p>
        </w:tc>
        <w:tc>
          <w:tcPr>
            <w:tcW w:w="989"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15</w:t>
            </w:r>
          </w:p>
        </w:tc>
        <w:tc>
          <w:tcPr>
            <w:tcW w:w="2043"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Извештај ПУ, Уговор са Удружењем Рома Беочин о реализацији програма</w:t>
            </w:r>
          </w:p>
        </w:tc>
      </w:tr>
      <w:tr>
        <w:trPr>
          <w:trHeight w:val="496" w:hRule="atLeast"/>
        </w:trPr>
        <w:tc>
          <w:tcPr>
            <w:tcW w:w="1137"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Ознака</w:t>
            </w:r>
          </w:p>
        </w:tc>
        <w:tc>
          <w:tcPr>
            <w:tcW w:w="2550"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Назив активности</w:t>
            </w:r>
          </w:p>
        </w:tc>
        <w:tc>
          <w:tcPr>
            <w:tcW w:w="1349"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Носилац</w:t>
            </w:r>
          </w:p>
        </w:tc>
        <w:tc>
          <w:tcPr>
            <w:tcW w:w="1623"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Партнери</w:t>
            </w:r>
          </w:p>
        </w:tc>
        <w:tc>
          <w:tcPr>
            <w:tcW w:w="1963" w:type="dxa"/>
            <w:gridSpan w:val="4"/>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Рок за реализацију</w:t>
            </w:r>
          </w:p>
        </w:tc>
        <w:tc>
          <w:tcPr>
            <w:tcW w:w="1579" w:type="dxa"/>
            <w:gridSpan w:val="3"/>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Укупно потребна фин.средства (РСД)</w:t>
            </w:r>
          </w:p>
        </w:tc>
        <w:tc>
          <w:tcPr>
            <w:tcW w:w="2111" w:type="dxa"/>
            <w:gridSpan w:val="5"/>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средства по годинама (РСД)</w:t>
            </w:r>
          </w:p>
        </w:tc>
        <w:tc>
          <w:tcPr>
            <w:tcW w:w="1697"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средства по изворима (РСД)</w:t>
            </w:r>
          </w:p>
        </w:tc>
      </w:tr>
      <w:tr>
        <w:trPr>
          <w:trHeight w:val="496" w:hRule="atLeast"/>
        </w:trPr>
        <w:tc>
          <w:tcPr>
            <w:tcW w:w="113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1.1.1.</w:t>
            </w:r>
          </w:p>
        </w:tc>
        <w:tc>
          <w:tcPr>
            <w:tcW w:w="2550" w:type="dxa"/>
            <w:gridSpan w:val="2"/>
            <w:tcBorders/>
            <w:vAlign w:val="center"/>
          </w:tcPr>
          <w:p>
            <w:pPr>
              <w:pStyle w:val="Normal"/>
              <w:widowControl/>
              <w:suppressAutoHyphens w:val="true"/>
              <w:spacing w:lineRule="auto" w:line="240" w:before="60" w:after="60"/>
              <w:jc w:val="left"/>
              <w:rPr>
                <w:rFonts w:ascii="Cambria" w:hAnsi="Cambria"/>
                <w:sz w:val="22"/>
                <w:szCs w:val="22"/>
              </w:rPr>
            </w:pPr>
            <w:r>
              <w:rPr>
                <w:rFonts w:eastAsia="Times New Roman" w:cs="Times New Roman" w:ascii="Cambria" w:hAnsi="Cambria"/>
                <w:kern w:val="0"/>
                <w:sz w:val="22"/>
                <w:szCs w:val="22"/>
                <w:lang w:eastAsia="en-US" w:bidi="ar-SA"/>
              </w:rPr>
              <w:t>Информисање родитеља и подршка приликом уписа деце у ПВО</w:t>
            </w:r>
          </w:p>
        </w:tc>
        <w:tc>
          <w:tcPr>
            <w:tcW w:w="1349" w:type="dxa"/>
            <w:tcBorders/>
            <w:vAlign w:val="center"/>
          </w:tcPr>
          <w:p>
            <w:pPr>
              <w:pStyle w:val="Normal"/>
              <w:widowControl/>
              <w:suppressAutoHyphens w:val="true"/>
              <w:spacing w:lineRule="auto" w:line="240" w:before="60" w:after="6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623" w:type="dxa"/>
            <w:gridSpan w:val="2"/>
            <w:tcBorders/>
            <w:vAlign w:val="center"/>
          </w:tcPr>
          <w:p>
            <w:pPr>
              <w:pStyle w:val="Normal"/>
              <w:widowControl/>
              <w:suppressAutoHyphens w:val="true"/>
              <w:spacing w:lineRule="auto" w:line="240" w:before="60" w:after="60"/>
              <w:jc w:val="center"/>
              <w:rPr>
                <w:rFonts w:ascii="Cambria" w:hAnsi="Cambria"/>
                <w:sz w:val="22"/>
                <w:szCs w:val="22"/>
              </w:rPr>
            </w:pPr>
            <w:r>
              <w:rPr>
                <w:rFonts w:eastAsia="Times New Roman" w:cs="Times New Roman" w:ascii="Cambria" w:hAnsi="Cambria"/>
                <w:kern w:val="0"/>
                <w:sz w:val="22"/>
                <w:szCs w:val="22"/>
                <w:lang w:eastAsia="en-US" w:bidi="ar-SA"/>
              </w:rPr>
              <w:t>ПУ, ПА</w:t>
            </w:r>
          </w:p>
        </w:tc>
        <w:tc>
          <w:tcPr>
            <w:tcW w:w="1963" w:type="dxa"/>
            <w:gridSpan w:val="4"/>
            <w:tcBorders/>
            <w:vAlign w:val="center"/>
          </w:tcPr>
          <w:p>
            <w:pPr>
              <w:pStyle w:val="Normal"/>
              <w:widowControl/>
              <w:suppressAutoHyphens w:val="true"/>
              <w:spacing w:lineRule="auto" w:line="240" w:before="60" w:after="60"/>
              <w:jc w:val="center"/>
              <w:rPr>
                <w:rFonts w:ascii="Cambria" w:hAnsi="Cambria"/>
                <w:sz w:val="22"/>
                <w:szCs w:val="22"/>
              </w:rPr>
            </w:pPr>
            <w:r>
              <w:rPr>
                <w:rFonts w:eastAsia="Times New Roman" w:cs="Times New Roman" w:ascii="Cambria" w:hAnsi="Cambria"/>
                <w:kern w:val="0"/>
                <w:sz w:val="22"/>
                <w:szCs w:val="22"/>
                <w:lang w:eastAsia="en-US" w:bidi="ar-SA"/>
              </w:rPr>
              <w:t>II  квартал 2026, континуирано</w:t>
            </w:r>
          </w:p>
        </w:tc>
        <w:tc>
          <w:tcPr>
            <w:tcW w:w="1579" w:type="dxa"/>
            <w:gridSpan w:val="3"/>
            <w:tcBorders/>
            <w:vAlign w:val="center"/>
          </w:tcPr>
          <w:p>
            <w:pPr>
              <w:pStyle w:val="Normal"/>
              <w:widowControl/>
              <w:suppressAutoHyphens w:val="true"/>
              <w:spacing w:lineRule="auto" w:line="240" w:before="60" w:after="6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2111"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69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r>
      <w:tr>
        <w:trPr>
          <w:trHeight w:val="496" w:hRule="atLeast"/>
        </w:trPr>
        <w:tc>
          <w:tcPr>
            <w:tcW w:w="113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1.1.2.</w:t>
            </w:r>
          </w:p>
        </w:tc>
        <w:tc>
          <w:tcPr>
            <w:tcW w:w="2550" w:type="dxa"/>
            <w:gridSpan w:val="2"/>
            <w:tcBorders/>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Одржавање трибина за родитеље о важности похађања програма раног развоја и ППП </w:t>
            </w:r>
          </w:p>
        </w:tc>
        <w:tc>
          <w:tcPr>
            <w:tcW w:w="1349" w:type="dxa"/>
            <w:tcBorders/>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623" w:type="dxa"/>
            <w:gridSpan w:val="2"/>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ПУ, ПА</w:t>
            </w:r>
          </w:p>
        </w:tc>
        <w:tc>
          <w:tcPr>
            <w:tcW w:w="1963" w:type="dxa"/>
            <w:gridSpan w:val="4"/>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II квартал 2026, континуирано</w:t>
            </w:r>
          </w:p>
        </w:tc>
        <w:tc>
          <w:tcPr>
            <w:tcW w:w="1579" w:type="dxa"/>
            <w:gridSpan w:val="3"/>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2111"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69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r>
      <w:tr>
        <w:trPr>
          <w:trHeight w:val="496" w:hRule="atLeast"/>
        </w:trPr>
        <w:tc>
          <w:tcPr>
            <w:tcW w:w="113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1.1.3.</w:t>
            </w:r>
          </w:p>
        </w:tc>
        <w:tc>
          <w:tcPr>
            <w:tcW w:w="2550" w:type="dxa"/>
            <w:gridSpan w:val="2"/>
            <w:tcBorders/>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Двочасовни  инклузивни програм за превазилажење језичке баријере и учење српског језика  за децу старости 3-5,5 година </w:t>
            </w:r>
          </w:p>
        </w:tc>
        <w:tc>
          <w:tcPr>
            <w:tcW w:w="1349" w:type="dxa"/>
            <w:tcBorders/>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623" w:type="dxa"/>
            <w:gridSpan w:val="2"/>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ПУ, ПА, Удружење Рома Беочин</w:t>
            </w:r>
          </w:p>
        </w:tc>
        <w:tc>
          <w:tcPr>
            <w:tcW w:w="1963" w:type="dxa"/>
            <w:gridSpan w:val="4"/>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2026, континуирано</w:t>
            </w:r>
          </w:p>
        </w:tc>
        <w:tc>
          <w:tcPr>
            <w:tcW w:w="1579" w:type="dxa"/>
            <w:gridSpan w:val="3"/>
            <w:tcBorders/>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1.180.000,00</w:t>
            </w:r>
          </w:p>
        </w:tc>
        <w:tc>
          <w:tcPr>
            <w:tcW w:w="2111" w:type="dxa"/>
            <w:gridSpan w:val="5"/>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2026 – 330.000,00</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2027 – 400.000,00</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2028 – 450.000,00</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r>
          </w:p>
        </w:tc>
        <w:tc>
          <w:tcPr>
            <w:tcW w:w="1697"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 1.180.000,00</w:t>
            </w:r>
          </w:p>
        </w:tc>
      </w:tr>
      <w:tr>
        <w:trPr>
          <w:trHeight w:val="496" w:hRule="atLeast"/>
        </w:trPr>
        <w:tc>
          <w:tcPr>
            <w:tcW w:w="113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1.1.4.</w:t>
            </w:r>
          </w:p>
        </w:tc>
        <w:tc>
          <w:tcPr>
            <w:tcW w:w="2550" w:type="dxa"/>
            <w:gridSpan w:val="2"/>
            <w:tcBorders/>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Изградња новог вртића у Беочину </w:t>
            </w:r>
          </w:p>
        </w:tc>
        <w:tc>
          <w:tcPr>
            <w:tcW w:w="1349" w:type="dxa"/>
            <w:tcBorders/>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623" w:type="dxa"/>
            <w:gridSpan w:val="2"/>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Покрајинска влада</w:t>
            </w:r>
          </w:p>
        </w:tc>
        <w:tc>
          <w:tcPr>
            <w:tcW w:w="1963" w:type="dxa"/>
            <w:gridSpan w:val="4"/>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2028.</w:t>
            </w:r>
          </w:p>
        </w:tc>
        <w:tc>
          <w:tcPr>
            <w:tcW w:w="1579" w:type="dxa"/>
            <w:gridSpan w:val="3"/>
            <w:tcBorders/>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340.000.000</w:t>
            </w:r>
          </w:p>
        </w:tc>
        <w:tc>
          <w:tcPr>
            <w:tcW w:w="2111" w:type="dxa"/>
            <w:gridSpan w:val="5"/>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2028 – 340.000.000,00</w:t>
            </w:r>
          </w:p>
        </w:tc>
        <w:tc>
          <w:tcPr>
            <w:tcW w:w="169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Донаторска средства (АП)</w:t>
            </w:r>
          </w:p>
        </w:tc>
      </w:tr>
      <w:tr>
        <w:trPr>
          <w:trHeight w:val="496" w:hRule="atLeast"/>
        </w:trPr>
        <w:tc>
          <w:tcPr>
            <w:tcW w:w="113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1.1.5.</w:t>
            </w:r>
          </w:p>
        </w:tc>
        <w:tc>
          <w:tcPr>
            <w:tcW w:w="2550" w:type="dxa"/>
            <w:gridSpan w:val="2"/>
            <w:tcBorders/>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Обележавање Светског дана Рома у ПУ</w:t>
            </w:r>
          </w:p>
        </w:tc>
        <w:tc>
          <w:tcPr>
            <w:tcW w:w="1349" w:type="dxa"/>
            <w:tcBorders/>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623" w:type="dxa"/>
            <w:gridSpan w:val="2"/>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ПУ, ПА, Удружење Рома Беочин</w:t>
            </w:r>
          </w:p>
        </w:tc>
        <w:tc>
          <w:tcPr>
            <w:tcW w:w="1963" w:type="dxa"/>
            <w:gridSpan w:val="4"/>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2026, континуирано</w:t>
            </w:r>
          </w:p>
        </w:tc>
        <w:tc>
          <w:tcPr>
            <w:tcW w:w="1579" w:type="dxa"/>
            <w:gridSpan w:val="3"/>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2111"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69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r>
      <w:tr>
        <w:trPr>
          <w:trHeight w:val="956" w:hRule="atLeast"/>
        </w:trPr>
        <w:tc>
          <w:tcPr>
            <w:tcW w:w="5432" w:type="dxa"/>
            <w:gridSpan w:val="5"/>
            <w:tcBorders/>
            <w:shd w:color="auto" w:fill="808080" w:themeFill="background1" w:themeFillShade="80" w:val="clear"/>
            <w:vAlign w:val="center"/>
          </w:tcPr>
          <w:p>
            <w:pPr>
              <w:pStyle w:val="Normal"/>
              <w:widowControl/>
              <w:suppressAutoHyphens w:val="true"/>
              <w:spacing w:lineRule="auto" w:line="240" w:before="0" w:after="0"/>
              <w:jc w:val="left"/>
              <w:rPr>
                <w:rFonts w:ascii="Cambria" w:hAnsi="Cambria" w:eastAsia="Calibri"/>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МЕРА 1.2.:  </w:t>
            </w:r>
            <w:r>
              <w:rPr>
                <w:rFonts w:eastAsia="Times New Roman" w:cs="Arial" w:ascii="Cambria" w:hAnsi="Cambria"/>
                <w:b/>
                <w:color w:themeColor="background1" w:val="FFFFFF"/>
                <w:kern w:val="0"/>
                <w:sz w:val="22"/>
                <w:szCs w:val="22"/>
                <w:lang w:eastAsia="en-US" w:bidi="ar-SA"/>
              </w:rPr>
              <w:t>Унапредити редовност похађања наставе и смањити осипање ученика ромске националности из основног образовања</w:t>
            </w:r>
          </w:p>
        </w:tc>
        <w:tc>
          <w:tcPr>
            <w:tcW w:w="3939" w:type="dxa"/>
            <w:gridSpan w:val="6"/>
            <w:tcBorders/>
            <w:shd w:color="auto" w:fill="808080" w:themeFill="background1" w:themeFillShade="80" w:val="clear"/>
          </w:tcPr>
          <w:p>
            <w:pPr>
              <w:pStyle w:val="Normal"/>
              <w:widowControl/>
              <w:suppressAutoHyphens w:val="true"/>
              <w:spacing w:lineRule="auto" w:line="240" w:before="0" w:after="0"/>
              <w:jc w:val="righ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Тип мере: </w:t>
            </w:r>
          </w:p>
          <w:p>
            <w:pPr>
              <w:pStyle w:val="Normal"/>
              <w:widowControl/>
              <w:suppressAutoHyphens w:val="true"/>
              <w:spacing w:before="0" w:after="0"/>
              <w:jc w:val="lef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r>
          </w:p>
          <w:p>
            <w:pPr>
              <w:pStyle w:val="Normal"/>
              <w:widowControl/>
              <w:suppressAutoHyphens w:val="true"/>
              <w:spacing w:before="0" w:after="0"/>
              <w:jc w:val="left"/>
              <w:rPr>
                <w:rFonts w:ascii="Cambria" w:hAnsi="Cambria"/>
                <w:sz w:val="22"/>
                <w:szCs w:val="22"/>
              </w:rPr>
            </w:pPr>
            <w:r>
              <w:rPr>
                <w:rFonts w:eastAsia="Times New Roman" w:cs="Times New Roman" w:ascii="Cambria" w:hAnsi="Cambria"/>
                <w:kern w:val="0"/>
                <w:sz w:val="22"/>
                <w:szCs w:val="22"/>
                <w:lang w:eastAsia="en-US" w:bidi="ar-SA"/>
              </w:rPr>
            </w:r>
          </w:p>
        </w:tc>
        <w:tc>
          <w:tcPr>
            <w:tcW w:w="4638" w:type="dxa"/>
            <w:gridSpan w:val="8"/>
            <w:tcBorders/>
            <w:shd w:color="auto" w:fill="808080" w:themeFill="background1" w:themeFillShade="80"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Постицајна</w:t>
            </w:r>
          </w:p>
        </w:tc>
      </w:tr>
      <w:tr>
        <w:trPr>
          <w:trHeight w:val="520" w:hRule="atLeast"/>
        </w:trPr>
        <w:tc>
          <w:tcPr>
            <w:tcW w:w="1929"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Носилац мере: </w:t>
            </w:r>
          </w:p>
        </w:tc>
        <w:tc>
          <w:tcPr>
            <w:tcW w:w="3503" w:type="dxa"/>
            <w:gridSpan w:val="3"/>
            <w:tcBorders/>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3939" w:type="dxa"/>
            <w:gridSpan w:val="6"/>
            <w:tcBorders/>
            <w:shd w:color="auto" w:fill="ECE8E1" w:themeFill="accent3" w:themeFillTint="33" w:val="clear"/>
          </w:tcPr>
          <w:p>
            <w:pPr>
              <w:pStyle w:val="Normal"/>
              <w:widowControl/>
              <w:suppressAutoHyphens w:val="true"/>
              <w:spacing w:lineRule="auto" w:line="240" w:before="0" w:after="0"/>
              <w:jc w:val="right"/>
              <w:rPr>
                <w:rFonts w:ascii="Cambria" w:hAnsi="Cambria"/>
                <w:b/>
                <w:sz w:val="22"/>
                <w:szCs w:val="22"/>
              </w:rPr>
            </w:pPr>
            <w:r>
              <w:rPr>
                <w:rFonts w:eastAsia="Times New Roman" w:cs="Times New Roman" w:ascii="Cambria" w:hAnsi="Cambria"/>
                <w:b/>
                <w:kern w:val="0"/>
                <w:sz w:val="22"/>
                <w:szCs w:val="22"/>
                <w:lang w:eastAsia="en-US" w:bidi="ar-SA"/>
              </w:rPr>
              <w:t xml:space="preserve">Партнери: </w:t>
            </w:r>
          </w:p>
        </w:tc>
        <w:tc>
          <w:tcPr>
            <w:tcW w:w="4638" w:type="dxa"/>
            <w:gridSpan w:val="8"/>
            <w:tcBorders/>
            <w:shd w:color="auto" w:fill="FFFFFF" w:themeFill="background1"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kern w:val="0"/>
                <w:sz w:val="22"/>
                <w:szCs w:val="22"/>
                <w:lang w:eastAsia="en-US" w:bidi="ar-SA"/>
              </w:rPr>
              <w:t>ОШ, ЦСР, МТ, ОЦД, ЕХО</w:t>
            </w:r>
          </w:p>
        </w:tc>
      </w:tr>
      <w:tr>
        <w:trPr>
          <w:trHeight w:val="555" w:hRule="atLeast"/>
        </w:trPr>
        <w:tc>
          <w:tcPr>
            <w:tcW w:w="1929"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Период спровођења:</w:t>
            </w:r>
          </w:p>
        </w:tc>
        <w:tc>
          <w:tcPr>
            <w:tcW w:w="1758" w:type="dxa"/>
            <w:tcBorders/>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2026 - 2028</w:t>
            </w:r>
          </w:p>
        </w:tc>
        <w:tc>
          <w:tcPr>
            <w:tcW w:w="5684" w:type="dxa"/>
            <w:gridSpan w:val="8"/>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Посебне измене прописа: </w:t>
            </w:r>
          </w:p>
        </w:tc>
        <w:tc>
          <w:tcPr>
            <w:tcW w:w="4638" w:type="dxa"/>
            <w:gridSpan w:val="8"/>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НЕ</w:t>
            </w:r>
          </w:p>
        </w:tc>
      </w:tr>
      <w:tr>
        <w:trPr>
          <w:trHeight w:val="70" w:hRule="atLeast"/>
        </w:trPr>
        <w:tc>
          <w:tcPr>
            <w:tcW w:w="1929"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Укупно процењена финансијска средст</w:t>
            </w:r>
            <w:r>
              <w:rPr>
                <w:rFonts w:eastAsia="Times New Roman" w:cs="Times New Roman" w:ascii="Cambria" w:hAnsi="Cambria"/>
                <w:b/>
                <w:kern w:val="0"/>
                <w:sz w:val="22"/>
                <w:szCs w:val="22"/>
                <w:shd w:fill="ECE8E1" w:val="clear"/>
                <w:lang w:eastAsia="en-US" w:bidi="ar-SA"/>
              </w:rPr>
              <w:t>в</w:t>
            </w:r>
            <w:r>
              <w:rPr>
                <w:rFonts w:eastAsia="Times New Roman" w:cs="Times New Roman" w:ascii="Cambria" w:hAnsi="Cambria"/>
                <w:b/>
                <w:kern w:val="0"/>
                <w:sz w:val="22"/>
                <w:szCs w:val="22"/>
                <w:lang w:eastAsia="en-US" w:bidi="ar-SA"/>
              </w:rPr>
              <w:t xml:space="preserve">а за меру (РСД): </w:t>
            </w:r>
          </w:p>
        </w:tc>
        <w:tc>
          <w:tcPr>
            <w:tcW w:w="1758"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1.750.000,00</w:t>
            </w:r>
          </w:p>
        </w:tc>
        <w:tc>
          <w:tcPr>
            <w:tcW w:w="2972" w:type="dxa"/>
            <w:gridSpan w:val="3"/>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 годинама (РСД): </w:t>
            </w:r>
          </w:p>
        </w:tc>
        <w:tc>
          <w:tcPr>
            <w:tcW w:w="3542" w:type="dxa"/>
            <w:gridSpan w:val="7"/>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2025 – 650.000,00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2026 – 650.000,00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2027 – 450.000,00</w:t>
            </w:r>
          </w:p>
          <w:p>
            <w:pPr>
              <w:pStyle w:val="NoSpacing"/>
              <w:widowControl/>
              <w:suppressAutoHyphens w:val="true"/>
              <w:spacing w:lineRule="auto" w:line="240" w:before="0" w:after="0"/>
              <w:jc w:val="right"/>
              <w:rPr>
                <w:rFonts w:ascii="Cambria" w:hAnsi="Cambria"/>
                <w:b/>
                <w:sz w:val="22"/>
                <w:szCs w:val="22"/>
                <w:lang w:val="sr-RS"/>
              </w:rPr>
            </w:pPr>
            <w:r>
              <w:rPr>
                <w:rFonts w:eastAsia="Times New Roman" w:cs="Times New Roman" w:ascii="Cambria" w:hAnsi="Cambria"/>
                <w:b/>
                <w:kern w:val="0"/>
                <w:sz w:val="22"/>
                <w:szCs w:val="22"/>
                <w:lang w:val="sr-RS" w:eastAsia="en-US" w:bidi="ar-SA"/>
              </w:rPr>
            </w:r>
          </w:p>
        </w:tc>
        <w:tc>
          <w:tcPr>
            <w:tcW w:w="1765" w:type="dxa"/>
            <w:gridSpan w:val="4"/>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Вредности </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по изворима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финансирања: </w:t>
            </w:r>
          </w:p>
        </w:tc>
        <w:tc>
          <w:tcPr>
            <w:tcW w:w="2043" w:type="dxa"/>
            <w:gridSpan w:val="2"/>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 xml:space="preserve">1.350.000,00 </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Донаторска средства – 400.000,00</w:t>
            </w:r>
          </w:p>
        </w:tc>
      </w:tr>
      <w:tr>
        <w:trPr>
          <w:trHeight w:val="330" w:hRule="atLeast"/>
        </w:trPr>
        <w:tc>
          <w:tcPr>
            <w:tcW w:w="3687" w:type="dxa"/>
            <w:gridSpan w:val="3"/>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Показатељи на нивоу мере -(показатељи резултата)</w:t>
            </w:r>
          </w:p>
        </w:tc>
        <w:tc>
          <w:tcPr>
            <w:tcW w:w="1349" w:type="dxa"/>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Јединица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мере</w:t>
            </w:r>
          </w:p>
        </w:tc>
        <w:tc>
          <w:tcPr>
            <w:tcW w:w="1623" w:type="dxa"/>
            <w:gridSpan w:val="2"/>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година</w:t>
            </w:r>
          </w:p>
        </w:tc>
        <w:tc>
          <w:tcPr>
            <w:tcW w:w="1837" w:type="dxa"/>
            <w:gridSpan w:val="3"/>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 xml:space="preserve">Базна </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w:t>
            </w:r>
          </w:p>
        </w:tc>
        <w:tc>
          <w:tcPr>
            <w:tcW w:w="3470" w:type="dxa"/>
            <w:gridSpan w:val="8"/>
            <w:tcBorders>
              <w:bottom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Циљне вредности</w:t>
            </w:r>
          </w:p>
        </w:tc>
        <w:tc>
          <w:tcPr>
            <w:tcW w:w="2043" w:type="dxa"/>
            <w:gridSpan w:val="2"/>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Извор провере</w:t>
            </w:r>
          </w:p>
        </w:tc>
      </w:tr>
      <w:tr>
        <w:trPr>
          <w:trHeight w:val="231" w:hRule="atLeast"/>
        </w:trPr>
        <w:tc>
          <w:tcPr>
            <w:tcW w:w="3687"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349" w:type="dxa"/>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623"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837"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311" w:type="dxa"/>
            <w:gridSpan w:val="3"/>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2026.</w:t>
            </w:r>
          </w:p>
        </w:tc>
        <w:tc>
          <w:tcPr>
            <w:tcW w:w="1170" w:type="dxa"/>
            <w:gridSpan w:val="3"/>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2027.</w:t>
            </w:r>
          </w:p>
        </w:tc>
        <w:tc>
          <w:tcPr>
            <w:tcW w:w="989" w:type="dxa"/>
            <w:gridSpan w:val="2"/>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2028.</w:t>
            </w:r>
          </w:p>
        </w:tc>
        <w:tc>
          <w:tcPr>
            <w:tcW w:w="2043"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r>
      <w:tr>
        <w:trPr>
          <w:trHeight w:val="444" w:hRule="atLeast"/>
        </w:trPr>
        <w:tc>
          <w:tcPr>
            <w:tcW w:w="3687"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Број ангажованих ПА у ОШ</w:t>
            </w:r>
          </w:p>
        </w:tc>
        <w:tc>
          <w:tcPr>
            <w:tcW w:w="1349"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623"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837"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1311"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1170"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w:t>
            </w:r>
          </w:p>
        </w:tc>
        <w:tc>
          <w:tcPr>
            <w:tcW w:w="989" w:type="dxa"/>
            <w:gridSpan w:val="2"/>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3</w:t>
            </w:r>
          </w:p>
        </w:tc>
        <w:tc>
          <w:tcPr>
            <w:tcW w:w="2043" w:type="dxa"/>
            <w:gridSpan w:val="2"/>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Извештаји ОШ</w:t>
            </w:r>
          </w:p>
        </w:tc>
      </w:tr>
      <w:tr>
        <w:trPr>
          <w:trHeight w:val="534" w:hRule="atLeast"/>
        </w:trPr>
        <w:tc>
          <w:tcPr>
            <w:tcW w:w="3687"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Број ромских девојчица укључених у рад „Клуба девојчица“</w:t>
            </w:r>
          </w:p>
        </w:tc>
        <w:tc>
          <w:tcPr>
            <w:tcW w:w="1349"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 xml:space="preserve">Број </w:t>
            </w:r>
          </w:p>
        </w:tc>
        <w:tc>
          <w:tcPr>
            <w:tcW w:w="1623"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837"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15</w:t>
            </w:r>
          </w:p>
        </w:tc>
        <w:tc>
          <w:tcPr>
            <w:tcW w:w="1311"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15</w:t>
            </w:r>
          </w:p>
        </w:tc>
        <w:tc>
          <w:tcPr>
            <w:tcW w:w="1170"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15</w:t>
            </w:r>
          </w:p>
        </w:tc>
        <w:tc>
          <w:tcPr>
            <w:tcW w:w="989" w:type="dxa"/>
            <w:gridSpan w:val="2"/>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0</w:t>
            </w:r>
          </w:p>
        </w:tc>
        <w:tc>
          <w:tcPr>
            <w:tcW w:w="2043" w:type="dxa"/>
            <w:gridSpan w:val="2"/>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Извештај ПА</w:t>
            </w:r>
          </w:p>
        </w:tc>
      </w:tr>
      <w:tr>
        <w:trPr>
          <w:trHeight w:val="534" w:hRule="atLeast"/>
        </w:trPr>
        <w:tc>
          <w:tcPr>
            <w:tcW w:w="3687"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Број ученика ромске националности којима је обезбеђен бесплатан школски прибор </w:t>
            </w:r>
          </w:p>
        </w:tc>
        <w:tc>
          <w:tcPr>
            <w:tcW w:w="1349"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623"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837"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225</w:t>
            </w:r>
          </w:p>
        </w:tc>
        <w:tc>
          <w:tcPr>
            <w:tcW w:w="1311"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225</w:t>
            </w:r>
          </w:p>
        </w:tc>
        <w:tc>
          <w:tcPr>
            <w:tcW w:w="1170"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225</w:t>
            </w:r>
          </w:p>
        </w:tc>
        <w:tc>
          <w:tcPr>
            <w:tcW w:w="989" w:type="dxa"/>
            <w:gridSpan w:val="2"/>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225</w:t>
            </w:r>
          </w:p>
        </w:tc>
        <w:tc>
          <w:tcPr>
            <w:tcW w:w="2043" w:type="dxa"/>
            <w:gridSpan w:val="2"/>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Извештај ОШ и МТ</w:t>
            </w:r>
          </w:p>
        </w:tc>
      </w:tr>
      <w:tr>
        <w:trPr>
          <w:trHeight w:val="496" w:hRule="atLeast"/>
        </w:trPr>
        <w:tc>
          <w:tcPr>
            <w:tcW w:w="1137"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Ознака</w:t>
            </w:r>
          </w:p>
        </w:tc>
        <w:tc>
          <w:tcPr>
            <w:tcW w:w="2550"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Назив активности</w:t>
            </w:r>
          </w:p>
        </w:tc>
        <w:tc>
          <w:tcPr>
            <w:tcW w:w="1349"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Носилац</w:t>
            </w:r>
          </w:p>
        </w:tc>
        <w:tc>
          <w:tcPr>
            <w:tcW w:w="1623"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Партнери</w:t>
            </w:r>
          </w:p>
        </w:tc>
        <w:tc>
          <w:tcPr>
            <w:tcW w:w="1963" w:type="dxa"/>
            <w:gridSpan w:val="4"/>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Рок за реализацију</w:t>
            </w:r>
          </w:p>
        </w:tc>
        <w:tc>
          <w:tcPr>
            <w:tcW w:w="1579" w:type="dxa"/>
            <w:gridSpan w:val="3"/>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Укупно потребна фин.средства (РСД)</w:t>
            </w:r>
          </w:p>
        </w:tc>
        <w:tc>
          <w:tcPr>
            <w:tcW w:w="2111" w:type="dxa"/>
            <w:gridSpan w:val="5"/>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 средства по годинама (РСД)</w:t>
            </w:r>
          </w:p>
        </w:tc>
        <w:tc>
          <w:tcPr>
            <w:tcW w:w="1697"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 средстава по изворима (РСД)</w:t>
            </w:r>
          </w:p>
        </w:tc>
      </w:tr>
      <w:tr>
        <w:trPr>
          <w:trHeight w:val="496" w:hRule="atLeast"/>
        </w:trPr>
        <w:tc>
          <w:tcPr>
            <w:tcW w:w="113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1.2.1.</w:t>
            </w:r>
          </w:p>
        </w:tc>
        <w:tc>
          <w:tcPr>
            <w:tcW w:w="2550" w:type="dxa"/>
            <w:gridSpan w:val="2"/>
            <w:tcBorders/>
            <w:vAlign w:val="center"/>
          </w:tcPr>
          <w:p>
            <w:pPr>
              <w:pStyle w:val="Normal"/>
              <w:widowControl/>
              <w:suppressAutoHyphens w:val="true"/>
              <w:spacing w:lineRule="auto" w:line="240" w:before="60" w:after="60"/>
              <w:jc w:val="left"/>
              <w:rPr>
                <w:rFonts w:ascii="Cambria" w:hAnsi="Cambria"/>
                <w:sz w:val="22"/>
                <w:szCs w:val="22"/>
              </w:rPr>
            </w:pPr>
            <w:r>
              <w:rPr>
                <w:rFonts w:eastAsia="Times New Roman" w:cs="Times New Roman" w:ascii="Cambria" w:hAnsi="Cambria"/>
                <w:kern w:val="0"/>
                <w:sz w:val="22"/>
                <w:szCs w:val="22"/>
                <w:lang w:eastAsia="en-US" w:bidi="ar-SA"/>
              </w:rPr>
              <w:t xml:space="preserve">Ангажовање нових педагошких асистената у основним школама </w:t>
            </w:r>
          </w:p>
        </w:tc>
        <w:tc>
          <w:tcPr>
            <w:tcW w:w="1349" w:type="dxa"/>
            <w:tcBorders/>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623" w:type="dxa"/>
            <w:gridSpan w:val="2"/>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ОШ</w:t>
            </w:r>
          </w:p>
        </w:tc>
        <w:tc>
          <w:tcPr>
            <w:tcW w:w="1963" w:type="dxa"/>
            <w:gridSpan w:val="4"/>
            <w:tcBorders/>
            <w:vAlign w:val="center"/>
          </w:tcPr>
          <w:p>
            <w:pPr>
              <w:pStyle w:val="Normal"/>
              <w:widowControl/>
              <w:suppressAutoHyphens w:val="true"/>
              <w:spacing w:lineRule="auto" w:line="240" w:before="60" w:after="60"/>
              <w:jc w:val="center"/>
              <w:rPr>
                <w:rFonts w:ascii="Cambria" w:hAnsi="Cambria"/>
                <w:sz w:val="22"/>
                <w:szCs w:val="22"/>
              </w:rPr>
            </w:pPr>
            <w:r>
              <w:rPr>
                <w:rFonts w:eastAsia="Times New Roman" w:cs="Times New Roman" w:ascii="Cambria" w:hAnsi="Cambria"/>
                <w:bCs/>
                <w:kern w:val="0"/>
                <w:sz w:val="22"/>
                <w:szCs w:val="22"/>
                <w:lang w:eastAsia="en-US" w:bidi="ar-SA"/>
              </w:rPr>
              <w:t xml:space="preserve">IV квартал </w:t>
            </w:r>
            <w:r>
              <w:rPr>
                <w:rFonts w:eastAsia="Times New Roman" w:cs="Times New Roman" w:ascii="Cambria" w:hAnsi="Cambria"/>
                <w:kern w:val="0"/>
                <w:sz w:val="22"/>
                <w:szCs w:val="22"/>
                <w:lang w:eastAsia="en-US" w:bidi="ar-SA"/>
              </w:rPr>
              <w:t>2028.</w:t>
            </w:r>
          </w:p>
        </w:tc>
        <w:tc>
          <w:tcPr>
            <w:tcW w:w="1579" w:type="dxa"/>
            <w:gridSpan w:val="3"/>
            <w:tcBorders/>
            <w:vAlign w:val="center"/>
          </w:tcPr>
          <w:p>
            <w:pPr>
              <w:pStyle w:val="Normal"/>
              <w:widowControl/>
              <w:suppressAutoHyphens w:val="true"/>
              <w:spacing w:lineRule="auto" w:line="240" w:before="60" w:after="6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2111"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69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r>
      <w:tr>
        <w:trPr>
          <w:trHeight w:val="496" w:hRule="atLeast"/>
        </w:trPr>
        <w:tc>
          <w:tcPr>
            <w:tcW w:w="113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1.2.2.</w:t>
            </w:r>
          </w:p>
        </w:tc>
        <w:tc>
          <w:tcPr>
            <w:tcW w:w="2550"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bCs/>
                <w:kern w:val="0"/>
                <w:sz w:val="22"/>
                <w:szCs w:val="22"/>
                <w:lang w:eastAsia="en-US" w:bidi="ar-SA"/>
              </w:rPr>
              <w:t>Теренске посете породицама приликом уписа деце у школу и контрола редовности похађања</w:t>
            </w:r>
          </w:p>
        </w:tc>
        <w:tc>
          <w:tcPr>
            <w:tcW w:w="1349"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623"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kern w:val="0"/>
                <w:sz w:val="22"/>
                <w:szCs w:val="22"/>
                <w:lang w:eastAsia="en-US" w:bidi="ar-SA"/>
              </w:rPr>
              <w:t>ОШ, ЦСР, МТ</w:t>
            </w:r>
          </w:p>
        </w:tc>
        <w:tc>
          <w:tcPr>
            <w:tcW w:w="1963"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IV квартал 2026, континуирано</w:t>
            </w:r>
          </w:p>
        </w:tc>
        <w:tc>
          <w:tcPr>
            <w:tcW w:w="1579" w:type="dxa"/>
            <w:gridSpan w:val="3"/>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kern w:val="0"/>
                <w:sz w:val="22"/>
                <w:szCs w:val="22"/>
                <w:lang w:eastAsia="en-US" w:bidi="ar-SA"/>
              </w:rPr>
              <w:t>/</w:t>
            </w:r>
          </w:p>
        </w:tc>
        <w:tc>
          <w:tcPr>
            <w:tcW w:w="2111"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kern w:val="0"/>
                <w:sz w:val="22"/>
                <w:szCs w:val="22"/>
                <w:lang w:eastAsia="en-US" w:bidi="ar-SA"/>
              </w:rPr>
              <w:t>/</w:t>
            </w:r>
          </w:p>
        </w:tc>
        <w:tc>
          <w:tcPr>
            <w:tcW w:w="169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kern w:val="0"/>
                <w:sz w:val="22"/>
                <w:szCs w:val="22"/>
                <w:lang w:eastAsia="en-US" w:bidi="ar-SA"/>
              </w:rPr>
              <w:t>/</w:t>
            </w:r>
          </w:p>
        </w:tc>
      </w:tr>
      <w:tr>
        <w:trPr>
          <w:trHeight w:val="496" w:hRule="atLeast"/>
        </w:trPr>
        <w:tc>
          <w:tcPr>
            <w:tcW w:w="113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1.2.3.</w:t>
            </w:r>
          </w:p>
        </w:tc>
        <w:tc>
          <w:tcPr>
            <w:tcW w:w="2550"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bCs/>
                <w:kern w:val="0"/>
                <w:sz w:val="22"/>
                <w:szCs w:val="22"/>
                <w:lang w:eastAsia="en-US" w:bidi="ar-SA"/>
              </w:rPr>
              <w:t>Функционисање „Клуб девојчица“ при ОШ „Јован Грчић Миленко“ на тему важности образовања</w:t>
            </w:r>
          </w:p>
        </w:tc>
        <w:tc>
          <w:tcPr>
            <w:tcW w:w="1349"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623"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ОШ, ЕХО</w:t>
            </w:r>
          </w:p>
        </w:tc>
        <w:tc>
          <w:tcPr>
            <w:tcW w:w="1963"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 xml:space="preserve">IV квартал 2027. </w:t>
            </w:r>
          </w:p>
        </w:tc>
        <w:tc>
          <w:tcPr>
            <w:tcW w:w="1579" w:type="dxa"/>
            <w:gridSpan w:val="3"/>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400.000,00</w:t>
            </w:r>
          </w:p>
        </w:tc>
        <w:tc>
          <w:tcPr>
            <w:tcW w:w="2111" w:type="dxa"/>
            <w:gridSpan w:val="5"/>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r>
          </w:p>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2026 – 200.000,00</w:t>
            </w:r>
          </w:p>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 xml:space="preserve">2027 – 200.000,00 </w:t>
            </w:r>
          </w:p>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r>
          </w:p>
        </w:tc>
        <w:tc>
          <w:tcPr>
            <w:tcW w:w="1697"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r>
          </w:p>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Донаторска средства – 400.000,00</w:t>
            </w:r>
          </w:p>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r>
          </w:p>
        </w:tc>
      </w:tr>
      <w:tr>
        <w:trPr>
          <w:trHeight w:val="496" w:hRule="atLeast"/>
        </w:trPr>
        <w:tc>
          <w:tcPr>
            <w:tcW w:w="113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1.2.4.</w:t>
            </w:r>
          </w:p>
        </w:tc>
        <w:tc>
          <w:tcPr>
            <w:tcW w:w="2550" w:type="dxa"/>
            <w:gridSpan w:val="2"/>
            <w:tcBorders/>
            <w:shd w:color="auto" w:fill="FFFFFF" w:themeFill="background1" w:val="clea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bCs/>
                <w:kern w:val="0"/>
                <w:sz w:val="22"/>
                <w:szCs w:val="22"/>
                <w:lang w:eastAsia="en-US" w:bidi="ar-SA"/>
              </w:rPr>
              <w:t>Укључивање родитеља ромских ученика у органе школа (савет родитеља ...)</w:t>
            </w:r>
          </w:p>
        </w:tc>
        <w:tc>
          <w:tcPr>
            <w:tcW w:w="1349"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623"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ОШ</w:t>
            </w:r>
          </w:p>
        </w:tc>
        <w:tc>
          <w:tcPr>
            <w:tcW w:w="1963"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 xml:space="preserve">IV квартал 2028. </w:t>
            </w:r>
          </w:p>
        </w:tc>
        <w:tc>
          <w:tcPr>
            <w:tcW w:w="1579" w:type="dxa"/>
            <w:gridSpan w:val="3"/>
            <w:tcBorders/>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kern w:val="0"/>
                <w:sz w:val="22"/>
                <w:szCs w:val="22"/>
                <w:lang w:eastAsia="en-US" w:bidi="ar-SA"/>
              </w:rPr>
              <w:t>/</w:t>
            </w:r>
          </w:p>
        </w:tc>
        <w:tc>
          <w:tcPr>
            <w:tcW w:w="2111"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kern w:val="0"/>
                <w:sz w:val="22"/>
                <w:szCs w:val="22"/>
                <w:lang w:eastAsia="en-US" w:bidi="ar-SA"/>
              </w:rPr>
              <w:t>/</w:t>
            </w:r>
          </w:p>
        </w:tc>
        <w:tc>
          <w:tcPr>
            <w:tcW w:w="169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kern w:val="0"/>
                <w:sz w:val="22"/>
                <w:szCs w:val="22"/>
                <w:lang w:eastAsia="en-US" w:bidi="ar-SA"/>
              </w:rPr>
              <w:t>/</w:t>
            </w:r>
          </w:p>
        </w:tc>
      </w:tr>
      <w:tr>
        <w:trPr>
          <w:trHeight w:val="496" w:hRule="atLeast"/>
        </w:trPr>
        <w:tc>
          <w:tcPr>
            <w:tcW w:w="113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1.2.5.</w:t>
            </w:r>
          </w:p>
        </w:tc>
        <w:tc>
          <w:tcPr>
            <w:tcW w:w="2550"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Бесплатан школски прибор и уџбеници </w:t>
            </w:r>
          </w:p>
        </w:tc>
        <w:tc>
          <w:tcPr>
            <w:tcW w:w="1349"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општу управу и заједничке послове</w:t>
            </w:r>
          </w:p>
        </w:tc>
        <w:tc>
          <w:tcPr>
            <w:tcW w:w="1623"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МТ</w:t>
            </w:r>
          </w:p>
        </w:tc>
        <w:tc>
          <w:tcPr>
            <w:tcW w:w="1963"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bCs/>
                <w:kern w:val="0"/>
                <w:sz w:val="22"/>
                <w:szCs w:val="22"/>
                <w:lang w:eastAsia="en-US" w:bidi="ar-SA"/>
              </w:rPr>
              <w:t>IV квартал 2026, континуирано</w:t>
            </w:r>
          </w:p>
        </w:tc>
        <w:tc>
          <w:tcPr>
            <w:tcW w:w="1579" w:type="dxa"/>
            <w:gridSpan w:val="3"/>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900.000,00</w:t>
            </w:r>
          </w:p>
        </w:tc>
        <w:tc>
          <w:tcPr>
            <w:tcW w:w="2111" w:type="dxa"/>
            <w:gridSpan w:val="5"/>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2026 – 300.000,00</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2027 – 300.000,00</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2028 – 300.000,00</w:t>
            </w:r>
          </w:p>
        </w:tc>
        <w:tc>
          <w:tcPr>
            <w:tcW w:w="1697"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highlight w:val="yellow"/>
              </w:rPr>
            </w:pPr>
            <w:r>
              <w:rPr>
                <w:rFonts w:eastAsia="Times New Roman" w:cs="Times New Roman" w:ascii="Cambria" w:hAnsi="Cambria"/>
                <w:kern w:val="0"/>
                <w:sz w:val="22"/>
                <w:szCs w:val="22"/>
                <w:lang w:eastAsia="en-US" w:bidi="ar-SA"/>
              </w:rPr>
              <w:t xml:space="preserve">Буџет општине – 900.000,00 </w:t>
            </w:r>
          </w:p>
        </w:tc>
      </w:tr>
      <w:tr>
        <w:trPr>
          <w:trHeight w:val="496" w:hRule="atLeast"/>
        </w:trPr>
        <w:tc>
          <w:tcPr>
            <w:tcW w:w="113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1.2.6.</w:t>
            </w:r>
          </w:p>
        </w:tc>
        <w:tc>
          <w:tcPr>
            <w:tcW w:w="2550"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Обележевање 8. априла - Светског дана Рома </w:t>
            </w:r>
          </w:p>
        </w:tc>
        <w:tc>
          <w:tcPr>
            <w:tcW w:w="1349"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623"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bCs/>
                <w:kern w:val="0"/>
                <w:sz w:val="22"/>
                <w:szCs w:val="22"/>
                <w:lang w:eastAsia="en-US" w:bidi="ar-SA"/>
              </w:rPr>
              <w:t>ОШ, ОЦД</w:t>
            </w:r>
          </w:p>
        </w:tc>
        <w:tc>
          <w:tcPr>
            <w:tcW w:w="1963"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IV квартал 2026, континуирано</w:t>
            </w:r>
          </w:p>
        </w:tc>
        <w:tc>
          <w:tcPr>
            <w:tcW w:w="1579" w:type="dxa"/>
            <w:gridSpan w:val="3"/>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450.000,00</w:t>
            </w:r>
          </w:p>
        </w:tc>
        <w:tc>
          <w:tcPr>
            <w:tcW w:w="2111" w:type="dxa"/>
            <w:gridSpan w:val="5"/>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2026 – 150.000,00</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2027 – 150.000,00</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2028 – 150.000,00</w:t>
            </w:r>
          </w:p>
        </w:tc>
        <w:tc>
          <w:tcPr>
            <w:tcW w:w="1697"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highlight w:val="yellow"/>
              </w:rPr>
            </w:pPr>
            <w:r>
              <w:rPr>
                <w:rFonts w:eastAsia="Times New Roman" w:cs="Times New Roman" w:ascii="Cambria" w:hAnsi="Cambria"/>
                <w:kern w:val="0"/>
                <w:sz w:val="22"/>
                <w:szCs w:val="22"/>
                <w:lang w:eastAsia="en-US" w:bidi="ar-SA"/>
              </w:rPr>
              <w:t xml:space="preserve">Буџет општине – 450.000,00 </w:t>
            </w:r>
          </w:p>
        </w:tc>
      </w:tr>
      <w:tr>
        <w:trPr>
          <w:trHeight w:val="848" w:hRule="atLeast"/>
        </w:trPr>
        <w:tc>
          <w:tcPr>
            <w:tcW w:w="5432" w:type="dxa"/>
            <w:gridSpan w:val="5"/>
            <w:tcBorders/>
            <w:shd w:color="auto" w:fill="808080" w:themeFill="background1" w:themeFillShade="80" w:val="clear"/>
            <w:vAlign w:val="center"/>
          </w:tcPr>
          <w:p>
            <w:pPr>
              <w:pStyle w:val="Normal"/>
              <w:widowControl/>
              <w:suppressAutoHyphens w:val="true"/>
              <w:spacing w:lineRule="auto" w:line="240" w:before="0" w:after="160"/>
              <w:jc w:val="left"/>
              <w:rPr>
                <w:rFonts w:ascii="Cambria" w:hAnsi="Cambria"/>
                <w:b/>
                <w:color w:themeColor="background1" w:val="FFFFFF"/>
              </w:rPr>
            </w:pPr>
            <w:r>
              <w:rPr>
                <w:rFonts w:eastAsia="Times New Roman" w:cs="Times New Roman" w:ascii="Cambria" w:hAnsi="Cambria"/>
                <w:b/>
                <w:color w:themeColor="background1" w:val="FFFFFF"/>
                <w:kern w:val="0"/>
                <w:sz w:val="24"/>
                <w:szCs w:val="24"/>
                <w:lang w:eastAsia="en-US" w:bidi="ar-SA"/>
              </w:rPr>
              <w:t xml:space="preserve">МЕРА 1.3.: </w:t>
            </w:r>
            <w:r>
              <w:rPr>
                <w:rFonts w:eastAsia="Times New Roman" w:cs="Arial" w:ascii="Cambria" w:hAnsi="Cambria"/>
                <w:b/>
                <w:color w:themeColor="background1" w:val="FFFFFF"/>
                <w:kern w:val="0"/>
                <w:sz w:val="24"/>
                <w:szCs w:val="24"/>
                <w:lang w:eastAsia="en-US" w:bidi="ar-SA"/>
              </w:rPr>
              <w:t>Повећати бројност средњошколаца ромске националности  који завршавају средњу школу</w:t>
            </w:r>
          </w:p>
          <w:p>
            <w:pPr>
              <w:pStyle w:val="Normal"/>
              <w:widowControl/>
              <w:shd w:val="clear" w:color="auto" w:fill="808080" w:themeFill="background1" w:themeFillShade="80"/>
              <w:suppressAutoHyphens w:val="true"/>
              <w:spacing w:lineRule="auto" w:line="240" w:before="0" w:after="0"/>
              <w:jc w:val="left"/>
              <w:rPr>
                <w:rFonts w:ascii="Cambria" w:hAnsi="Cambria"/>
                <w:b/>
                <w:color w:themeColor="background1" w:val="FFFFFF"/>
              </w:rPr>
            </w:pPr>
            <w:r>
              <w:rPr>
                <w:rFonts w:eastAsia="Times New Roman" w:cs="Times New Roman" w:ascii="Cambria" w:hAnsi="Cambria"/>
                <w:b/>
                <w:color w:themeColor="background1" w:val="FFFFFF"/>
                <w:kern w:val="0"/>
                <w:sz w:val="24"/>
                <w:szCs w:val="24"/>
                <w:lang w:eastAsia="en-US" w:bidi="ar-SA"/>
              </w:rPr>
            </w:r>
          </w:p>
        </w:tc>
        <w:tc>
          <w:tcPr>
            <w:tcW w:w="3939" w:type="dxa"/>
            <w:gridSpan w:val="6"/>
            <w:tcBorders/>
            <w:shd w:color="auto" w:fill="808080" w:themeFill="background1" w:themeFillShade="80" w:val="clear"/>
          </w:tcPr>
          <w:p>
            <w:pPr>
              <w:pStyle w:val="Normal"/>
              <w:widowControl/>
              <w:suppressAutoHyphens w:val="true"/>
              <w:spacing w:lineRule="auto" w:line="240" w:before="0" w:after="0"/>
              <w:jc w:val="right"/>
              <w:rPr>
                <w:rFonts w:ascii="Cambria" w:hAnsi="Cambria"/>
                <w:b/>
                <w:color w:themeColor="background1" w:val="FFFFFF"/>
              </w:rPr>
            </w:pPr>
            <w:r>
              <w:rPr>
                <w:rFonts w:eastAsia="Times New Roman" w:cs="Times New Roman" w:ascii="Cambria" w:hAnsi="Cambria"/>
                <w:b/>
                <w:color w:themeColor="background1" w:val="FFFFFF"/>
                <w:kern w:val="0"/>
                <w:sz w:val="24"/>
                <w:szCs w:val="24"/>
                <w:lang w:eastAsia="en-US" w:bidi="ar-SA"/>
              </w:rPr>
              <w:t xml:space="preserve">Тип мере: </w:t>
            </w:r>
          </w:p>
        </w:tc>
        <w:tc>
          <w:tcPr>
            <w:tcW w:w="4638" w:type="dxa"/>
            <w:gridSpan w:val="8"/>
            <w:tcBorders/>
            <w:shd w:color="auto" w:fill="808080" w:themeFill="background1" w:themeFillShade="80" w:val="clear"/>
          </w:tcPr>
          <w:p>
            <w:pPr>
              <w:pStyle w:val="Normal"/>
              <w:widowControl/>
              <w:suppressAutoHyphens w:val="true"/>
              <w:spacing w:lineRule="auto" w:line="240" w:before="0" w:after="0"/>
              <w:jc w:val="left"/>
              <w:rPr>
                <w:rFonts w:ascii="Cambria" w:hAnsi="Cambria"/>
                <w:b/>
                <w:color w:themeColor="background1" w:val="FFFFFF"/>
              </w:rPr>
            </w:pPr>
            <w:r>
              <w:rPr>
                <w:rFonts w:eastAsia="Times New Roman" w:cs="Times New Roman" w:ascii="Cambria" w:hAnsi="Cambria"/>
                <w:b/>
                <w:color w:themeColor="background1" w:val="FFFFFF"/>
                <w:kern w:val="0"/>
                <w:sz w:val="24"/>
                <w:szCs w:val="24"/>
                <w:lang w:eastAsia="en-US" w:bidi="ar-SA"/>
              </w:rPr>
              <w:t>Подстицајна</w:t>
            </w:r>
          </w:p>
        </w:tc>
      </w:tr>
      <w:tr>
        <w:trPr>
          <w:trHeight w:val="520" w:hRule="atLeast"/>
        </w:trPr>
        <w:tc>
          <w:tcPr>
            <w:tcW w:w="1929"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Носилац мере: </w:t>
            </w:r>
          </w:p>
        </w:tc>
        <w:tc>
          <w:tcPr>
            <w:tcW w:w="3503" w:type="dxa"/>
            <w:gridSpan w:val="3"/>
            <w:tcBorders/>
            <w:vAlign w:val="cente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3939" w:type="dxa"/>
            <w:gridSpan w:val="6"/>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 xml:space="preserve">Партнери: </w:t>
            </w:r>
          </w:p>
        </w:tc>
        <w:tc>
          <w:tcPr>
            <w:tcW w:w="4638" w:type="dxa"/>
            <w:gridSpan w:val="8"/>
            <w:tcBorders/>
            <w:shd w:color="auto" w:fill="FFFFFF" w:themeFill="background1"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kern w:val="0"/>
                <w:sz w:val="22"/>
                <w:szCs w:val="22"/>
                <w:lang w:eastAsia="en-US" w:bidi="ar-SA"/>
              </w:rPr>
              <w:t>МТ, ОШ, СШ</w:t>
            </w:r>
          </w:p>
        </w:tc>
      </w:tr>
      <w:tr>
        <w:trPr>
          <w:trHeight w:val="555" w:hRule="atLeast"/>
        </w:trPr>
        <w:tc>
          <w:tcPr>
            <w:tcW w:w="1929"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Период спровођења:</w:t>
            </w:r>
          </w:p>
        </w:tc>
        <w:tc>
          <w:tcPr>
            <w:tcW w:w="1758" w:type="dxa"/>
            <w:tcBorders/>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2026 - 2028</w:t>
            </w:r>
          </w:p>
        </w:tc>
        <w:tc>
          <w:tcPr>
            <w:tcW w:w="5684" w:type="dxa"/>
            <w:gridSpan w:val="8"/>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Посебне измене прописа: </w:t>
            </w:r>
          </w:p>
        </w:tc>
        <w:tc>
          <w:tcPr>
            <w:tcW w:w="4638" w:type="dxa"/>
            <w:gridSpan w:val="8"/>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ДА</w:t>
            </w:r>
          </w:p>
        </w:tc>
      </w:tr>
      <w:tr>
        <w:trPr>
          <w:trHeight w:val="70" w:hRule="atLeast"/>
        </w:trPr>
        <w:tc>
          <w:tcPr>
            <w:tcW w:w="1929"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Укупно процењена финансијска средст</w:t>
            </w:r>
            <w:r>
              <w:rPr>
                <w:rFonts w:eastAsia="Times New Roman" w:cs="Times New Roman" w:ascii="Cambria" w:hAnsi="Cambria"/>
                <w:b/>
                <w:kern w:val="0"/>
                <w:sz w:val="22"/>
                <w:szCs w:val="22"/>
                <w:shd w:fill="ECE8E1" w:val="clear"/>
                <w:lang w:eastAsia="en-US" w:bidi="ar-SA"/>
              </w:rPr>
              <w:t>в</w:t>
            </w:r>
            <w:r>
              <w:rPr>
                <w:rFonts w:eastAsia="Times New Roman" w:cs="Times New Roman" w:ascii="Cambria" w:hAnsi="Cambria"/>
                <w:b/>
                <w:kern w:val="0"/>
                <w:sz w:val="22"/>
                <w:szCs w:val="22"/>
                <w:lang w:eastAsia="en-US" w:bidi="ar-SA"/>
              </w:rPr>
              <w:t xml:space="preserve">а за меру (РСД): </w:t>
            </w:r>
          </w:p>
        </w:tc>
        <w:tc>
          <w:tcPr>
            <w:tcW w:w="1758"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9.056.000,00</w:t>
            </w:r>
          </w:p>
        </w:tc>
        <w:tc>
          <w:tcPr>
            <w:tcW w:w="2972" w:type="dxa"/>
            <w:gridSpan w:val="3"/>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 годинама (РСД): </w:t>
            </w:r>
          </w:p>
        </w:tc>
        <w:tc>
          <w:tcPr>
            <w:tcW w:w="3542" w:type="dxa"/>
            <w:gridSpan w:val="7"/>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2026 –  2.976.000,00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2027 –  3.040.000,00</w:t>
            </w:r>
          </w:p>
          <w:p>
            <w:pPr>
              <w:pStyle w:val="NoSpacing"/>
              <w:widowControl/>
              <w:suppressAutoHyphens w:val="true"/>
              <w:spacing w:lineRule="auto" w:line="240" w:before="0" w:after="0"/>
              <w:jc w:val="right"/>
              <w:rPr>
                <w:rFonts w:ascii="Cambria" w:hAnsi="Cambria"/>
                <w:b/>
                <w:sz w:val="22"/>
                <w:szCs w:val="22"/>
                <w:lang w:val="sr-RS"/>
              </w:rPr>
            </w:pPr>
            <w:r>
              <w:rPr>
                <w:rFonts w:eastAsia="Times New Roman" w:cs="Times New Roman" w:ascii="Cambria" w:hAnsi="Cambria"/>
                <w:kern w:val="0"/>
                <w:sz w:val="22"/>
                <w:szCs w:val="22"/>
                <w:lang w:val="sr-RS" w:eastAsia="en-US" w:bidi="ar-SA"/>
              </w:rPr>
              <w:t>2028 –  3.040.000,00</w:t>
            </w:r>
          </w:p>
        </w:tc>
        <w:tc>
          <w:tcPr>
            <w:tcW w:w="1765" w:type="dxa"/>
            <w:gridSpan w:val="4"/>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Вредности </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по изворима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финансирања: </w:t>
            </w:r>
          </w:p>
        </w:tc>
        <w:tc>
          <w:tcPr>
            <w:tcW w:w="2043" w:type="dxa"/>
            <w:gridSpan w:val="2"/>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 xml:space="preserve">9.056.000,00 </w:t>
            </w:r>
          </w:p>
        </w:tc>
      </w:tr>
      <w:tr>
        <w:trPr>
          <w:trHeight w:val="276" w:hRule="atLeast"/>
        </w:trPr>
        <w:tc>
          <w:tcPr>
            <w:tcW w:w="3687" w:type="dxa"/>
            <w:gridSpan w:val="3"/>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Показатељи на нивоу мере (показатељи резултата)</w:t>
            </w:r>
          </w:p>
        </w:tc>
        <w:tc>
          <w:tcPr>
            <w:tcW w:w="1349" w:type="dxa"/>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Јединица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мере</w:t>
            </w:r>
          </w:p>
        </w:tc>
        <w:tc>
          <w:tcPr>
            <w:tcW w:w="1623" w:type="dxa"/>
            <w:gridSpan w:val="2"/>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година</w:t>
            </w:r>
          </w:p>
        </w:tc>
        <w:tc>
          <w:tcPr>
            <w:tcW w:w="1837" w:type="dxa"/>
            <w:gridSpan w:val="3"/>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 xml:space="preserve">Базна </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w:t>
            </w:r>
          </w:p>
        </w:tc>
        <w:tc>
          <w:tcPr>
            <w:tcW w:w="3470" w:type="dxa"/>
            <w:gridSpan w:val="8"/>
            <w:tcBorders>
              <w:bottom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Циљне вредности</w:t>
            </w:r>
          </w:p>
        </w:tc>
        <w:tc>
          <w:tcPr>
            <w:tcW w:w="2043" w:type="dxa"/>
            <w:gridSpan w:val="2"/>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Извор провере</w:t>
            </w:r>
          </w:p>
        </w:tc>
      </w:tr>
      <w:tr>
        <w:trPr>
          <w:trHeight w:val="285" w:hRule="atLeast"/>
        </w:trPr>
        <w:tc>
          <w:tcPr>
            <w:tcW w:w="3687" w:type="dxa"/>
            <w:gridSpan w:val="3"/>
            <w:vMerge w:val="continue"/>
            <w:tcBorders/>
            <w:shd w:color="auto" w:fill="E99C92" w:themeFill="accent2" w:themeFillTint="66"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349" w:type="dxa"/>
            <w:vMerge w:val="continue"/>
            <w:tcBorders/>
            <w:shd w:color="auto" w:fill="E99C92" w:themeFill="accent2" w:themeFillTint="66"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623" w:type="dxa"/>
            <w:gridSpan w:val="2"/>
            <w:vMerge w:val="continue"/>
            <w:tcBorders/>
            <w:shd w:color="auto" w:fill="E99C92" w:themeFill="accent2" w:themeFillTint="66"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837" w:type="dxa"/>
            <w:gridSpan w:val="3"/>
            <w:vMerge w:val="continue"/>
            <w:tcBorders/>
            <w:shd w:color="auto" w:fill="E99C92" w:themeFill="accent2" w:themeFillTint="66"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311" w:type="dxa"/>
            <w:gridSpan w:val="3"/>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2026.</w:t>
            </w:r>
          </w:p>
        </w:tc>
        <w:tc>
          <w:tcPr>
            <w:tcW w:w="1170" w:type="dxa"/>
            <w:gridSpan w:val="3"/>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2027.</w:t>
            </w:r>
          </w:p>
        </w:tc>
        <w:tc>
          <w:tcPr>
            <w:tcW w:w="989" w:type="dxa"/>
            <w:gridSpan w:val="2"/>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2028.</w:t>
            </w:r>
          </w:p>
        </w:tc>
        <w:tc>
          <w:tcPr>
            <w:tcW w:w="2043" w:type="dxa"/>
            <w:gridSpan w:val="2"/>
            <w:vMerge w:val="continue"/>
            <w:tcBorders/>
            <w:shd w:color="auto" w:fill="E99C92" w:themeFill="accent2" w:themeFillTint="66"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r>
      <w:tr>
        <w:trPr>
          <w:trHeight w:val="435" w:hRule="atLeast"/>
        </w:trPr>
        <w:tc>
          <w:tcPr>
            <w:tcW w:w="3687"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Број обезбеђених стипендија за средњошколце ромске националности</w:t>
            </w:r>
          </w:p>
        </w:tc>
        <w:tc>
          <w:tcPr>
            <w:tcW w:w="1349"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623"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837"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1311"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3</w:t>
            </w:r>
          </w:p>
        </w:tc>
        <w:tc>
          <w:tcPr>
            <w:tcW w:w="1170"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3</w:t>
            </w:r>
          </w:p>
        </w:tc>
        <w:tc>
          <w:tcPr>
            <w:tcW w:w="989" w:type="dxa"/>
            <w:gridSpan w:val="2"/>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3</w:t>
            </w:r>
          </w:p>
        </w:tc>
        <w:tc>
          <w:tcPr>
            <w:tcW w:w="2043" w:type="dxa"/>
            <w:gridSpan w:val="2"/>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Одлука о додели стипендија за средњошколце</w:t>
            </w:r>
          </w:p>
        </w:tc>
      </w:tr>
      <w:tr>
        <w:trPr>
          <w:trHeight w:val="435" w:hRule="atLeast"/>
        </w:trPr>
        <w:tc>
          <w:tcPr>
            <w:tcW w:w="3687"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Број одржаних сајмова образовања</w:t>
            </w:r>
          </w:p>
        </w:tc>
        <w:tc>
          <w:tcPr>
            <w:tcW w:w="1349"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623"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837"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0</w:t>
            </w:r>
          </w:p>
        </w:tc>
        <w:tc>
          <w:tcPr>
            <w:tcW w:w="1311"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1170"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989" w:type="dxa"/>
            <w:gridSpan w:val="2"/>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2043" w:type="dxa"/>
            <w:gridSpan w:val="2"/>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Извештај ОШ</w:t>
            </w:r>
          </w:p>
        </w:tc>
      </w:tr>
      <w:tr>
        <w:trPr>
          <w:trHeight w:val="435" w:hRule="atLeast"/>
        </w:trPr>
        <w:tc>
          <w:tcPr>
            <w:tcW w:w="3687"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Број одржаних радионица о значају завршетка средњег образовања</w:t>
            </w:r>
          </w:p>
        </w:tc>
        <w:tc>
          <w:tcPr>
            <w:tcW w:w="1349"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623"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837"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0</w:t>
            </w:r>
          </w:p>
        </w:tc>
        <w:tc>
          <w:tcPr>
            <w:tcW w:w="1311"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1170"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989" w:type="dxa"/>
            <w:gridSpan w:val="2"/>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2043" w:type="dxa"/>
            <w:gridSpan w:val="2"/>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Извештај МТ</w:t>
            </w:r>
          </w:p>
        </w:tc>
      </w:tr>
      <w:tr>
        <w:trPr>
          <w:trHeight w:val="496" w:hRule="atLeast"/>
        </w:trPr>
        <w:tc>
          <w:tcPr>
            <w:tcW w:w="1137"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Ознака</w:t>
            </w:r>
          </w:p>
        </w:tc>
        <w:tc>
          <w:tcPr>
            <w:tcW w:w="2550"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Назив активности</w:t>
            </w:r>
          </w:p>
        </w:tc>
        <w:tc>
          <w:tcPr>
            <w:tcW w:w="1349"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Носилац</w:t>
            </w:r>
          </w:p>
        </w:tc>
        <w:tc>
          <w:tcPr>
            <w:tcW w:w="1623"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Партнери</w:t>
            </w:r>
          </w:p>
        </w:tc>
        <w:tc>
          <w:tcPr>
            <w:tcW w:w="1963" w:type="dxa"/>
            <w:gridSpan w:val="4"/>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Рок за реализацију</w:t>
            </w:r>
          </w:p>
        </w:tc>
        <w:tc>
          <w:tcPr>
            <w:tcW w:w="1579" w:type="dxa"/>
            <w:gridSpan w:val="3"/>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Укупно потребна фин.средства (РСД)</w:t>
            </w:r>
          </w:p>
        </w:tc>
        <w:tc>
          <w:tcPr>
            <w:tcW w:w="2111" w:type="dxa"/>
            <w:gridSpan w:val="5"/>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 средства по годинама (РСД)</w:t>
            </w:r>
          </w:p>
        </w:tc>
        <w:tc>
          <w:tcPr>
            <w:tcW w:w="1697"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изворима (РСД)</w:t>
            </w:r>
          </w:p>
        </w:tc>
      </w:tr>
      <w:tr>
        <w:trPr>
          <w:trHeight w:val="496" w:hRule="atLeast"/>
        </w:trPr>
        <w:tc>
          <w:tcPr>
            <w:tcW w:w="113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1.3.1.</w:t>
            </w:r>
          </w:p>
        </w:tc>
        <w:tc>
          <w:tcPr>
            <w:tcW w:w="2550"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Стипендије за најбоље средњошколце ромске националности</w:t>
            </w:r>
          </w:p>
        </w:tc>
        <w:tc>
          <w:tcPr>
            <w:tcW w:w="1349" w:type="dxa"/>
            <w:tcBorders/>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623" w:type="dxa"/>
            <w:gridSpan w:val="2"/>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963"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2026, континуирано</w:t>
            </w:r>
          </w:p>
        </w:tc>
        <w:tc>
          <w:tcPr>
            <w:tcW w:w="1579" w:type="dxa"/>
            <w:gridSpan w:val="3"/>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720.000,00</w:t>
            </w:r>
          </w:p>
        </w:tc>
        <w:tc>
          <w:tcPr>
            <w:tcW w:w="2111" w:type="dxa"/>
            <w:gridSpan w:val="5"/>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2026 – 240.000,00</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2027 – 240.000,00</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2028 – 240.000,00</w:t>
            </w:r>
          </w:p>
        </w:tc>
        <w:tc>
          <w:tcPr>
            <w:tcW w:w="1697"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 720.000,00</w:t>
            </w:r>
          </w:p>
        </w:tc>
      </w:tr>
      <w:tr>
        <w:trPr>
          <w:trHeight w:val="496" w:hRule="atLeast"/>
        </w:trPr>
        <w:tc>
          <w:tcPr>
            <w:tcW w:w="113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1.3.2.</w:t>
            </w:r>
          </w:p>
        </w:tc>
        <w:tc>
          <w:tcPr>
            <w:tcW w:w="2550"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Информисање о афирмативним мерама за упис у средњу школу</w:t>
            </w:r>
          </w:p>
        </w:tc>
        <w:tc>
          <w:tcPr>
            <w:tcW w:w="1349"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623"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МТ, ОШ</w:t>
            </w:r>
          </w:p>
        </w:tc>
        <w:tc>
          <w:tcPr>
            <w:tcW w:w="1963"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II квартал 2026, континуирано</w:t>
            </w:r>
          </w:p>
        </w:tc>
        <w:tc>
          <w:tcPr>
            <w:tcW w:w="1579" w:type="dxa"/>
            <w:gridSpan w:val="3"/>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2111"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69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r>
      <w:tr>
        <w:trPr>
          <w:trHeight w:val="496" w:hRule="atLeast"/>
        </w:trPr>
        <w:tc>
          <w:tcPr>
            <w:tcW w:w="113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1.3.3.</w:t>
            </w:r>
          </w:p>
        </w:tc>
        <w:tc>
          <w:tcPr>
            <w:tcW w:w="2550"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bCs/>
                <w:kern w:val="0"/>
                <w:sz w:val="22"/>
                <w:szCs w:val="22"/>
                <w:lang w:eastAsia="en-US" w:bidi="ar-SA"/>
              </w:rPr>
              <w:t>Сајам образовања за представљање СШ у којима је уведено дуално образовање</w:t>
            </w:r>
          </w:p>
        </w:tc>
        <w:tc>
          <w:tcPr>
            <w:tcW w:w="1349"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623"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МТ, СШ</w:t>
            </w:r>
          </w:p>
        </w:tc>
        <w:tc>
          <w:tcPr>
            <w:tcW w:w="1963"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II квартал 2026, континуирано</w:t>
            </w:r>
          </w:p>
        </w:tc>
        <w:tc>
          <w:tcPr>
            <w:tcW w:w="1579" w:type="dxa"/>
            <w:gridSpan w:val="3"/>
            <w:tcBorders/>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kern w:val="0"/>
                <w:sz w:val="22"/>
                <w:szCs w:val="22"/>
                <w:lang w:eastAsia="en-US" w:bidi="ar-SA"/>
              </w:rPr>
              <w:t>/</w:t>
            </w:r>
          </w:p>
        </w:tc>
        <w:tc>
          <w:tcPr>
            <w:tcW w:w="2111"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kern w:val="0"/>
                <w:sz w:val="22"/>
                <w:szCs w:val="22"/>
                <w:lang w:eastAsia="en-US" w:bidi="ar-SA"/>
              </w:rPr>
              <w:t>/</w:t>
            </w:r>
          </w:p>
        </w:tc>
        <w:tc>
          <w:tcPr>
            <w:tcW w:w="169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kern w:val="0"/>
                <w:sz w:val="22"/>
                <w:szCs w:val="22"/>
                <w:lang w:eastAsia="en-US" w:bidi="ar-SA"/>
              </w:rPr>
              <w:t>/</w:t>
            </w:r>
          </w:p>
        </w:tc>
      </w:tr>
      <w:tr>
        <w:trPr>
          <w:trHeight w:val="496" w:hRule="atLeast"/>
        </w:trPr>
        <w:tc>
          <w:tcPr>
            <w:tcW w:w="113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1.3.4.</w:t>
            </w:r>
          </w:p>
        </w:tc>
        <w:tc>
          <w:tcPr>
            <w:tcW w:w="2550"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Радионице о значају  завршетка средњег образовања (кроз професионалну оријентацију у ОШ)</w:t>
            </w:r>
          </w:p>
        </w:tc>
        <w:tc>
          <w:tcPr>
            <w:tcW w:w="1349"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општу управу и заједничке послове</w:t>
            </w:r>
          </w:p>
        </w:tc>
        <w:tc>
          <w:tcPr>
            <w:tcW w:w="1623"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МТ, ОШ</w:t>
            </w:r>
          </w:p>
        </w:tc>
        <w:tc>
          <w:tcPr>
            <w:tcW w:w="1963"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II квартал 2026, континуирано</w:t>
            </w:r>
          </w:p>
        </w:tc>
        <w:tc>
          <w:tcPr>
            <w:tcW w:w="1579" w:type="dxa"/>
            <w:gridSpan w:val="3"/>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2111"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69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r>
      <w:tr>
        <w:trPr>
          <w:trHeight w:val="496" w:hRule="atLeast"/>
        </w:trPr>
        <w:tc>
          <w:tcPr>
            <w:tcW w:w="1137"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1.3.5.</w:t>
            </w:r>
          </w:p>
        </w:tc>
        <w:tc>
          <w:tcPr>
            <w:tcW w:w="2550"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Суфинансирање трошкова месечних карата за средњошколце </w:t>
            </w:r>
          </w:p>
        </w:tc>
        <w:tc>
          <w:tcPr>
            <w:tcW w:w="1349"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општу управу и заједничке послове</w:t>
            </w:r>
          </w:p>
        </w:tc>
        <w:tc>
          <w:tcPr>
            <w:tcW w:w="1623"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963"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II квартал 2026, континуирано</w:t>
            </w:r>
          </w:p>
        </w:tc>
        <w:tc>
          <w:tcPr>
            <w:tcW w:w="1579" w:type="dxa"/>
            <w:gridSpan w:val="3"/>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8.336.000,00</w:t>
            </w:r>
          </w:p>
        </w:tc>
        <w:tc>
          <w:tcPr>
            <w:tcW w:w="2111" w:type="dxa"/>
            <w:gridSpan w:val="5"/>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2026 – 2.736.000,00</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2027 – 2.800.000,00</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2028 – 2.800.000,00</w:t>
            </w:r>
          </w:p>
        </w:tc>
        <w:tc>
          <w:tcPr>
            <w:tcW w:w="1697" w:type="dxa"/>
            <w:tcBorders/>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 8.336.000,00</w:t>
            </w:r>
          </w:p>
        </w:tc>
      </w:tr>
    </w:tbl>
    <w:p>
      <w:pPr>
        <w:pStyle w:val="Normal"/>
        <w:tabs>
          <w:tab w:val="clear" w:pos="720"/>
          <w:tab w:val="left" w:pos="8463" w:leader="none"/>
        </w:tabs>
        <w:spacing w:lineRule="auto" w:line="240" w:before="0" w:after="160"/>
        <w:rPr>
          <w:rFonts w:ascii="Cambria" w:hAnsi="Cambria"/>
          <w:sz w:val="20"/>
          <w:szCs w:val="20"/>
        </w:rPr>
      </w:pPr>
      <w:r>
        <w:rPr>
          <w:rFonts w:ascii="Cambria" w:hAnsi="Cambria"/>
          <w:sz w:val="20"/>
          <w:szCs w:val="20"/>
        </w:rPr>
      </w:r>
    </w:p>
    <w:tbl>
      <w:tblPr>
        <w:tblStyle w:val="TableGrid"/>
        <w:tblW w:w="14164"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135"/>
        <w:gridCol w:w="499"/>
        <w:gridCol w:w="1545"/>
        <w:gridCol w:w="2057"/>
        <w:gridCol w:w="520"/>
        <w:gridCol w:w="1224"/>
        <w:gridCol w:w="168"/>
        <w:gridCol w:w="973"/>
        <w:gridCol w:w="310"/>
        <w:gridCol w:w="203"/>
        <w:gridCol w:w="721"/>
        <w:gridCol w:w="449"/>
        <w:gridCol w:w="396"/>
        <w:gridCol w:w="179"/>
        <w:gridCol w:w="235"/>
        <w:gridCol w:w="503"/>
        <w:gridCol w:w="11"/>
        <w:gridCol w:w="527"/>
        <w:gridCol w:w="388"/>
        <w:gridCol w:w="425"/>
        <w:gridCol w:w="1694"/>
      </w:tblGrid>
      <w:tr>
        <w:trPr>
          <w:trHeight w:val="829" w:hRule="atLeast"/>
        </w:trPr>
        <w:tc>
          <w:tcPr>
            <w:tcW w:w="14162" w:type="dxa"/>
            <w:gridSpan w:val="21"/>
            <w:tcBorders/>
            <w:shd w:color="auto" w:fill="956251" w:themeFill="accent4" w:val="clear"/>
            <w:vAlign w:val="center"/>
          </w:tcPr>
          <w:p>
            <w:pPr>
              <w:pStyle w:val="Normal"/>
              <w:widowControl/>
              <w:suppressAutoHyphens w:val="true"/>
              <w:spacing w:lineRule="auto" w:line="240" w:before="0" w:after="0"/>
              <w:jc w:val="left"/>
              <w:rPr>
                <w:rFonts w:ascii="Cambria" w:hAnsi="Cambria"/>
                <w:b/>
                <w:color w:themeColor="background1" w:val="FFFFFF"/>
              </w:rPr>
            </w:pPr>
            <w:r>
              <w:rPr>
                <w:rFonts w:eastAsia="Times New Roman" w:cs="Times New Roman" w:ascii="Cambria" w:hAnsi="Cambria"/>
                <w:b/>
                <w:color w:themeColor="background1" w:val="FFFFFF"/>
                <w:kern w:val="0"/>
                <w:sz w:val="24"/>
                <w:szCs w:val="24"/>
                <w:lang w:eastAsia="en-US" w:bidi="ar-SA"/>
              </w:rPr>
            </w:r>
          </w:p>
          <w:p>
            <w:pPr>
              <w:pStyle w:val="Normal"/>
              <w:widowControl/>
              <w:suppressAutoHyphens w:val="true"/>
              <w:spacing w:lineRule="auto" w:line="240" w:before="0" w:after="0"/>
              <w:jc w:val="left"/>
              <w:rPr>
                <w:rFonts w:ascii="Cambria" w:hAnsi="Cambria"/>
                <w:b/>
                <w:color w:themeColor="background1" w:val="FFFFFF"/>
              </w:rPr>
            </w:pPr>
            <w:r>
              <w:rPr>
                <w:rFonts w:eastAsia="Times New Roman" w:cs="Times New Roman" w:ascii="Cambria" w:hAnsi="Cambria"/>
                <w:b/>
                <w:color w:themeColor="background1" w:val="FFFFFF"/>
                <w:kern w:val="0"/>
                <w:sz w:val="24"/>
                <w:szCs w:val="24"/>
                <w:lang w:eastAsia="en-US" w:bidi="ar-SA"/>
              </w:rPr>
              <w:t xml:space="preserve">ПОСЕБАН ЦИЉ 2: </w:t>
            </w:r>
            <w:r>
              <w:rPr>
                <w:rFonts w:eastAsia="Times New Roman" w:cs="Arial" w:ascii="Cambria" w:hAnsi="Cambria"/>
                <w:b/>
                <w:color w:themeColor="background1" w:val="FFFFFF"/>
                <w:kern w:val="0"/>
                <w:sz w:val="24"/>
                <w:szCs w:val="24"/>
                <w:lang w:eastAsia="en-US" w:bidi="ar-SA"/>
              </w:rPr>
              <w:t>Смањење стопе незапослености у ромској заједници</w:t>
            </w:r>
          </w:p>
          <w:p>
            <w:pPr>
              <w:pStyle w:val="Normal"/>
              <w:widowControl/>
              <w:suppressAutoHyphens w:val="true"/>
              <w:spacing w:lineRule="auto" w:line="240" w:before="0" w:after="0"/>
              <w:jc w:val="left"/>
              <w:rPr>
                <w:rFonts w:ascii="Cambria" w:hAnsi="Cambria"/>
                <w:b/>
                <w:color w:themeColor="background1" w:val="FFFFFF"/>
                <w:sz w:val="20"/>
                <w:szCs w:val="20"/>
              </w:rPr>
            </w:pPr>
            <w:r>
              <w:rPr>
                <w:rFonts w:eastAsia="Times New Roman" w:cs="Times New Roman" w:ascii="Cambria" w:hAnsi="Cambria"/>
                <w:b/>
                <w:color w:themeColor="background1" w:val="FFFFFF"/>
                <w:kern w:val="0"/>
                <w:sz w:val="20"/>
                <w:szCs w:val="20"/>
                <w:lang w:eastAsia="en-US" w:bidi="ar-SA"/>
              </w:rPr>
            </w:r>
          </w:p>
        </w:tc>
      </w:tr>
      <w:tr>
        <w:trPr>
          <w:trHeight w:val="496" w:hRule="atLeast"/>
        </w:trPr>
        <w:tc>
          <w:tcPr>
            <w:tcW w:w="5756" w:type="dxa"/>
            <w:gridSpan w:val="5"/>
            <w:tcBorders/>
            <w:shd w:color="auto" w:fill="F2F2F2" w:themeFill="background1" w:themeFillShade="f2"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Показатељи на нивоу посебног циља </w:t>
            </w:r>
          </w:p>
          <w:p>
            <w:pPr>
              <w:pStyle w:val="Normal"/>
              <w:widowControl/>
              <w:suppressAutoHyphens w:val="true"/>
              <w:spacing w:lineRule="auto" w:line="240" w:before="0" w:after="0"/>
              <w:jc w:val="left"/>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(показатељи исхода)</w:t>
            </w:r>
          </w:p>
        </w:tc>
        <w:tc>
          <w:tcPr>
            <w:tcW w:w="1392" w:type="dxa"/>
            <w:gridSpan w:val="2"/>
            <w:tcBorders/>
            <w:shd w:color="auto" w:fill="F2F2F2" w:themeFill="background1" w:themeFillShade="f2"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Јединица</w:t>
            </w:r>
          </w:p>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мере</w:t>
            </w:r>
          </w:p>
        </w:tc>
        <w:tc>
          <w:tcPr>
            <w:tcW w:w="973" w:type="dxa"/>
            <w:tcBorders/>
            <w:shd w:color="auto" w:fill="F2F2F2" w:themeFill="background1" w:themeFillShade="f2"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w:t>
            </w:r>
          </w:p>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година</w:t>
            </w:r>
          </w:p>
        </w:tc>
        <w:tc>
          <w:tcPr>
            <w:tcW w:w="1234" w:type="dxa"/>
            <w:gridSpan w:val="3"/>
            <w:tcBorders/>
            <w:shd w:color="auto" w:fill="F2F2F2" w:themeFill="background1" w:themeFillShade="f2" w:val="clear"/>
            <w:vAlign w:val="center"/>
          </w:tcPr>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Базна вредност</w:t>
            </w:r>
          </w:p>
        </w:tc>
        <w:tc>
          <w:tcPr>
            <w:tcW w:w="1024" w:type="dxa"/>
            <w:gridSpan w:val="3"/>
            <w:tcBorders/>
            <w:shd w:color="auto" w:fill="F2F2F2" w:themeFill="background1" w:themeFillShade="f2" w:val="clear"/>
            <w:vAlign w:val="center"/>
          </w:tcPr>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Циљна година</w:t>
            </w:r>
          </w:p>
        </w:tc>
        <w:tc>
          <w:tcPr>
            <w:tcW w:w="1276" w:type="dxa"/>
            <w:gridSpan w:val="4"/>
            <w:tcBorders/>
            <w:shd w:color="auto" w:fill="F2F2F2" w:themeFill="background1" w:themeFillShade="f2" w:val="clear"/>
            <w:vAlign w:val="center"/>
          </w:tcPr>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Циљна вредност</w:t>
            </w:r>
          </w:p>
        </w:tc>
        <w:tc>
          <w:tcPr>
            <w:tcW w:w="2507" w:type="dxa"/>
            <w:gridSpan w:val="3"/>
            <w:tcBorders/>
            <w:shd w:color="auto" w:fill="F2F2F2" w:themeFill="background1" w:themeFillShade="f2" w:val="clear"/>
            <w:vAlign w:val="center"/>
          </w:tcPr>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Извор провере</w:t>
            </w:r>
          </w:p>
        </w:tc>
      </w:tr>
      <w:tr>
        <w:trPr>
          <w:trHeight w:val="548" w:hRule="atLeast"/>
        </w:trPr>
        <w:tc>
          <w:tcPr>
            <w:tcW w:w="5756" w:type="dxa"/>
            <w:gridSpan w:val="5"/>
            <w:tcBorders/>
            <w:vAlign w:val="center"/>
          </w:tcPr>
          <w:p>
            <w:pPr>
              <w:pStyle w:val="Normal"/>
              <w:widowControl/>
              <w:suppressAutoHyphens w:val="true"/>
              <w:spacing w:lineRule="auto" w:line="240" w:before="0" w:after="0"/>
              <w:jc w:val="left"/>
              <w:rPr>
                <w:rFonts w:ascii="Cambria" w:hAnsi="Cambria" w:eastAsia="Calibri" w:cs="Arial"/>
                <w:bCs/>
                <w:sz w:val="22"/>
                <w:szCs w:val="22"/>
                <w:lang w:eastAsia="sr-Latn-CS"/>
              </w:rPr>
            </w:pPr>
            <w:r>
              <w:rPr>
                <w:rFonts w:eastAsia="Calibri" w:cs="Arial" w:ascii="Cambria" w:hAnsi="Cambria"/>
                <w:bCs/>
                <w:kern w:val="0"/>
                <w:sz w:val="22"/>
                <w:szCs w:val="22"/>
                <w:lang w:eastAsia="sr-Latn-CS" w:bidi="ar-SA"/>
              </w:rPr>
              <w:t>Удео незапослених Рома међу свим незапосленим лицима на евиденцији НСЗ</w:t>
            </w:r>
          </w:p>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r>
          </w:p>
        </w:tc>
        <w:tc>
          <w:tcPr>
            <w:tcW w:w="1392" w:type="dxa"/>
            <w:gridSpan w:val="2"/>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973" w:type="dxa"/>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Times New Roman" w:cs="Times New Roman" w:ascii="Cambria" w:hAnsi="Cambria" w:eastAsiaTheme="minorHAnsi"/>
                <w:kern w:val="0"/>
                <w:sz w:val="22"/>
                <w:szCs w:val="22"/>
                <w:lang w:eastAsia="en-US" w:bidi="ar-SA"/>
              </w:rPr>
              <w:t>2024.</w:t>
            </w:r>
          </w:p>
        </w:tc>
        <w:tc>
          <w:tcPr>
            <w:tcW w:w="1234" w:type="dxa"/>
            <w:gridSpan w:val="3"/>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20,9%</w:t>
            </w:r>
          </w:p>
        </w:tc>
        <w:tc>
          <w:tcPr>
            <w:tcW w:w="1024" w:type="dxa"/>
            <w:gridSpan w:val="3"/>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2028.</w:t>
            </w:r>
          </w:p>
        </w:tc>
        <w:tc>
          <w:tcPr>
            <w:tcW w:w="1276" w:type="dxa"/>
            <w:gridSpan w:val="4"/>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18,9%</w:t>
            </w:r>
          </w:p>
        </w:tc>
        <w:tc>
          <w:tcPr>
            <w:tcW w:w="2507" w:type="dxa"/>
            <w:gridSpan w:val="3"/>
            <w:tcBorders/>
            <w:vAlign w:val="center"/>
          </w:tcPr>
          <w:p>
            <w:pPr>
              <w:pStyle w:val="Normal"/>
              <w:widowControl/>
              <w:suppressAutoHyphens w:val="true"/>
              <w:spacing w:lineRule="auto" w:line="240" w:before="0" w:after="0"/>
              <w:jc w:val="left"/>
              <w:rPr>
                <w:rFonts w:ascii="Cambria" w:hAnsi="Cambria"/>
                <w:sz w:val="22"/>
                <w:szCs w:val="22"/>
              </w:rPr>
            </w:pPr>
            <w:r>
              <w:rPr>
                <w:rFonts w:eastAsia="Calibri" w:cs="Arial" w:ascii="Cambria" w:hAnsi="Cambria"/>
                <w:bCs/>
                <w:kern w:val="0"/>
                <w:sz w:val="22"/>
                <w:szCs w:val="22"/>
                <w:lang w:eastAsia="sr-Latn-CS" w:bidi="ar-SA"/>
              </w:rPr>
              <w:t xml:space="preserve">Извештаји НСЗ </w:t>
            </w:r>
          </w:p>
        </w:tc>
      </w:tr>
      <w:tr>
        <w:trPr>
          <w:trHeight w:val="496" w:hRule="atLeast"/>
        </w:trPr>
        <w:tc>
          <w:tcPr>
            <w:tcW w:w="5756" w:type="dxa"/>
            <w:gridSpan w:val="5"/>
            <w:tcBorders/>
            <w:shd w:color="auto" w:fill="808080" w:themeFill="background1" w:themeFillShade="80" w:val="clear"/>
            <w:vAlign w:val="cente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МЕРА 2.1: </w:t>
            </w:r>
            <w:r>
              <w:rPr>
                <w:rFonts w:eastAsia="Times New Roman" w:cs="Arial" w:ascii="Cambria" w:hAnsi="Cambria"/>
                <w:b/>
                <w:color w:themeColor="background1" w:val="FFFFFF"/>
                <w:kern w:val="0"/>
                <w:sz w:val="22"/>
                <w:szCs w:val="22"/>
                <w:lang w:eastAsia="en-US" w:bidi="ar-SA"/>
              </w:rPr>
              <w:t>Повећати информисаност Рома и послодаваца о доступним мерама активне политике запошљавања намењеним теже запошљивим лицима</w:t>
            </w:r>
            <w:r>
              <w:rPr>
                <w:rFonts w:eastAsia="Times New Roman" w:cs="Times New Roman" w:ascii="Cambria" w:hAnsi="Cambria"/>
                <w:b/>
                <w:color w:themeColor="background1" w:val="FFFFFF"/>
                <w:kern w:val="0"/>
                <w:sz w:val="22"/>
                <w:szCs w:val="22"/>
                <w:lang w:eastAsia="en-US" w:bidi="ar-SA"/>
              </w:rPr>
              <w:t xml:space="preserve"> </w:t>
            </w:r>
          </w:p>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r>
          </w:p>
        </w:tc>
        <w:tc>
          <w:tcPr>
            <w:tcW w:w="3599" w:type="dxa"/>
            <w:gridSpan w:val="6"/>
            <w:tcBorders/>
            <w:shd w:color="auto" w:fill="808080" w:themeFill="background1" w:themeFillShade="80" w:val="clear"/>
          </w:tcPr>
          <w:p>
            <w:pPr>
              <w:pStyle w:val="Normal"/>
              <w:widowControl/>
              <w:suppressAutoHyphens w:val="true"/>
              <w:spacing w:lineRule="auto" w:line="240" w:before="0" w:after="0"/>
              <w:jc w:val="righ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Тип мере: </w:t>
            </w:r>
          </w:p>
        </w:tc>
        <w:tc>
          <w:tcPr>
            <w:tcW w:w="4807" w:type="dxa"/>
            <w:gridSpan w:val="10"/>
            <w:tcBorders/>
            <w:shd w:color="auto" w:fill="808080" w:themeFill="background1" w:themeFillShade="80"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Информативно-едукативна</w:t>
            </w:r>
          </w:p>
        </w:tc>
      </w:tr>
      <w:tr>
        <w:trPr>
          <w:trHeight w:val="520" w:hRule="atLeast"/>
        </w:trPr>
        <w:tc>
          <w:tcPr>
            <w:tcW w:w="1634"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Носилац мере: </w:t>
            </w:r>
          </w:p>
        </w:tc>
        <w:tc>
          <w:tcPr>
            <w:tcW w:w="4122" w:type="dxa"/>
            <w:gridSpan w:val="3"/>
            <w:tcBorders/>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kern w:val="0"/>
                <w:sz w:val="22"/>
                <w:szCs w:val="22"/>
                <w:lang w:eastAsia="en-US" w:bidi="ar-SA"/>
              </w:rPr>
              <w:t>Oдељење за привреду и локални економски развој</w:t>
            </w:r>
          </w:p>
        </w:tc>
        <w:tc>
          <w:tcPr>
            <w:tcW w:w="3599" w:type="dxa"/>
            <w:gridSpan w:val="6"/>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 xml:space="preserve">Партнери: </w:t>
            </w:r>
          </w:p>
        </w:tc>
        <w:tc>
          <w:tcPr>
            <w:tcW w:w="4807" w:type="dxa"/>
            <w:gridSpan w:val="10"/>
            <w:tcBorders/>
            <w:shd w:color="auto" w:fill="FFFFFF" w:themeFill="background1"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kern w:val="0"/>
                <w:sz w:val="22"/>
                <w:szCs w:val="22"/>
                <w:lang w:eastAsia="en-US" w:bidi="ar-SA"/>
              </w:rPr>
              <w:t>НСЗ</w:t>
            </w:r>
          </w:p>
        </w:tc>
      </w:tr>
      <w:tr>
        <w:trPr>
          <w:trHeight w:val="555" w:hRule="atLeast"/>
        </w:trPr>
        <w:tc>
          <w:tcPr>
            <w:tcW w:w="1634"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Период спровођења:</w:t>
            </w:r>
          </w:p>
        </w:tc>
        <w:tc>
          <w:tcPr>
            <w:tcW w:w="1545" w:type="dxa"/>
            <w:tcBorders/>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2026 - 2028</w:t>
            </w:r>
          </w:p>
        </w:tc>
        <w:tc>
          <w:tcPr>
            <w:tcW w:w="6176" w:type="dxa"/>
            <w:gridSpan w:val="8"/>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Посебне измене прописа: </w:t>
            </w:r>
          </w:p>
        </w:tc>
        <w:tc>
          <w:tcPr>
            <w:tcW w:w="4807" w:type="dxa"/>
            <w:gridSpan w:val="10"/>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НЕ</w:t>
            </w:r>
          </w:p>
        </w:tc>
      </w:tr>
      <w:tr>
        <w:trPr>
          <w:trHeight w:val="70" w:hRule="atLeast"/>
        </w:trPr>
        <w:tc>
          <w:tcPr>
            <w:tcW w:w="1634"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Укупно процењена финансијска средства за меру (РСД): </w:t>
            </w:r>
          </w:p>
        </w:tc>
        <w:tc>
          <w:tcPr>
            <w:tcW w:w="1545"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0,00</w:t>
            </w:r>
          </w:p>
        </w:tc>
        <w:tc>
          <w:tcPr>
            <w:tcW w:w="3801" w:type="dxa"/>
            <w:gridSpan w:val="3"/>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 годинама (РСД): </w:t>
            </w:r>
          </w:p>
        </w:tc>
        <w:tc>
          <w:tcPr>
            <w:tcW w:w="3634" w:type="dxa"/>
            <w:gridSpan w:val="9"/>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2025 –  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2026 –  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2027 –  0,00</w:t>
            </w:r>
          </w:p>
        </w:tc>
        <w:tc>
          <w:tcPr>
            <w:tcW w:w="1854" w:type="dxa"/>
            <w:gridSpan w:val="5"/>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Вредности </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по изворима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финансирања: </w:t>
            </w:r>
          </w:p>
        </w:tc>
        <w:tc>
          <w:tcPr>
            <w:tcW w:w="1694"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0,00</w:t>
            </w:r>
          </w:p>
        </w:tc>
      </w:tr>
      <w:tr>
        <w:trPr>
          <w:trHeight w:val="346" w:hRule="atLeast"/>
        </w:trPr>
        <w:tc>
          <w:tcPr>
            <w:tcW w:w="3179" w:type="dxa"/>
            <w:gridSpan w:val="3"/>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Показатељи на нивоу мере (показатељи резултата)</w:t>
            </w:r>
          </w:p>
        </w:tc>
        <w:tc>
          <w:tcPr>
            <w:tcW w:w="2057" w:type="dxa"/>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Јединица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мере</w:t>
            </w:r>
          </w:p>
        </w:tc>
        <w:tc>
          <w:tcPr>
            <w:tcW w:w="1744" w:type="dxa"/>
            <w:gridSpan w:val="2"/>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година</w:t>
            </w:r>
          </w:p>
        </w:tc>
        <w:tc>
          <w:tcPr>
            <w:tcW w:w="1451" w:type="dxa"/>
            <w:gridSpan w:val="3"/>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 вредност</w:t>
            </w:r>
          </w:p>
        </w:tc>
        <w:tc>
          <w:tcPr>
            <w:tcW w:w="4037" w:type="dxa"/>
            <w:gridSpan w:val="11"/>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Циљне вредности</w:t>
            </w:r>
          </w:p>
        </w:tc>
        <w:tc>
          <w:tcPr>
            <w:tcW w:w="1694" w:type="dxa"/>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Извор провере</w:t>
            </w:r>
          </w:p>
        </w:tc>
      </w:tr>
      <w:tr>
        <w:trPr>
          <w:trHeight w:val="360" w:hRule="atLeast"/>
        </w:trPr>
        <w:tc>
          <w:tcPr>
            <w:tcW w:w="3179"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2057" w:type="dxa"/>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744"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451"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373" w:type="dxa"/>
            <w:gridSpan w:val="3"/>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2026.</w:t>
            </w:r>
          </w:p>
        </w:tc>
        <w:tc>
          <w:tcPr>
            <w:tcW w:w="1324" w:type="dxa"/>
            <w:gridSpan w:val="5"/>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2027.</w:t>
            </w:r>
          </w:p>
        </w:tc>
        <w:tc>
          <w:tcPr>
            <w:tcW w:w="1340" w:type="dxa"/>
            <w:gridSpan w:val="3"/>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2028.</w:t>
            </w:r>
          </w:p>
        </w:tc>
        <w:tc>
          <w:tcPr>
            <w:tcW w:w="1694" w:type="dxa"/>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r>
      <w:tr>
        <w:trPr>
          <w:trHeight w:val="534" w:hRule="atLeast"/>
        </w:trPr>
        <w:tc>
          <w:tcPr>
            <w:tcW w:w="3179"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Број информисаних Рома о расписаним конкурсима НСЗ</w:t>
            </w:r>
          </w:p>
        </w:tc>
        <w:tc>
          <w:tcPr>
            <w:tcW w:w="2057"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744"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451"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132</w:t>
            </w:r>
          </w:p>
        </w:tc>
        <w:tc>
          <w:tcPr>
            <w:tcW w:w="1373"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120</w:t>
            </w:r>
          </w:p>
        </w:tc>
        <w:tc>
          <w:tcPr>
            <w:tcW w:w="1324" w:type="dxa"/>
            <w:gridSpan w:val="5"/>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120</w:t>
            </w:r>
          </w:p>
        </w:tc>
        <w:tc>
          <w:tcPr>
            <w:tcW w:w="1340"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120</w:t>
            </w:r>
          </w:p>
        </w:tc>
        <w:tc>
          <w:tcPr>
            <w:tcW w:w="1694" w:type="dxa"/>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Евиденција НСЗ</w:t>
            </w:r>
          </w:p>
        </w:tc>
      </w:tr>
      <w:tr>
        <w:trPr>
          <w:trHeight w:val="525" w:hRule="atLeast"/>
        </w:trPr>
        <w:tc>
          <w:tcPr>
            <w:tcW w:w="3179"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Број одржаних инфо дана о расписаним конкурсима НСЗ</w:t>
            </w:r>
          </w:p>
        </w:tc>
        <w:tc>
          <w:tcPr>
            <w:tcW w:w="2057"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744"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451"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0</w:t>
            </w:r>
          </w:p>
        </w:tc>
        <w:tc>
          <w:tcPr>
            <w:tcW w:w="1373"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1324" w:type="dxa"/>
            <w:gridSpan w:val="5"/>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1340"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1694" w:type="dxa"/>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Извештај МТ</w:t>
            </w:r>
          </w:p>
        </w:tc>
      </w:tr>
      <w:tr>
        <w:trPr>
          <w:trHeight w:val="496" w:hRule="atLeast"/>
        </w:trPr>
        <w:tc>
          <w:tcPr>
            <w:tcW w:w="1135"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Ознака</w:t>
            </w:r>
          </w:p>
        </w:tc>
        <w:tc>
          <w:tcPr>
            <w:tcW w:w="2044"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Назив активности</w:t>
            </w:r>
          </w:p>
        </w:tc>
        <w:tc>
          <w:tcPr>
            <w:tcW w:w="2057"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Носилац</w:t>
            </w:r>
          </w:p>
        </w:tc>
        <w:tc>
          <w:tcPr>
            <w:tcW w:w="1744"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Партнери</w:t>
            </w:r>
          </w:p>
        </w:tc>
        <w:tc>
          <w:tcPr>
            <w:tcW w:w="1654" w:type="dxa"/>
            <w:gridSpan w:val="4"/>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Рок за реализацију</w:t>
            </w:r>
          </w:p>
        </w:tc>
        <w:tc>
          <w:tcPr>
            <w:tcW w:w="1566" w:type="dxa"/>
            <w:gridSpan w:val="3"/>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Укупно потребна фин.средства (РСД)</w:t>
            </w:r>
          </w:p>
        </w:tc>
        <w:tc>
          <w:tcPr>
            <w:tcW w:w="1843" w:type="dxa"/>
            <w:gridSpan w:val="6"/>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годинама (РСД)</w:t>
            </w:r>
          </w:p>
        </w:tc>
        <w:tc>
          <w:tcPr>
            <w:tcW w:w="2119"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изворима (РСД)</w:t>
            </w:r>
          </w:p>
        </w:tc>
      </w:tr>
      <w:tr>
        <w:trPr>
          <w:trHeight w:val="496" w:hRule="atLeast"/>
        </w:trPr>
        <w:tc>
          <w:tcPr>
            <w:tcW w:w="1135"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2.1.1.</w:t>
            </w:r>
          </w:p>
        </w:tc>
        <w:tc>
          <w:tcPr>
            <w:tcW w:w="2044" w:type="dxa"/>
            <w:gridSpan w:val="2"/>
            <w:tcBorders/>
            <w:vAlign w:val="center"/>
          </w:tcPr>
          <w:p>
            <w:pPr>
              <w:pStyle w:val="Normal"/>
              <w:widowControl/>
              <w:suppressAutoHyphens w:val="true"/>
              <w:spacing w:lineRule="auto" w:line="240" w:before="60" w:after="60"/>
              <w:jc w:val="left"/>
              <w:rPr>
                <w:rFonts w:ascii="Cambria" w:hAnsi="Cambria"/>
                <w:sz w:val="22"/>
                <w:szCs w:val="22"/>
              </w:rPr>
            </w:pPr>
            <w:r>
              <w:rPr>
                <w:rFonts w:eastAsia="Times New Roman" w:cs="Times New Roman" w:ascii="Cambria" w:hAnsi="Cambria"/>
                <w:kern w:val="0"/>
                <w:sz w:val="22"/>
                <w:szCs w:val="22"/>
                <w:lang w:eastAsia="en-US" w:bidi="ar-SA"/>
              </w:rPr>
              <w:t>Редовно информисање незапослених лица о расписаним конкурсима НСЗ</w:t>
            </w:r>
          </w:p>
        </w:tc>
        <w:tc>
          <w:tcPr>
            <w:tcW w:w="2057" w:type="dxa"/>
            <w:tcBorders/>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Одељење за привреду локални економски развој </w:t>
            </w:r>
          </w:p>
        </w:tc>
        <w:tc>
          <w:tcPr>
            <w:tcW w:w="1744" w:type="dxa"/>
            <w:gridSpan w:val="2"/>
            <w:tcBorders/>
            <w:vAlign w:val="center"/>
          </w:tcPr>
          <w:p>
            <w:pPr>
              <w:pStyle w:val="Normal"/>
              <w:widowControl/>
              <w:suppressAutoHyphens w:val="true"/>
              <w:spacing w:lineRule="auto" w:line="240" w:before="60" w:after="60"/>
              <w:jc w:val="center"/>
              <w:rPr>
                <w:rFonts w:ascii="Cambria" w:hAnsi="Cambria"/>
                <w:sz w:val="22"/>
                <w:szCs w:val="22"/>
              </w:rPr>
            </w:pPr>
            <w:r>
              <w:rPr>
                <w:rFonts w:eastAsia="Times New Roman" w:cs="Times New Roman" w:ascii="Cambria" w:hAnsi="Cambria"/>
                <w:kern w:val="0"/>
                <w:sz w:val="22"/>
                <w:szCs w:val="22"/>
                <w:lang w:eastAsia="en-US" w:bidi="ar-SA"/>
              </w:rPr>
              <w:t>НСЗ</w:t>
            </w:r>
          </w:p>
        </w:tc>
        <w:tc>
          <w:tcPr>
            <w:tcW w:w="1654" w:type="dxa"/>
            <w:gridSpan w:val="4"/>
            <w:tcBorders/>
            <w:vAlign w:val="center"/>
          </w:tcPr>
          <w:p>
            <w:pPr>
              <w:pStyle w:val="Normal"/>
              <w:widowControl/>
              <w:suppressAutoHyphens w:val="true"/>
              <w:spacing w:lineRule="auto" w:line="240" w:before="60" w:after="60"/>
              <w:jc w:val="center"/>
              <w:rPr>
                <w:rFonts w:ascii="Cambria" w:hAnsi="Cambria"/>
                <w:sz w:val="22"/>
                <w:szCs w:val="22"/>
              </w:rPr>
            </w:pPr>
            <w:r>
              <w:rPr>
                <w:rFonts w:eastAsia="Times New Roman" w:cs="Times New Roman" w:ascii="Cambria" w:hAnsi="Cambria"/>
                <w:kern w:val="0"/>
                <w:sz w:val="22"/>
                <w:szCs w:val="22"/>
                <w:lang w:eastAsia="en-US" w:bidi="ar-SA"/>
              </w:rPr>
              <w:t>II квартал 2026, континуирано</w:t>
            </w:r>
          </w:p>
        </w:tc>
        <w:tc>
          <w:tcPr>
            <w:tcW w:w="1566" w:type="dxa"/>
            <w:gridSpan w:val="3"/>
            <w:tcBorders/>
            <w:vAlign w:val="center"/>
          </w:tcPr>
          <w:p>
            <w:pPr>
              <w:pStyle w:val="Normal"/>
              <w:widowControl/>
              <w:suppressAutoHyphens w:val="true"/>
              <w:spacing w:lineRule="auto" w:line="240" w:before="60" w:after="6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843" w:type="dxa"/>
            <w:gridSpan w:val="6"/>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2119" w:type="dxa"/>
            <w:gridSpan w:val="2"/>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Из средстава НСЗ</w:t>
            </w:r>
          </w:p>
        </w:tc>
      </w:tr>
      <w:tr>
        <w:trPr>
          <w:trHeight w:val="496" w:hRule="atLeast"/>
        </w:trPr>
        <w:tc>
          <w:tcPr>
            <w:tcW w:w="1135"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2.1.2.</w:t>
            </w:r>
          </w:p>
        </w:tc>
        <w:tc>
          <w:tcPr>
            <w:tcW w:w="2044" w:type="dxa"/>
            <w:gridSpan w:val="2"/>
            <w:tcBorders/>
            <w:vAlign w:val="center"/>
          </w:tcPr>
          <w:p>
            <w:pPr>
              <w:pStyle w:val="Normal"/>
              <w:widowControl/>
              <w:suppressAutoHyphens w:val="true"/>
              <w:spacing w:lineRule="auto" w:line="240" w:before="60" w:after="60"/>
              <w:jc w:val="left"/>
              <w:rPr>
                <w:rFonts w:ascii="Cambria" w:hAnsi="Cambria"/>
                <w:bCs/>
                <w:sz w:val="22"/>
                <w:szCs w:val="22"/>
              </w:rPr>
            </w:pPr>
            <w:r>
              <w:rPr>
                <w:rFonts w:eastAsia="Times New Roman" w:cs="Times New Roman" w:ascii="Cambria" w:hAnsi="Cambria"/>
                <w:bCs/>
                <w:kern w:val="0"/>
                <w:sz w:val="22"/>
                <w:szCs w:val="22"/>
                <w:lang w:eastAsia="en-US" w:bidi="ar-SA"/>
              </w:rPr>
              <w:t xml:space="preserve">Одржавање инфо дана о расписаним конкурсима НСЗ </w:t>
            </w:r>
          </w:p>
        </w:tc>
        <w:tc>
          <w:tcPr>
            <w:tcW w:w="2057" w:type="dxa"/>
            <w:tcBorders/>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kern w:val="0"/>
                <w:sz w:val="22"/>
                <w:szCs w:val="22"/>
                <w:lang w:eastAsia="en-US" w:bidi="ar-SA"/>
              </w:rPr>
              <w:t xml:space="preserve">Одељење за привреду локални економски развој </w:t>
            </w:r>
          </w:p>
        </w:tc>
        <w:tc>
          <w:tcPr>
            <w:tcW w:w="1744" w:type="dxa"/>
            <w:gridSpan w:val="2"/>
            <w:tcBorders/>
            <w:vAlign w:val="center"/>
          </w:tcPr>
          <w:p>
            <w:pPr>
              <w:pStyle w:val="Normal"/>
              <w:widowControl/>
              <w:suppressAutoHyphens w:val="true"/>
              <w:spacing w:lineRule="auto" w:line="240" w:before="60" w:after="60"/>
              <w:jc w:val="center"/>
              <w:rPr>
                <w:rFonts w:ascii="Cambria" w:hAnsi="Cambria"/>
                <w:bCs/>
                <w:sz w:val="22"/>
                <w:szCs w:val="22"/>
              </w:rPr>
            </w:pPr>
            <w:r>
              <w:rPr>
                <w:rFonts w:eastAsia="Times New Roman" w:cs="Times New Roman" w:ascii="Cambria" w:hAnsi="Cambria"/>
                <w:bCs/>
                <w:kern w:val="0"/>
                <w:sz w:val="22"/>
                <w:szCs w:val="22"/>
                <w:lang w:eastAsia="en-US" w:bidi="ar-SA"/>
              </w:rPr>
              <w:t>НСЗ</w:t>
            </w:r>
          </w:p>
        </w:tc>
        <w:tc>
          <w:tcPr>
            <w:tcW w:w="1654" w:type="dxa"/>
            <w:gridSpan w:val="4"/>
            <w:tcBorders/>
            <w:vAlign w:val="center"/>
          </w:tcPr>
          <w:p>
            <w:pPr>
              <w:pStyle w:val="Normal"/>
              <w:widowControl/>
              <w:suppressAutoHyphens w:val="true"/>
              <w:spacing w:lineRule="auto" w:line="240" w:before="60" w:after="60"/>
              <w:jc w:val="center"/>
              <w:rPr>
                <w:rFonts w:ascii="Cambria" w:hAnsi="Cambria"/>
                <w:bCs/>
                <w:sz w:val="22"/>
                <w:szCs w:val="22"/>
              </w:rPr>
            </w:pPr>
            <w:r>
              <w:rPr>
                <w:rFonts w:eastAsia="Times New Roman" w:cs="Times New Roman" w:ascii="Cambria" w:hAnsi="Cambria"/>
                <w:bCs/>
                <w:kern w:val="0"/>
                <w:sz w:val="22"/>
                <w:szCs w:val="22"/>
                <w:lang w:eastAsia="en-US" w:bidi="ar-SA"/>
              </w:rPr>
              <w:t>I квартал 2026,</w:t>
            </w:r>
          </w:p>
          <w:p>
            <w:pPr>
              <w:pStyle w:val="Normal"/>
              <w:widowControl/>
              <w:suppressAutoHyphens w:val="true"/>
              <w:spacing w:lineRule="auto" w:line="240" w:before="60" w:after="60"/>
              <w:jc w:val="center"/>
              <w:rPr>
                <w:rFonts w:ascii="Cambria" w:hAnsi="Cambria"/>
                <w:bCs/>
                <w:sz w:val="22"/>
                <w:szCs w:val="22"/>
              </w:rPr>
            </w:pPr>
            <w:r>
              <w:rPr>
                <w:rFonts w:eastAsia="Times New Roman" w:cs="Times New Roman" w:ascii="Cambria" w:hAnsi="Cambria"/>
                <w:bCs/>
                <w:kern w:val="0"/>
                <w:sz w:val="22"/>
                <w:szCs w:val="22"/>
                <w:lang w:eastAsia="en-US" w:bidi="ar-SA"/>
              </w:rPr>
              <w:t>континуирано</w:t>
            </w:r>
          </w:p>
        </w:tc>
        <w:tc>
          <w:tcPr>
            <w:tcW w:w="1566" w:type="dxa"/>
            <w:gridSpan w:val="3"/>
            <w:tcBorders/>
            <w:vAlign w:val="center"/>
          </w:tcPr>
          <w:p>
            <w:pPr>
              <w:pStyle w:val="Normal"/>
              <w:widowControl/>
              <w:suppressAutoHyphens w:val="true"/>
              <w:spacing w:lineRule="auto" w:line="240" w:before="60" w:after="60"/>
              <w:jc w:val="center"/>
              <w:rPr>
                <w:rFonts w:ascii="Cambria" w:hAnsi="Cambria"/>
                <w:bCs/>
                <w:sz w:val="22"/>
                <w:szCs w:val="22"/>
              </w:rPr>
            </w:pPr>
            <w:r>
              <w:rPr>
                <w:rFonts w:eastAsia="Times New Roman" w:cs="Times New Roman" w:ascii="Cambria" w:hAnsi="Cambria"/>
                <w:kern w:val="0"/>
                <w:sz w:val="22"/>
                <w:szCs w:val="22"/>
                <w:lang w:eastAsia="en-US" w:bidi="ar-SA"/>
              </w:rPr>
              <w:t>/</w:t>
            </w:r>
          </w:p>
        </w:tc>
        <w:tc>
          <w:tcPr>
            <w:tcW w:w="1843" w:type="dxa"/>
            <w:gridSpan w:val="6"/>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kern w:val="0"/>
                <w:sz w:val="22"/>
                <w:szCs w:val="22"/>
                <w:lang w:eastAsia="en-US" w:bidi="ar-SA"/>
              </w:rPr>
              <w:t>/</w:t>
            </w:r>
          </w:p>
        </w:tc>
        <w:tc>
          <w:tcPr>
            <w:tcW w:w="2119" w:type="dxa"/>
            <w:gridSpan w:val="2"/>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kern w:val="0"/>
                <w:sz w:val="22"/>
                <w:szCs w:val="22"/>
                <w:lang w:eastAsia="en-US" w:bidi="ar-SA"/>
              </w:rPr>
              <w:t>Из средстава НСЗ</w:t>
            </w:r>
          </w:p>
        </w:tc>
      </w:tr>
      <w:tr>
        <w:trPr>
          <w:trHeight w:val="1079" w:hRule="atLeast"/>
        </w:trPr>
        <w:tc>
          <w:tcPr>
            <w:tcW w:w="5756" w:type="dxa"/>
            <w:gridSpan w:val="5"/>
            <w:tcBorders/>
            <w:shd w:color="auto" w:fill="808080" w:themeFill="background1" w:themeFillShade="80"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МЕРА 2.2: Повећати учешће лица ромске националности у доступним мерама активне политике запошљавања и мерама за економско оснаживање </w:t>
            </w:r>
          </w:p>
        </w:tc>
        <w:tc>
          <w:tcPr>
            <w:tcW w:w="3599" w:type="dxa"/>
            <w:gridSpan w:val="6"/>
            <w:tcBorders/>
            <w:shd w:color="auto" w:fill="808080" w:themeFill="background1" w:themeFillShade="80" w:val="clear"/>
          </w:tcPr>
          <w:p>
            <w:pPr>
              <w:pStyle w:val="Normal"/>
              <w:widowControl/>
              <w:suppressAutoHyphens w:val="true"/>
              <w:spacing w:lineRule="auto" w:line="240" w:before="0" w:after="0"/>
              <w:jc w:val="righ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Тип мере: </w:t>
            </w:r>
          </w:p>
        </w:tc>
        <w:tc>
          <w:tcPr>
            <w:tcW w:w="4807" w:type="dxa"/>
            <w:gridSpan w:val="10"/>
            <w:tcBorders/>
            <w:shd w:color="auto" w:fill="808080" w:themeFill="background1" w:themeFillShade="80"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Подстицајна</w:t>
            </w:r>
          </w:p>
        </w:tc>
      </w:tr>
      <w:tr>
        <w:trPr>
          <w:trHeight w:val="520" w:hRule="atLeast"/>
        </w:trPr>
        <w:tc>
          <w:tcPr>
            <w:tcW w:w="1634"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Носилац мере: </w:t>
            </w:r>
          </w:p>
        </w:tc>
        <w:tc>
          <w:tcPr>
            <w:tcW w:w="4122" w:type="dxa"/>
            <w:gridSpan w:val="3"/>
            <w:tcBorders/>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kern w:val="0"/>
                <w:sz w:val="22"/>
                <w:szCs w:val="22"/>
                <w:lang w:eastAsia="en-US" w:bidi="ar-SA"/>
              </w:rPr>
              <w:t>Oдељење за привреду и локални економски развој</w:t>
            </w:r>
          </w:p>
        </w:tc>
        <w:tc>
          <w:tcPr>
            <w:tcW w:w="3599" w:type="dxa"/>
            <w:gridSpan w:val="6"/>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 xml:space="preserve">Партнери: </w:t>
            </w:r>
          </w:p>
        </w:tc>
        <w:tc>
          <w:tcPr>
            <w:tcW w:w="4807" w:type="dxa"/>
            <w:gridSpan w:val="10"/>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НСЗ, РРА, ОЦД</w:t>
            </w:r>
          </w:p>
        </w:tc>
      </w:tr>
      <w:tr>
        <w:trPr>
          <w:trHeight w:val="555" w:hRule="atLeast"/>
        </w:trPr>
        <w:tc>
          <w:tcPr>
            <w:tcW w:w="1634"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Период спровођења:</w:t>
            </w:r>
          </w:p>
        </w:tc>
        <w:tc>
          <w:tcPr>
            <w:tcW w:w="1545" w:type="dxa"/>
            <w:tcBorders/>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2026 - 2028</w:t>
            </w:r>
          </w:p>
        </w:tc>
        <w:tc>
          <w:tcPr>
            <w:tcW w:w="6176" w:type="dxa"/>
            <w:gridSpan w:val="8"/>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Посебне измене прописа: </w:t>
            </w:r>
          </w:p>
        </w:tc>
        <w:tc>
          <w:tcPr>
            <w:tcW w:w="4807" w:type="dxa"/>
            <w:gridSpan w:val="10"/>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НЕ</w:t>
            </w:r>
          </w:p>
        </w:tc>
      </w:tr>
      <w:tr>
        <w:trPr>
          <w:trHeight w:val="70" w:hRule="atLeast"/>
        </w:trPr>
        <w:tc>
          <w:tcPr>
            <w:tcW w:w="1634"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Укупно процењена финансијска средства за меру (РСД): </w:t>
            </w:r>
          </w:p>
        </w:tc>
        <w:tc>
          <w:tcPr>
            <w:tcW w:w="1545"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5.000.000,00</w:t>
            </w:r>
          </w:p>
        </w:tc>
        <w:tc>
          <w:tcPr>
            <w:tcW w:w="3801" w:type="dxa"/>
            <w:gridSpan w:val="3"/>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 годинама (РСД): </w:t>
            </w:r>
          </w:p>
        </w:tc>
        <w:tc>
          <w:tcPr>
            <w:tcW w:w="3634" w:type="dxa"/>
            <w:gridSpan w:val="9"/>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2027 – 2.500.000,00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bCs/>
                <w:kern w:val="0"/>
                <w:sz w:val="22"/>
                <w:szCs w:val="22"/>
                <w:lang w:val="sr-RS" w:eastAsia="en-US" w:bidi="ar-SA"/>
              </w:rPr>
              <w:t>2028 – 2.500.000,00</w:t>
            </w:r>
          </w:p>
        </w:tc>
        <w:tc>
          <w:tcPr>
            <w:tcW w:w="1854" w:type="dxa"/>
            <w:gridSpan w:val="5"/>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Вредности </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по изворима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финансирања: </w:t>
            </w:r>
          </w:p>
        </w:tc>
        <w:tc>
          <w:tcPr>
            <w:tcW w:w="1694"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 500.000,00</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 xml:space="preserve">Донаторска средства – 4.500.000,00             </w:t>
            </w:r>
          </w:p>
        </w:tc>
      </w:tr>
      <w:tr>
        <w:trPr>
          <w:trHeight w:val="300" w:hRule="atLeast"/>
        </w:trPr>
        <w:tc>
          <w:tcPr>
            <w:tcW w:w="3179" w:type="dxa"/>
            <w:gridSpan w:val="3"/>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Показатељи на нивоу мере (показатељи резултата)</w:t>
            </w:r>
          </w:p>
        </w:tc>
        <w:tc>
          <w:tcPr>
            <w:tcW w:w="2057" w:type="dxa"/>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Јединица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мере</w:t>
            </w:r>
          </w:p>
        </w:tc>
        <w:tc>
          <w:tcPr>
            <w:tcW w:w="1744" w:type="dxa"/>
            <w:gridSpan w:val="2"/>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година</w:t>
            </w:r>
          </w:p>
        </w:tc>
        <w:tc>
          <w:tcPr>
            <w:tcW w:w="1451" w:type="dxa"/>
            <w:gridSpan w:val="3"/>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 вредност</w:t>
            </w:r>
          </w:p>
        </w:tc>
        <w:tc>
          <w:tcPr>
            <w:tcW w:w="4037" w:type="dxa"/>
            <w:gridSpan w:val="11"/>
            <w:tcBorders>
              <w:bottom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Циљне вредности</w:t>
            </w:r>
          </w:p>
        </w:tc>
        <w:tc>
          <w:tcPr>
            <w:tcW w:w="1694" w:type="dxa"/>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Извор провере</w:t>
            </w:r>
          </w:p>
        </w:tc>
      </w:tr>
      <w:tr>
        <w:trPr>
          <w:trHeight w:val="270" w:hRule="atLeast"/>
        </w:trPr>
        <w:tc>
          <w:tcPr>
            <w:tcW w:w="3179"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2057" w:type="dxa"/>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744"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451"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373" w:type="dxa"/>
            <w:gridSpan w:val="3"/>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2026.</w:t>
            </w:r>
          </w:p>
        </w:tc>
        <w:tc>
          <w:tcPr>
            <w:tcW w:w="1313" w:type="dxa"/>
            <w:gridSpan w:val="4"/>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2027.</w:t>
            </w:r>
          </w:p>
        </w:tc>
        <w:tc>
          <w:tcPr>
            <w:tcW w:w="1351" w:type="dxa"/>
            <w:gridSpan w:val="4"/>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2028.</w:t>
            </w:r>
          </w:p>
        </w:tc>
        <w:tc>
          <w:tcPr>
            <w:tcW w:w="1694" w:type="dxa"/>
            <w:vMerge w:val="continue"/>
            <w:tcBorders/>
            <w:shd w:color="auto" w:fill="E99C92" w:themeFill="accent2" w:themeFillTint="66"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r>
      <w:tr>
        <w:trPr>
          <w:trHeight w:val="439" w:hRule="atLeast"/>
        </w:trPr>
        <w:tc>
          <w:tcPr>
            <w:tcW w:w="3179"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Број Рома који је добио субвенцију за самозапошљавање НСЗ</w:t>
            </w:r>
          </w:p>
        </w:tc>
        <w:tc>
          <w:tcPr>
            <w:tcW w:w="2057"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744"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 xml:space="preserve">2024. </w:t>
            </w:r>
          </w:p>
        </w:tc>
        <w:tc>
          <w:tcPr>
            <w:tcW w:w="1451"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0</w:t>
            </w:r>
          </w:p>
        </w:tc>
        <w:tc>
          <w:tcPr>
            <w:tcW w:w="1373"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1313" w:type="dxa"/>
            <w:gridSpan w:val="4"/>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1351" w:type="dxa"/>
            <w:gridSpan w:val="4"/>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1694" w:type="dxa"/>
            <w:tcBorders/>
            <w:shd w:color="auto" w:fill="FFFFFF" w:themeFill="background1" w:val="clea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bCs/>
                <w:kern w:val="0"/>
                <w:sz w:val="22"/>
                <w:szCs w:val="22"/>
                <w:lang w:eastAsia="en-US" w:bidi="ar-SA"/>
              </w:rPr>
              <w:t>Евиденција НСЗ</w:t>
            </w:r>
          </w:p>
        </w:tc>
      </w:tr>
      <w:tr>
        <w:trPr>
          <w:trHeight w:val="439" w:hRule="atLeast"/>
        </w:trPr>
        <w:tc>
          <w:tcPr>
            <w:tcW w:w="3179"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Број Рома који за запослен захваљујући субвенцијама за запошљавање теже запошљивих лица НСЗ</w:t>
            </w:r>
          </w:p>
        </w:tc>
        <w:tc>
          <w:tcPr>
            <w:tcW w:w="2057"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744"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451"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4</w:t>
            </w:r>
          </w:p>
        </w:tc>
        <w:tc>
          <w:tcPr>
            <w:tcW w:w="1373"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w:t>
            </w:r>
          </w:p>
        </w:tc>
        <w:tc>
          <w:tcPr>
            <w:tcW w:w="1313" w:type="dxa"/>
            <w:gridSpan w:val="4"/>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w:t>
            </w:r>
          </w:p>
        </w:tc>
        <w:tc>
          <w:tcPr>
            <w:tcW w:w="1351" w:type="dxa"/>
            <w:gridSpan w:val="4"/>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w:t>
            </w:r>
          </w:p>
        </w:tc>
        <w:tc>
          <w:tcPr>
            <w:tcW w:w="1694" w:type="dxa"/>
            <w:tcBorders/>
            <w:shd w:color="auto" w:fill="FFFFFF" w:themeFill="background1" w:val="clea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bCs/>
                <w:kern w:val="0"/>
                <w:sz w:val="22"/>
                <w:szCs w:val="22"/>
                <w:lang w:eastAsia="en-US" w:bidi="ar-SA"/>
              </w:rPr>
              <w:t>Евиднеција НСЗ</w:t>
            </w:r>
          </w:p>
        </w:tc>
      </w:tr>
      <w:tr>
        <w:trPr>
          <w:trHeight w:val="439" w:hRule="atLeast"/>
        </w:trPr>
        <w:tc>
          <w:tcPr>
            <w:tcW w:w="3179"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Број Рома обухваћен обукама за предузетништво и за оспособљавање за тржиште рада НСЗ</w:t>
            </w:r>
          </w:p>
        </w:tc>
        <w:tc>
          <w:tcPr>
            <w:tcW w:w="2057"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744"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451"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4</w:t>
            </w:r>
          </w:p>
        </w:tc>
        <w:tc>
          <w:tcPr>
            <w:tcW w:w="1373"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5</w:t>
            </w:r>
          </w:p>
        </w:tc>
        <w:tc>
          <w:tcPr>
            <w:tcW w:w="1313" w:type="dxa"/>
            <w:gridSpan w:val="4"/>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5</w:t>
            </w:r>
          </w:p>
        </w:tc>
        <w:tc>
          <w:tcPr>
            <w:tcW w:w="1351" w:type="dxa"/>
            <w:gridSpan w:val="4"/>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5</w:t>
            </w:r>
          </w:p>
        </w:tc>
        <w:tc>
          <w:tcPr>
            <w:tcW w:w="1694" w:type="dxa"/>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Евиднеција НСЗ</w:t>
            </w:r>
          </w:p>
        </w:tc>
      </w:tr>
      <w:tr>
        <w:trPr>
          <w:trHeight w:val="496" w:hRule="atLeast"/>
        </w:trPr>
        <w:tc>
          <w:tcPr>
            <w:tcW w:w="1135"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Ознака</w:t>
            </w:r>
          </w:p>
        </w:tc>
        <w:tc>
          <w:tcPr>
            <w:tcW w:w="2044"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Назив активности</w:t>
            </w:r>
          </w:p>
        </w:tc>
        <w:tc>
          <w:tcPr>
            <w:tcW w:w="2057"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Носилац</w:t>
            </w:r>
          </w:p>
        </w:tc>
        <w:tc>
          <w:tcPr>
            <w:tcW w:w="1744"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Партнери</w:t>
            </w:r>
          </w:p>
        </w:tc>
        <w:tc>
          <w:tcPr>
            <w:tcW w:w="1654" w:type="dxa"/>
            <w:gridSpan w:val="4"/>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Рок за реализацију</w:t>
            </w:r>
          </w:p>
        </w:tc>
        <w:tc>
          <w:tcPr>
            <w:tcW w:w="1566" w:type="dxa"/>
            <w:gridSpan w:val="3"/>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Укупно потребна фин.средства (РСД)</w:t>
            </w:r>
          </w:p>
        </w:tc>
        <w:tc>
          <w:tcPr>
            <w:tcW w:w="1843" w:type="dxa"/>
            <w:gridSpan w:val="6"/>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годинама (РСД)</w:t>
            </w:r>
          </w:p>
        </w:tc>
        <w:tc>
          <w:tcPr>
            <w:tcW w:w="2119"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изворима (РСД)</w:t>
            </w:r>
          </w:p>
        </w:tc>
      </w:tr>
      <w:tr>
        <w:trPr>
          <w:trHeight w:val="496" w:hRule="atLeast"/>
        </w:trPr>
        <w:tc>
          <w:tcPr>
            <w:tcW w:w="1135"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2.2.1.</w:t>
            </w:r>
          </w:p>
        </w:tc>
        <w:tc>
          <w:tcPr>
            <w:tcW w:w="2044" w:type="dxa"/>
            <w:gridSpan w:val="2"/>
            <w:tcBorders/>
            <w:vAlign w:val="center"/>
          </w:tcPr>
          <w:p>
            <w:pPr>
              <w:pStyle w:val="Normal"/>
              <w:widowControl/>
              <w:suppressAutoHyphens w:val="true"/>
              <w:spacing w:lineRule="auto" w:line="240" w:before="60" w:after="60"/>
              <w:jc w:val="left"/>
              <w:rPr>
                <w:rFonts w:ascii="Cambria" w:hAnsi="Cambria"/>
                <w:sz w:val="22"/>
                <w:szCs w:val="22"/>
              </w:rPr>
            </w:pPr>
            <w:r>
              <w:rPr>
                <w:rFonts w:eastAsia="Times New Roman" w:cs="Times New Roman" w:ascii="Cambria" w:hAnsi="Cambria"/>
                <w:kern w:val="0"/>
                <w:sz w:val="22"/>
                <w:szCs w:val="22"/>
                <w:lang w:eastAsia="en-US" w:bidi="ar-SA"/>
              </w:rPr>
              <w:t xml:space="preserve">Субвенције за самозапошњавање </w:t>
            </w:r>
          </w:p>
        </w:tc>
        <w:tc>
          <w:tcPr>
            <w:tcW w:w="2057" w:type="dxa"/>
            <w:tcBorders/>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Oдељење за привреду и локални економски развој</w:t>
            </w:r>
          </w:p>
        </w:tc>
        <w:tc>
          <w:tcPr>
            <w:tcW w:w="1744" w:type="dxa"/>
            <w:gridSpan w:val="2"/>
            <w:tcBorders/>
            <w:vAlign w:val="center"/>
          </w:tcPr>
          <w:p>
            <w:pPr>
              <w:pStyle w:val="Normal"/>
              <w:widowControl/>
              <w:suppressAutoHyphens w:val="true"/>
              <w:spacing w:lineRule="auto" w:line="240" w:before="60" w:after="60"/>
              <w:jc w:val="center"/>
              <w:rPr>
                <w:rFonts w:ascii="Cambria" w:hAnsi="Cambria"/>
                <w:sz w:val="22"/>
                <w:szCs w:val="22"/>
              </w:rPr>
            </w:pPr>
            <w:r>
              <w:rPr>
                <w:rFonts w:eastAsia="Times New Roman" w:cs="Times New Roman" w:ascii="Cambria" w:hAnsi="Cambria"/>
                <w:kern w:val="0"/>
                <w:sz w:val="22"/>
                <w:szCs w:val="22"/>
                <w:lang w:eastAsia="en-US" w:bidi="ar-SA"/>
              </w:rPr>
              <w:t>НСЗ</w:t>
            </w:r>
          </w:p>
        </w:tc>
        <w:tc>
          <w:tcPr>
            <w:tcW w:w="1654" w:type="dxa"/>
            <w:gridSpan w:val="4"/>
            <w:tcBorders/>
            <w:vAlign w:val="center"/>
          </w:tcPr>
          <w:p>
            <w:pPr>
              <w:pStyle w:val="Normal"/>
              <w:widowControl/>
              <w:suppressAutoHyphens w:val="true"/>
              <w:spacing w:lineRule="auto" w:line="240" w:before="60" w:after="60"/>
              <w:jc w:val="center"/>
              <w:rPr>
                <w:rFonts w:ascii="Cambria" w:hAnsi="Cambria"/>
                <w:sz w:val="22"/>
                <w:szCs w:val="22"/>
              </w:rPr>
            </w:pPr>
            <w:r>
              <w:rPr>
                <w:rFonts w:eastAsia="Times New Roman" w:cs="Times New Roman" w:ascii="Cambria" w:hAnsi="Cambria"/>
                <w:kern w:val="0"/>
                <w:sz w:val="22"/>
                <w:szCs w:val="22"/>
                <w:lang w:eastAsia="en-US" w:bidi="ar-SA"/>
              </w:rPr>
              <w:t>II квартал 2026, континуирано</w:t>
            </w:r>
          </w:p>
        </w:tc>
        <w:tc>
          <w:tcPr>
            <w:tcW w:w="1566" w:type="dxa"/>
            <w:gridSpan w:val="3"/>
            <w:tcBorders/>
            <w:vAlign w:val="center"/>
          </w:tcPr>
          <w:p>
            <w:pPr>
              <w:pStyle w:val="Normal"/>
              <w:widowControl/>
              <w:suppressAutoHyphens w:val="true"/>
              <w:spacing w:lineRule="auto" w:line="240" w:before="60" w:after="6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843" w:type="dxa"/>
            <w:gridSpan w:val="6"/>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2119" w:type="dxa"/>
            <w:gridSpan w:val="2"/>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Из средстава НСЗ</w:t>
            </w:r>
          </w:p>
        </w:tc>
      </w:tr>
      <w:tr>
        <w:trPr>
          <w:trHeight w:val="800" w:hRule="atLeast"/>
        </w:trPr>
        <w:tc>
          <w:tcPr>
            <w:tcW w:w="1135"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2.2.2.</w:t>
            </w:r>
          </w:p>
        </w:tc>
        <w:tc>
          <w:tcPr>
            <w:tcW w:w="2044"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Субвенције за ново запошљавање теже запошљивих лица </w:t>
            </w:r>
          </w:p>
        </w:tc>
        <w:tc>
          <w:tcPr>
            <w:tcW w:w="2057"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Oдељење за привреду и локални економски развој</w:t>
            </w:r>
          </w:p>
        </w:tc>
        <w:tc>
          <w:tcPr>
            <w:tcW w:w="1744"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 xml:space="preserve"> </w:t>
            </w:r>
            <w:r>
              <w:rPr>
                <w:rFonts w:eastAsia="Times New Roman" w:cs="Times New Roman" w:ascii="Cambria" w:hAnsi="Cambria"/>
                <w:kern w:val="0"/>
                <w:sz w:val="22"/>
                <w:szCs w:val="22"/>
                <w:lang w:eastAsia="en-US" w:bidi="ar-SA"/>
              </w:rPr>
              <w:t>НСЗ</w:t>
            </w:r>
          </w:p>
        </w:tc>
        <w:tc>
          <w:tcPr>
            <w:tcW w:w="1654"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II квартал 2026, континуирано</w:t>
            </w:r>
          </w:p>
        </w:tc>
        <w:tc>
          <w:tcPr>
            <w:tcW w:w="1566" w:type="dxa"/>
            <w:gridSpan w:val="3"/>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843" w:type="dxa"/>
            <w:gridSpan w:val="6"/>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2119" w:type="dxa"/>
            <w:gridSpan w:val="2"/>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Из средстава НСЗ</w:t>
            </w:r>
          </w:p>
        </w:tc>
      </w:tr>
      <w:tr>
        <w:trPr>
          <w:trHeight w:val="496" w:hRule="atLeast"/>
        </w:trPr>
        <w:tc>
          <w:tcPr>
            <w:tcW w:w="1135"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2.2.3.</w:t>
            </w:r>
          </w:p>
        </w:tc>
        <w:tc>
          <w:tcPr>
            <w:tcW w:w="2044"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bCs/>
                <w:kern w:val="0"/>
                <w:sz w:val="22"/>
                <w:szCs w:val="22"/>
                <w:lang w:eastAsia="en-US" w:bidi="ar-SA"/>
              </w:rPr>
              <w:t xml:space="preserve">Обука за развој предузетништва </w:t>
            </w:r>
          </w:p>
        </w:tc>
        <w:tc>
          <w:tcPr>
            <w:tcW w:w="2057"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bCs/>
                <w:kern w:val="0"/>
                <w:sz w:val="22"/>
                <w:szCs w:val="22"/>
                <w:lang w:eastAsia="en-US" w:bidi="ar-SA"/>
              </w:rPr>
              <w:t>Oдељење за привреду и локални економски развој</w:t>
            </w:r>
          </w:p>
        </w:tc>
        <w:tc>
          <w:tcPr>
            <w:tcW w:w="1744"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kern w:val="0"/>
                <w:sz w:val="22"/>
                <w:szCs w:val="22"/>
                <w:lang w:eastAsia="en-US" w:bidi="ar-SA"/>
              </w:rPr>
              <w:t>НСЗ, РРА</w:t>
            </w:r>
          </w:p>
        </w:tc>
        <w:tc>
          <w:tcPr>
            <w:tcW w:w="1654"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kern w:val="0"/>
                <w:sz w:val="22"/>
                <w:szCs w:val="22"/>
                <w:lang w:eastAsia="en-US" w:bidi="ar-SA"/>
              </w:rPr>
              <w:t>II квартал 2026, континуирано</w:t>
            </w:r>
          </w:p>
        </w:tc>
        <w:tc>
          <w:tcPr>
            <w:tcW w:w="1566" w:type="dxa"/>
            <w:gridSpan w:val="3"/>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kern w:val="0"/>
                <w:sz w:val="22"/>
                <w:szCs w:val="22"/>
                <w:lang w:eastAsia="en-US" w:bidi="ar-SA"/>
              </w:rPr>
              <w:t>/</w:t>
            </w:r>
          </w:p>
        </w:tc>
        <w:tc>
          <w:tcPr>
            <w:tcW w:w="1843" w:type="dxa"/>
            <w:gridSpan w:val="6"/>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kern w:val="0"/>
                <w:sz w:val="22"/>
                <w:szCs w:val="22"/>
                <w:lang w:eastAsia="en-US" w:bidi="ar-SA"/>
              </w:rPr>
              <w:t>/</w:t>
            </w:r>
          </w:p>
        </w:tc>
        <w:tc>
          <w:tcPr>
            <w:tcW w:w="2119" w:type="dxa"/>
            <w:gridSpan w:val="2"/>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kern w:val="0"/>
                <w:sz w:val="22"/>
                <w:szCs w:val="22"/>
                <w:lang w:eastAsia="en-US" w:bidi="ar-SA"/>
              </w:rPr>
              <w:t>Из средстава НСЗ</w:t>
            </w:r>
          </w:p>
        </w:tc>
      </w:tr>
      <w:tr>
        <w:trPr>
          <w:trHeight w:val="496" w:hRule="atLeast"/>
        </w:trPr>
        <w:tc>
          <w:tcPr>
            <w:tcW w:w="1135"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2.2.4.</w:t>
            </w:r>
          </w:p>
        </w:tc>
        <w:tc>
          <w:tcPr>
            <w:tcW w:w="2044"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Обука за стручно оспособљавање за тржиште рада </w:t>
            </w:r>
          </w:p>
        </w:tc>
        <w:tc>
          <w:tcPr>
            <w:tcW w:w="2057"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Oдељење за привреду и локални економски развој</w:t>
            </w:r>
          </w:p>
        </w:tc>
        <w:tc>
          <w:tcPr>
            <w:tcW w:w="1744"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НСЗ</w:t>
            </w:r>
          </w:p>
        </w:tc>
        <w:tc>
          <w:tcPr>
            <w:tcW w:w="1654"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2026, континуирано</w:t>
            </w:r>
          </w:p>
        </w:tc>
        <w:tc>
          <w:tcPr>
            <w:tcW w:w="1566" w:type="dxa"/>
            <w:gridSpan w:val="3"/>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843" w:type="dxa"/>
            <w:gridSpan w:val="6"/>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kern w:val="0"/>
                <w:sz w:val="22"/>
                <w:szCs w:val="22"/>
                <w:lang w:eastAsia="en-US" w:bidi="ar-SA"/>
              </w:rPr>
              <w:t>/</w:t>
            </w:r>
          </w:p>
        </w:tc>
        <w:tc>
          <w:tcPr>
            <w:tcW w:w="2119" w:type="dxa"/>
            <w:gridSpan w:val="2"/>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Из средстава НСЗ</w:t>
            </w:r>
          </w:p>
        </w:tc>
      </w:tr>
      <w:tr>
        <w:trPr>
          <w:trHeight w:val="496" w:hRule="atLeast"/>
        </w:trPr>
        <w:tc>
          <w:tcPr>
            <w:tcW w:w="1135"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2.2.5.</w:t>
            </w:r>
          </w:p>
        </w:tc>
        <w:tc>
          <w:tcPr>
            <w:tcW w:w="2044"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bCs/>
                <w:kern w:val="0"/>
                <w:sz w:val="22"/>
                <w:szCs w:val="22"/>
                <w:lang w:eastAsia="en-US" w:bidi="ar-SA"/>
              </w:rPr>
              <w:t>Пројекат: „Економско оснаживање ромске популације кроз прекваливикацију и доделу start up грантова“</w:t>
            </w:r>
          </w:p>
        </w:tc>
        <w:tc>
          <w:tcPr>
            <w:tcW w:w="2057"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bCs/>
                <w:kern w:val="0"/>
                <w:sz w:val="22"/>
                <w:szCs w:val="22"/>
                <w:lang w:eastAsia="en-US" w:bidi="ar-SA"/>
              </w:rPr>
              <w:t>Oдељење за привреду и локални економски развој</w:t>
            </w:r>
          </w:p>
        </w:tc>
        <w:tc>
          <w:tcPr>
            <w:tcW w:w="1744"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НСЗ, ОЦД</w:t>
            </w:r>
          </w:p>
        </w:tc>
        <w:tc>
          <w:tcPr>
            <w:tcW w:w="1654"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kern w:val="0"/>
                <w:sz w:val="22"/>
                <w:szCs w:val="22"/>
                <w:lang w:eastAsia="en-US" w:bidi="ar-SA"/>
              </w:rPr>
              <w:t>IV квартал 2028.</w:t>
            </w:r>
          </w:p>
        </w:tc>
        <w:tc>
          <w:tcPr>
            <w:tcW w:w="1566" w:type="dxa"/>
            <w:gridSpan w:val="3"/>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5.000.000,00</w:t>
            </w:r>
          </w:p>
        </w:tc>
        <w:tc>
          <w:tcPr>
            <w:tcW w:w="1843" w:type="dxa"/>
            <w:gridSpan w:val="6"/>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2027 – 2.500.000,00</w:t>
            </w:r>
          </w:p>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2028 – 2.500.000,00</w:t>
            </w:r>
          </w:p>
        </w:tc>
        <w:tc>
          <w:tcPr>
            <w:tcW w:w="2119" w:type="dxa"/>
            <w:gridSpan w:val="2"/>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 500.000,00</w:t>
            </w:r>
          </w:p>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kern w:val="0"/>
                <w:sz w:val="22"/>
                <w:szCs w:val="22"/>
                <w:lang w:eastAsia="en-US" w:bidi="ar-SA"/>
              </w:rPr>
              <w:t xml:space="preserve">Донаторска средства – 4.500.000,00             </w:t>
            </w:r>
          </w:p>
        </w:tc>
      </w:tr>
    </w:tbl>
    <w:p>
      <w:pPr>
        <w:pStyle w:val="Normal"/>
        <w:spacing w:lineRule="auto" w:line="240" w:before="0" w:after="160"/>
        <w:rPr>
          <w:rFonts w:ascii="Cambria" w:hAnsi="Cambria"/>
          <w:sz w:val="20"/>
          <w:szCs w:val="20"/>
        </w:rPr>
      </w:pPr>
      <w:r>
        <w:rPr>
          <w:rFonts w:ascii="Cambria" w:hAnsi="Cambria"/>
          <w:sz w:val="20"/>
          <w:szCs w:val="20"/>
        </w:rPr>
      </w:r>
    </w:p>
    <w:tbl>
      <w:tblPr>
        <w:tblStyle w:val="TableGrid"/>
        <w:tblW w:w="14220"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201"/>
        <w:gridCol w:w="865"/>
        <w:gridCol w:w="1453"/>
        <w:gridCol w:w="1632"/>
        <w:gridCol w:w="474"/>
        <w:gridCol w:w="1226"/>
        <w:gridCol w:w="294"/>
        <w:gridCol w:w="1004"/>
        <w:gridCol w:w="354"/>
        <w:gridCol w:w="147"/>
        <w:gridCol w:w="696"/>
        <w:gridCol w:w="474"/>
        <w:gridCol w:w="506"/>
        <w:gridCol w:w="118"/>
        <w:gridCol w:w="87"/>
        <w:gridCol w:w="455"/>
        <w:gridCol w:w="920"/>
        <w:gridCol w:w="232"/>
        <w:gridCol w:w="226"/>
        <w:gridCol w:w="1854"/>
      </w:tblGrid>
      <w:tr>
        <w:trPr>
          <w:trHeight w:val="602" w:hRule="atLeast"/>
        </w:trPr>
        <w:tc>
          <w:tcPr>
            <w:tcW w:w="14218" w:type="dxa"/>
            <w:gridSpan w:val="20"/>
            <w:tcBorders/>
            <w:shd w:color="auto" w:fill="956251" w:themeFill="accent4" w:val="clear"/>
            <w:vAlign w:val="center"/>
          </w:tcPr>
          <w:p>
            <w:pPr>
              <w:pStyle w:val="Normal"/>
              <w:widowControl/>
              <w:suppressAutoHyphens w:val="true"/>
              <w:spacing w:lineRule="auto" w:line="240" w:before="0" w:after="0"/>
              <w:jc w:val="left"/>
              <w:rPr>
                <w:rFonts w:ascii="Cambria" w:hAnsi="Cambria" w:cs="Arial"/>
                <w:b/>
                <w:color w:themeColor="background1" w:val="FFFFFF"/>
              </w:rPr>
            </w:pPr>
            <w:r>
              <w:rPr>
                <w:rFonts w:eastAsia="Times New Roman" w:cs="Times New Roman" w:ascii="Cambria" w:hAnsi="Cambria"/>
                <w:b/>
                <w:color w:themeColor="background1" w:val="FFFFFF"/>
                <w:kern w:val="0"/>
                <w:sz w:val="24"/>
                <w:szCs w:val="24"/>
                <w:lang w:eastAsia="en-US" w:bidi="ar-SA"/>
              </w:rPr>
              <w:t xml:space="preserve">ПОСЕБАН ЦИЉ 3:   </w:t>
            </w:r>
            <w:r>
              <w:rPr>
                <w:rFonts w:eastAsia="Times New Roman" w:cs="Arial" w:ascii="Cambria" w:hAnsi="Cambria"/>
                <w:b/>
                <w:color w:themeColor="background1" w:val="FFFFFF"/>
                <w:kern w:val="0"/>
                <w:sz w:val="24"/>
                <w:szCs w:val="24"/>
                <w:lang w:eastAsia="en-US" w:bidi="ar-SA"/>
              </w:rPr>
              <w:t>Унапређење инфраструктуре у ромским насељима, побољшање услова становања и подршка у решавању у поступцима озакоњења објеката</w:t>
            </w:r>
          </w:p>
          <w:p>
            <w:pPr>
              <w:pStyle w:val="Normal"/>
              <w:widowControl/>
              <w:suppressAutoHyphens w:val="true"/>
              <w:spacing w:lineRule="auto" w:line="240" w:before="0" w:after="0"/>
              <w:jc w:val="left"/>
              <w:rPr>
                <w:rFonts w:ascii="Cambria" w:hAnsi="Cambria"/>
                <w:b/>
                <w:color w:themeColor="background1" w:val="FFFFFF"/>
                <w:sz w:val="20"/>
                <w:szCs w:val="20"/>
              </w:rPr>
            </w:pPr>
            <w:r>
              <w:rPr>
                <w:rFonts w:eastAsia="Times New Roman" w:cs="Times New Roman" w:ascii="Cambria" w:hAnsi="Cambria"/>
                <w:b/>
                <w:color w:themeColor="background1" w:val="FFFFFF"/>
                <w:kern w:val="0"/>
                <w:sz w:val="20"/>
                <w:szCs w:val="20"/>
                <w:lang w:eastAsia="en-US" w:bidi="ar-SA"/>
              </w:rPr>
            </w:r>
          </w:p>
        </w:tc>
      </w:tr>
      <w:tr>
        <w:trPr>
          <w:trHeight w:val="496" w:hRule="atLeast"/>
        </w:trPr>
        <w:tc>
          <w:tcPr>
            <w:tcW w:w="5625" w:type="dxa"/>
            <w:gridSpan w:val="5"/>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Показатељи на нивоу посебног циља </w:t>
            </w:r>
          </w:p>
          <w:p>
            <w:pPr>
              <w:pStyle w:val="Normal"/>
              <w:widowControl/>
              <w:suppressAutoHyphens w:val="true"/>
              <w:spacing w:lineRule="auto" w:line="240" w:before="0" w:after="0"/>
              <w:jc w:val="left"/>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(показатељи исхода)</w:t>
            </w:r>
          </w:p>
        </w:tc>
        <w:tc>
          <w:tcPr>
            <w:tcW w:w="1520" w:type="dxa"/>
            <w:gridSpan w:val="2"/>
            <w:tcBorders/>
            <w:shd w:color="auto" w:fill="ECE8E1" w:themeFill="accent3"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Јединица</w:t>
            </w:r>
          </w:p>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мере</w:t>
            </w:r>
          </w:p>
        </w:tc>
        <w:tc>
          <w:tcPr>
            <w:tcW w:w="1004" w:type="dxa"/>
            <w:tcBorders/>
            <w:shd w:color="auto" w:fill="ECE8E1" w:themeFill="accent3"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w:t>
            </w:r>
          </w:p>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година</w:t>
            </w:r>
          </w:p>
        </w:tc>
        <w:tc>
          <w:tcPr>
            <w:tcW w:w="1197" w:type="dxa"/>
            <w:gridSpan w:val="3"/>
            <w:tcBorders/>
            <w:shd w:color="auto" w:fill="ECE8E1" w:themeFill="accent3" w:themeFillTint="33" w:val="clear"/>
            <w:vAlign w:val="center"/>
          </w:tcPr>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Базна вредност</w:t>
            </w:r>
          </w:p>
        </w:tc>
        <w:tc>
          <w:tcPr>
            <w:tcW w:w="1185" w:type="dxa"/>
            <w:gridSpan w:val="4"/>
            <w:tcBorders/>
            <w:shd w:color="auto" w:fill="ECE8E1" w:themeFill="accent3" w:themeFillTint="33" w:val="clear"/>
            <w:vAlign w:val="center"/>
          </w:tcPr>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Циљна година</w:t>
            </w:r>
          </w:p>
        </w:tc>
        <w:tc>
          <w:tcPr>
            <w:tcW w:w="1375" w:type="dxa"/>
            <w:gridSpan w:val="2"/>
            <w:tcBorders/>
            <w:shd w:color="auto" w:fill="ECE8E1" w:themeFill="accent3" w:themeFillTint="33" w:val="clear"/>
            <w:vAlign w:val="center"/>
          </w:tcPr>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Циљна вредност</w:t>
            </w:r>
          </w:p>
        </w:tc>
        <w:tc>
          <w:tcPr>
            <w:tcW w:w="2312" w:type="dxa"/>
            <w:gridSpan w:val="3"/>
            <w:tcBorders/>
            <w:shd w:color="auto" w:fill="ECE8E1" w:themeFill="accent3" w:themeFillTint="33" w:val="clear"/>
            <w:vAlign w:val="center"/>
          </w:tcPr>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Извор провере</w:t>
            </w:r>
          </w:p>
        </w:tc>
      </w:tr>
      <w:tr>
        <w:trPr>
          <w:trHeight w:val="548" w:hRule="atLeast"/>
        </w:trPr>
        <w:tc>
          <w:tcPr>
            <w:tcW w:w="5625" w:type="dxa"/>
            <w:gridSpan w:val="5"/>
            <w:tcBorders/>
          </w:tcPr>
          <w:p>
            <w:pPr>
              <w:pStyle w:val="Normal"/>
              <w:widowControl/>
              <w:suppressAutoHyphens w:val="true"/>
              <w:spacing w:lineRule="auto" w:line="240" w:before="0" w:after="0"/>
              <w:jc w:val="left"/>
              <w:rPr>
                <w:rFonts w:ascii="Cambria" w:hAnsi="Cambria" w:eastAsia="Calibri" w:cs="Arial"/>
                <w:bCs/>
                <w:color w:themeColor="text1" w:val="000000"/>
                <w:sz w:val="22"/>
                <w:szCs w:val="22"/>
                <w:lang w:eastAsia="sr-Latn-CS"/>
              </w:rPr>
            </w:pPr>
            <w:r>
              <w:rPr>
                <w:rFonts w:eastAsia="Calibri" w:cs="Arial" w:ascii="Cambria" w:hAnsi="Cambria"/>
                <w:bCs/>
                <w:color w:themeColor="text1" w:val="000000"/>
                <w:kern w:val="0"/>
                <w:sz w:val="22"/>
                <w:szCs w:val="22"/>
                <w:lang w:eastAsia="sr-Latn-CS" w:bidi="ar-SA"/>
              </w:rPr>
              <w:t>Број лица ромске националности којима је пружена подршка у области унапређења становања</w:t>
            </w:r>
          </w:p>
          <w:p>
            <w:pPr>
              <w:pStyle w:val="Normal"/>
              <w:widowControl/>
              <w:suppressAutoHyphens w:val="true"/>
              <w:spacing w:lineRule="auto" w:line="240" w:before="0" w:after="0"/>
              <w:jc w:val="left"/>
              <w:rPr>
                <w:rFonts w:ascii="Cambria" w:hAnsi="Cambria" w:eastAsia="Times New Roman" w:eastAsiaTheme="minorHAnsi"/>
                <w:color w:themeColor="text1" w:val="000000"/>
                <w:sz w:val="22"/>
                <w:szCs w:val="22"/>
              </w:rPr>
            </w:pPr>
            <w:r>
              <w:rPr>
                <w:rFonts w:eastAsia="Times New Roman" w:cs="Times New Roman" w:eastAsiaTheme="minorHAnsi" w:ascii="Cambria" w:hAnsi="Cambria"/>
                <w:color w:themeColor="text1" w:val="000000"/>
                <w:kern w:val="0"/>
                <w:sz w:val="22"/>
                <w:szCs w:val="22"/>
                <w:lang w:eastAsia="en-US" w:bidi="ar-SA"/>
              </w:rPr>
            </w:r>
          </w:p>
        </w:tc>
        <w:tc>
          <w:tcPr>
            <w:tcW w:w="1520" w:type="dxa"/>
            <w:gridSpan w:val="2"/>
            <w:tcBorders/>
            <w:vAlign w:val="center"/>
          </w:tcPr>
          <w:p>
            <w:pPr>
              <w:pStyle w:val="Normal"/>
              <w:widowControl/>
              <w:suppressAutoHyphens w:val="true"/>
              <w:spacing w:lineRule="auto" w:line="240" w:before="0" w:after="0"/>
              <w:jc w:val="center"/>
              <w:rPr>
                <w:rFonts w:ascii="Cambria" w:hAnsi="Cambria"/>
                <w:color w:themeColor="text1" w:val="000000"/>
                <w:sz w:val="22"/>
                <w:szCs w:val="22"/>
              </w:rPr>
            </w:pPr>
            <w:r>
              <w:rPr>
                <w:rFonts w:eastAsia="Times New Roman" w:cs="Times New Roman" w:ascii="Cambria" w:hAnsi="Cambria"/>
                <w:color w:themeColor="text1" w:val="000000"/>
                <w:kern w:val="0"/>
                <w:sz w:val="22"/>
                <w:szCs w:val="22"/>
                <w:lang w:eastAsia="en-US" w:bidi="ar-SA"/>
              </w:rPr>
              <w:t>%</w:t>
            </w:r>
          </w:p>
        </w:tc>
        <w:tc>
          <w:tcPr>
            <w:tcW w:w="1004" w:type="dxa"/>
            <w:tcBorders/>
            <w:vAlign w:val="center"/>
          </w:tcPr>
          <w:p>
            <w:pPr>
              <w:pStyle w:val="Normal"/>
              <w:widowControl/>
              <w:suppressAutoHyphens w:val="true"/>
              <w:spacing w:lineRule="auto" w:line="240" w:before="0" w:after="0"/>
              <w:jc w:val="center"/>
              <w:rPr>
                <w:rFonts w:ascii="Cambria" w:hAnsi="Cambria" w:eastAsia="Times New Roman" w:eastAsiaTheme="minorHAnsi"/>
                <w:color w:themeColor="text1" w:val="000000"/>
                <w:sz w:val="22"/>
                <w:szCs w:val="22"/>
              </w:rPr>
            </w:pPr>
            <w:r>
              <w:rPr>
                <w:rFonts w:eastAsia="Times New Roman" w:cs="Times New Roman" w:ascii="Cambria" w:hAnsi="Cambria" w:eastAsiaTheme="minorHAnsi"/>
                <w:color w:themeColor="text1" w:val="000000"/>
                <w:kern w:val="0"/>
                <w:sz w:val="22"/>
                <w:szCs w:val="22"/>
                <w:lang w:eastAsia="en-US" w:bidi="ar-SA"/>
              </w:rPr>
              <w:t>2024.</w:t>
            </w:r>
          </w:p>
        </w:tc>
        <w:tc>
          <w:tcPr>
            <w:tcW w:w="1197" w:type="dxa"/>
            <w:gridSpan w:val="3"/>
            <w:tcBorders/>
            <w:vAlign w:val="center"/>
          </w:tcPr>
          <w:p>
            <w:pPr>
              <w:pStyle w:val="Normal"/>
              <w:widowControl/>
              <w:suppressAutoHyphens w:val="true"/>
              <w:spacing w:lineRule="auto" w:line="240" w:before="0" w:after="0"/>
              <w:jc w:val="center"/>
              <w:rPr>
                <w:rFonts w:ascii="Cambria" w:hAnsi="Cambria" w:eastAsia="Times New Roman" w:eastAsiaTheme="minorHAnsi"/>
                <w:color w:themeColor="text1" w:val="000000"/>
                <w:sz w:val="22"/>
                <w:szCs w:val="22"/>
              </w:rPr>
            </w:pPr>
            <w:r>
              <w:rPr>
                <w:rFonts w:eastAsia="Calibri" w:cs="Arial" w:ascii="Cambria" w:hAnsi="Cambria"/>
                <w:bCs/>
                <w:color w:themeColor="text1" w:val="000000"/>
                <w:kern w:val="0"/>
                <w:sz w:val="22"/>
                <w:szCs w:val="22"/>
                <w:lang w:eastAsia="sr-Latn-CS" w:bidi="ar-SA"/>
              </w:rPr>
              <w:t>0</w:t>
            </w:r>
          </w:p>
        </w:tc>
        <w:tc>
          <w:tcPr>
            <w:tcW w:w="1185" w:type="dxa"/>
            <w:gridSpan w:val="4"/>
            <w:tcBorders/>
            <w:vAlign w:val="center"/>
          </w:tcPr>
          <w:p>
            <w:pPr>
              <w:pStyle w:val="Normal"/>
              <w:widowControl/>
              <w:suppressAutoHyphens w:val="true"/>
              <w:spacing w:lineRule="auto" w:line="240" w:before="0" w:after="0"/>
              <w:jc w:val="center"/>
              <w:rPr>
                <w:rFonts w:ascii="Cambria" w:hAnsi="Cambria" w:eastAsia="Times New Roman" w:eastAsiaTheme="minorHAnsi"/>
                <w:color w:themeColor="text1" w:val="000000"/>
                <w:sz w:val="22"/>
                <w:szCs w:val="22"/>
              </w:rPr>
            </w:pPr>
            <w:r>
              <w:rPr>
                <w:rFonts w:eastAsia="Calibri" w:cs="Arial" w:ascii="Cambria" w:hAnsi="Cambria"/>
                <w:bCs/>
                <w:color w:themeColor="text1" w:val="000000"/>
                <w:kern w:val="0"/>
                <w:sz w:val="22"/>
                <w:szCs w:val="22"/>
                <w:lang w:eastAsia="sr-Latn-CS" w:bidi="ar-SA"/>
              </w:rPr>
              <w:t>2028.</w:t>
            </w:r>
          </w:p>
        </w:tc>
        <w:tc>
          <w:tcPr>
            <w:tcW w:w="1375" w:type="dxa"/>
            <w:gridSpan w:val="2"/>
            <w:tcBorders/>
            <w:vAlign w:val="center"/>
          </w:tcPr>
          <w:p>
            <w:pPr>
              <w:pStyle w:val="Normal"/>
              <w:widowControl/>
              <w:suppressAutoHyphens w:val="true"/>
              <w:spacing w:lineRule="auto" w:line="240" w:before="0" w:after="0"/>
              <w:jc w:val="center"/>
              <w:rPr>
                <w:rFonts w:ascii="Cambria" w:hAnsi="Cambria" w:eastAsia="Times New Roman" w:eastAsiaTheme="minorHAnsi"/>
                <w:color w:themeColor="text1" w:val="000000"/>
                <w:sz w:val="22"/>
                <w:szCs w:val="22"/>
              </w:rPr>
            </w:pPr>
            <w:r>
              <w:rPr>
                <w:rFonts w:eastAsia="Calibri" w:cs="Arial" w:ascii="Cambria" w:hAnsi="Cambria"/>
                <w:bCs/>
                <w:color w:themeColor="text1" w:val="000000"/>
                <w:kern w:val="0"/>
                <w:sz w:val="22"/>
                <w:szCs w:val="22"/>
                <w:lang w:eastAsia="sr-Latn-CS" w:bidi="ar-SA"/>
              </w:rPr>
              <w:t>100</w:t>
            </w:r>
          </w:p>
        </w:tc>
        <w:tc>
          <w:tcPr>
            <w:tcW w:w="2312" w:type="dxa"/>
            <w:gridSpan w:val="3"/>
            <w:tcBorders/>
          </w:tcPr>
          <w:p>
            <w:pPr>
              <w:pStyle w:val="Normal"/>
              <w:widowControl/>
              <w:suppressAutoHyphens w:val="true"/>
              <w:spacing w:lineRule="auto" w:line="240" w:before="0" w:after="0"/>
              <w:jc w:val="left"/>
              <w:rPr>
                <w:rFonts w:ascii="Cambria" w:hAnsi="Cambria" w:eastAsia="Times New Roman" w:eastAsiaTheme="minorHAnsi"/>
                <w:color w:themeColor="text1" w:val="000000"/>
                <w:sz w:val="22"/>
                <w:szCs w:val="22"/>
              </w:rPr>
            </w:pPr>
            <w:r>
              <w:rPr>
                <w:rFonts w:eastAsia="Calibri" w:cs="Arial" w:ascii="Cambria" w:hAnsi="Cambria"/>
                <w:bCs/>
                <w:color w:themeColor="text1" w:val="000000"/>
                <w:kern w:val="0"/>
                <w:sz w:val="22"/>
                <w:szCs w:val="22"/>
                <w:lang w:eastAsia="sr-Latn-CS" w:bidi="ar-SA"/>
              </w:rPr>
              <w:t>Извештаји Мобилног тима</w:t>
            </w:r>
          </w:p>
        </w:tc>
      </w:tr>
      <w:tr>
        <w:trPr>
          <w:trHeight w:val="998" w:hRule="atLeast"/>
        </w:trPr>
        <w:tc>
          <w:tcPr>
            <w:tcW w:w="5625" w:type="dxa"/>
            <w:gridSpan w:val="5"/>
            <w:tcBorders/>
            <w:shd w:color="auto" w:fill="808080" w:themeFill="background1" w:themeFillShade="80" w:val="clear"/>
            <w:vAlign w:val="cente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МЕРА 3.1: </w:t>
            </w:r>
            <w:r>
              <w:rPr>
                <w:rFonts w:eastAsia="Times New Roman" w:cs="Arial" w:ascii="Cambria" w:hAnsi="Cambria"/>
                <w:b/>
                <w:color w:themeColor="background1" w:val="FFFFFF"/>
                <w:kern w:val="0"/>
                <w:sz w:val="22"/>
                <w:szCs w:val="22"/>
                <w:lang w:eastAsia="en-US" w:bidi="ar-SA"/>
              </w:rPr>
              <w:t>Идентификовати потребе за унапређењем становања и инфраструктуре у деловима насеља где живе Роми</w:t>
            </w:r>
            <w:r>
              <w:rPr>
                <w:rFonts w:eastAsia="Times New Roman" w:cs="Times New Roman" w:ascii="Cambria" w:hAnsi="Cambria"/>
                <w:b/>
                <w:color w:themeColor="background1" w:val="FFFFFF"/>
                <w:kern w:val="0"/>
                <w:sz w:val="22"/>
                <w:szCs w:val="22"/>
                <w:lang w:eastAsia="en-US" w:bidi="ar-SA"/>
              </w:rPr>
              <w:t xml:space="preserve"> </w:t>
            </w:r>
          </w:p>
        </w:tc>
        <w:tc>
          <w:tcPr>
            <w:tcW w:w="3721" w:type="dxa"/>
            <w:gridSpan w:val="6"/>
            <w:tcBorders/>
            <w:shd w:color="auto" w:fill="808080" w:themeFill="background1" w:themeFillShade="80" w:val="clear"/>
          </w:tcPr>
          <w:p>
            <w:pPr>
              <w:pStyle w:val="Normal"/>
              <w:widowControl/>
              <w:suppressAutoHyphens w:val="true"/>
              <w:spacing w:lineRule="auto" w:line="240" w:before="0" w:after="0"/>
              <w:jc w:val="righ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Тип мере: </w:t>
            </w:r>
          </w:p>
        </w:tc>
        <w:tc>
          <w:tcPr>
            <w:tcW w:w="4872" w:type="dxa"/>
            <w:gridSpan w:val="9"/>
            <w:tcBorders/>
            <w:shd w:color="auto" w:fill="808080" w:themeFill="background1" w:themeFillShade="80" w:val="clear"/>
          </w:tcPr>
          <w:p>
            <w:pPr>
              <w:pStyle w:val="Normal"/>
              <w:widowControl/>
              <w:suppressAutoHyphens w:val="true"/>
              <w:spacing w:lineRule="auto" w:line="240" w:before="0" w:after="0"/>
              <w:jc w:val="left"/>
              <w:rPr>
                <w:rFonts w:ascii="Cambria" w:hAnsi="Cambria"/>
                <w:b/>
                <w:bCs/>
                <w:sz w:val="22"/>
                <w:szCs w:val="22"/>
              </w:rPr>
            </w:pPr>
            <w:r>
              <w:rPr>
                <w:rFonts w:eastAsia="Times New Roman" w:cs="Times New Roman" w:ascii="Cambria" w:hAnsi="Cambria"/>
                <w:b/>
                <w:bCs/>
                <w:color w:themeColor="background1" w:val="FFFFFF"/>
                <w:kern w:val="0"/>
                <w:sz w:val="22"/>
                <w:szCs w:val="22"/>
                <w:lang w:eastAsia="en-US" w:bidi="ar-SA"/>
              </w:rPr>
              <w:t>Обезбеђивање добара и услуга</w:t>
            </w:r>
          </w:p>
        </w:tc>
      </w:tr>
      <w:tr>
        <w:trPr>
          <w:trHeight w:val="520" w:hRule="atLeast"/>
        </w:trPr>
        <w:tc>
          <w:tcPr>
            <w:tcW w:w="2066"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Носилац мере: </w:t>
            </w:r>
          </w:p>
        </w:tc>
        <w:tc>
          <w:tcPr>
            <w:tcW w:w="3559" w:type="dxa"/>
            <w:gridSpan w:val="3"/>
            <w:tcBorders/>
            <w:vAlign w:val="cente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kern w:val="0"/>
                <w:sz w:val="22"/>
                <w:szCs w:val="22"/>
                <w:lang w:eastAsia="en-US" w:bidi="ar-SA"/>
              </w:rPr>
              <w:t>Одељење за инспекцијске послове, урбанизам и заштиту животне средине</w:t>
            </w:r>
          </w:p>
        </w:tc>
        <w:tc>
          <w:tcPr>
            <w:tcW w:w="3721" w:type="dxa"/>
            <w:gridSpan w:val="6"/>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 xml:space="preserve">Партнери: </w:t>
            </w:r>
          </w:p>
        </w:tc>
        <w:tc>
          <w:tcPr>
            <w:tcW w:w="4872" w:type="dxa"/>
            <w:gridSpan w:val="9"/>
            <w:tcBorders/>
            <w:shd w:color="auto" w:fill="FFFFFF" w:themeFill="background1" w:val="clear"/>
          </w:tcPr>
          <w:p>
            <w:pPr>
              <w:pStyle w:val="Normal"/>
              <w:widowControl/>
              <w:suppressAutoHyphens w:val="true"/>
              <w:spacing w:lineRule="auto" w:line="240" w:beforeAutospacing="1" w:after="0"/>
              <w:jc w:val="left"/>
              <w:rPr>
                <w:rFonts w:ascii="Cambria" w:hAnsi="Cambria"/>
                <w:sz w:val="22"/>
                <w:szCs w:val="22"/>
              </w:rPr>
            </w:pPr>
            <w:r>
              <w:rPr>
                <w:rFonts w:eastAsia="Times New Roman" w:cs="Times New Roman" w:ascii="Cambria" w:hAnsi="Cambria"/>
                <w:kern w:val="0"/>
                <w:sz w:val="22"/>
                <w:szCs w:val="22"/>
                <w:lang w:eastAsia="en-US" w:bidi="ar-SA"/>
              </w:rPr>
              <w:t>ОЦД</w:t>
            </w:r>
          </w:p>
        </w:tc>
      </w:tr>
      <w:tr>
        <w:trPr>
          <w:trHeight w:val="555" w:hRule="atLeast"/>
        </w:trPr>
        <w:tc>
          <w:tcPr>
            <w:tcW w:w="2066"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Период спровођења:</w:t>
            </w:r>
          </w:p>
        </w:tc>
        <w:tc>
          <w:tcPr>
            <w:tcW w:w="1453" w:type="dxa"/>
            <w:tcBorders/>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2026 - 2027</w:t>
            </w:r>
          </w:p>
        </w:tc>
        <w:tc>
          <w:tcPr>
            <w:tcW w:w="5827" w:type="dxa"/>
            <w:gridSpan w:val="8"/>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Посебне измене прописа: </w:t>
            </w:r>
          </w:p>
        </w:tc>
        <w:tc>
          <w:tcPr>
            <w:tcW w:w="4872" w:type="dxa"/>
            <w:gridSpan w:val="9"/>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НЕ</w:t>
            </w:r>
          </w:p>
        </w:tc>
      </w:tr>
      <w:tr>
        <w:trPr>
          <w:trHeight w:val="70" w:hRule="atLeast"/>
        </w:trPr>
        <w:tc>
          <w:tcPr>
            <w:tcW w:w="2066"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Укупно процењена финансијска средства за меру (РСД): </w:t>
            </w:r>
          </w:p>
        </w:tc>
        <w:tc>
          <w:tcPr>
            <w:tcW w:w="1453"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400.000,00</w:t>
            </w:r>
          </w:p>
        </w:tc>
        <w:tc>
          <w:tcPr>
            <w:tcW w:w="3332" w:type="dxa"/>
            <w:gridSpan w:val="3"/>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 годинама (РСД): </w:t>
            </w:r>
          </w:p>
        </w:tc>
        <w:tc>
          <w:tcPr>
            <w:tcW w:w="3475" w:type="dxa"/>
            <w:gridSpan w:val="7"/>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2026 –  350.000,00</w:t>
            </w:r>
          </w:p>
          <w:p>
            <w:pPr>
              <w:pStyle w:val="NoSpacing"/>
              <w:widowControl/>
              <w:suppressAutoHyphens w:val="true"/>
              <w:spacing w:lineRule="auto" w:line="240" w:before="0" w:after="0"/>
              <w:jc w:val="right"/>
              <w:rPr>
                <w:rFonts w:ascii="Cambria" w:hAnsi="Cambria"/>
                <w:b/>
                <w:sz w:val="22"/>
                <w:szCs w:val="22"/>
                <w:lang w:val="sr-RS"/>
              </w:rPr>
            </w:pPr>
            <w:r>
              <w:rPr>
                <w:rFonts w:eastAsia="Times New Roman" w:cs="Times New Roman" w:ascii="Cambria" w:hAnsi="Cambria"/>
                <w:kern w:val="0"/>
                <w:sz w:val="22"/>
                <w:szCs w:val="22"/>
                <w:lang w:val="sr-RS" w:eastAsia="en-US" w:bidi="ar-SA"/>
              </w:rPr>
              <w:t>2027 –    50.000,00</w:t>
            </w:r>
          </w:p>
        </w:tc>
        <w:tc>
          <w:tcPr>
            <w:tcW w:w="1812" w:type="dxa"/>
            <w:gridSpan w:val="5"/>
            <w:tcBorders/>
            <w:shd w:color="auto" w:fill="E9E5DC" w:themeFill="background2" w:val="clear"/>
          </w:tcPr>
          <w:p>
            <w:pPr>
              <w:pStyle w:val="Normal"/>
              <w:widowControl/>
              <w:shd w:val="clear" w:color="auto" w:fill="ECE8E1" w:themeFill="accent3" w:themeFillTint="33"/>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Вредности </w:t>
            </w:r>
          </w:p>
          <w:p>
            <w:pPr>
              <w:pStyle w:val="Normal"/>
              <w:widowControl/>
              <w:shd w:val="clear" w:color="auto" w:fill="ECE8E1" w:themeFill="accent3" w:themeFillTint="33"/>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фин.средстава</w:t>
            </w:r>
          </w:p>
          <w:p>
            <w:pPr>
              <w:pStyle w:val="Normal"/>
              <w:widowControl/>
              <w:shd w:val="clear" w:color="auto" w:fill="ECE8E1" w:themeFill="accent3" w:themeFillTint="33"/>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по изворима</w:t>
            </w:r>
          </w:p>
          <w:p>
            <w:pPr>
              <w:pStyle w:val="Normal"/>
              <w:widowControl/>
              <w:shd w:val="clear" w:color="auto" w:fill="ECE8E1" w:themeFill="accent3" w:themeFillTint="33"/>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финансирања: </w:t>
            </w:r>
          </w:p>
        </w:tc>
        <w:tc>
          <w:tcPr>
            <w:tcW w:w="2080" w:type="dxa"/>
            <w:gridSpan w:val="2"/>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 100.000,00</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Донаторска средства – 300.000,00</w:t>
            </w:r>
          </w:p>
          <w:p>
            <w:pPr>
              <w:pStyle w:val="NoSpacing"/>
              <w:widowControl/>
              <w:suppressAutoHyphens w:val="true"/>
              <w:spacing w:lineRule="auto" w:line="240" w:before="0" w:after="0"/>
              <w:jc w:val="right"/>
              <w:rPr>
                <w:rFonts w:ascii="Cambria" w:hAnsi="Cambria"/>
                <w:b/>
                <w:sz w:val="22"/>
                <w:szCs w:val="22"/>
                <w:lang w:val="sr-RS"/>
              </w:rPr>
            </w:pPr>
            <w:r>
              <w:rPr>
                <w:rFonts w:eastAsia="Times New Roman" w:cs="Times New Roman" w:ascii="Cambria" w:hAnsi="Cambria"/>
                <w:b/>
                <w:kern w:val="0"/>
                <w:sz w:val="22"/>
                <w:szCs w:val="22"/>
                <w:lang w:val="sr-RS" w:eastAsia="en-US" w:bidi="ar-SA"/>
              </w:rPr>
            </w:r>
          </w:p>
        </w:tc>
      </w:tr>
      <w:tr>
        <w:trPr>
          <w:trHeight w:val="346" w:hRule="atLeast"/>
        </w:trPr>
        <w:tc>
          <w:tcPr>
            <w:tcW w:w="3519" w:type="dxa"/>
            <w:gridSpan w:val="3"/>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Показатељи на нивоу мере (показатељи резултата)</w:t>
            </w:r>
          </w:p>
        </w:tc>
        <w:tc>
          <w:tcPr>
            <w:tcW w:w="1632" w:type="dxa"/>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Јединица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мере</w:t>
            </w:r>
          </w:p>
        </w:tc>
        <w:tc>
          <w:tcPr>
            <w:tcW w:w="1700" w:type="dxa"/>
            <w:gridSpan w:val="2"/>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година</w:t>
            </w:r>
          </w:p>
        </w:tc>
        <w:tc>
          <w:tcPr>
            <w:tcW w:w="1652" w:type="dxa"/>
            <w:gridSpan w:val="3"/>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 вредност</w:t>
            </w:r>
          </w:p>
        </w:tc>
        <w:tc>
          <w:tcPr>
            <w:tcW w:w="3635" w:type="dxa"/>
            <w:gridSpan w:val="9"/>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Циљне вредности</w:t>
            </w:r>
          </w:p>
        </w:tc>
        <w:tc>
          <w:tcPr>
            <w:tcW w:w="2080" w:type="dxa"/>
            <w:gridSpan w:val="2"/>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Извор провере</w:t>
            </w:r>
          </w:p>
        </w:tc>
      </w:tr>
      <w:tr>
        <w:trPr>
          <w:trHeight w:val="360" w:hRule="atLeast"/>
        </w:trPr>
        <w:tc>
          <w:tcPr>
            <w:tcW w:w="3519"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632" w:type="dxa"/>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700"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652"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317" w:type="dxa"/>
            <w:gridSpan w:val="3"/>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2026.</w:t>
            </w:r>
          </w:p>
        </w:tc>
        <w:tc>
          <w:tcPr>
            <w:tcW w:w="1166" w:type="dxa"/>
            <w:gridSpan w:val="4"/>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2027.</w:t>
            </w:r>
          </w:p>
        </w:tc>
        <w:tc>
          <w:tcPr>
            <w:tcW w:w="1152" w:type="dxa"/>
            <w:gridSpan w:val="2"/>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2028.</w:t>
            </w:r>
          </w:p>
        </w:tc>
        <w:tc>
          <w:tcPr>
            <w:tcW w:w="2080"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r>
      <w:tr>
        <w:trPr>
          <w:trHeight w:val="496" w:hRule="atLeast"/>
        </w:trPr>
        <w:tc>
          <w:tcPr>
            <w:tcW w:w="3519"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Припремљен извештај о потребама ромске популације из области становања</w:t>
            </w:r>
          </w:p>
        </w:tc>
        <w:tc>
          <w:tcPr>
            <w:tcW w:w="1632" w:type="dxa"/>
            <w:tcBorders/>
            <w:shd w:color="auto" w:fill="FFFFFF" w:themeFill="background1" w:val="clear"/>
          </w:tcPr>
          <w:p>
            <w:pPr>
              <w:pStyle w:val="Normal"/>
              <w:widowControl/>
              <w:tabs>
                <w:tab w:val="clear" w:pos="720"/>
                <w:tab w:val="left" w:pos="1222" w:leader="none"/>
              </w:tabs>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tabs>
                <w:tab w:val="clear" w:pos="720"/>
                <w:tab w:val="left" w:pos="1222" w:leader="none"/>
              </w:tabs>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700"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652"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0</w:t>
            </w:r>
          </w:p>
        </w:tc>
        <w:tc>
          <w:tcPr>
            <w:tcW w:w="1317"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0</w:t>
            </w:r>
          </w:p>
        </w:tc>
        <w:tc>
          <w:tcPr>
            <w:tcW w:w="1166" w:type="dxa"/>
            <w:gridSpan w:val="4"/>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1152"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0</w:t>
            </w:r>
          </w:p>
        </w:tc>
        <w:tc>
          <w:tcPr>
            <w:tcW w:w="2080" w:type="dxa"/>
            <w:gridSpan w:val="2"/>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Извештај о потребама ромске популације из области становања</w:t>
            </w:r>
          </w:p>
        </w:tc>
      </w:tr>
      <w:tr>
        <w:trPr>
          <w:trHeight w:val="496" w:hRule="atLeast"/>
        </w:trPr>
        <w:tc>
          <w:tcPr>
            <w:tcW w:w="1201"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Ознака</w:t>
            </w:r>
          </w:p>
        </w:tc>
        <w:tc>
          <w:tcPr>
            <w:tcW w:w="2318"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Назив активности</w:t>
            </w:r>
          </w:p>
        </w:tc>
        <w:tc>
          <w:tcPr>
            <w:tcW w:w="1632"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Носилац</w:t>
            </w:r>
          </w:p>
        </w:tc>
        <w:tc>
          <w:tcPr>
            <w:tcW w:w="1700"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Партнери</w:t>
            </w:r>
          </w:p>
        </w:tc>
        <w:tc>
          <w:tcPr>
            <w:tcW w:w="1799" w:type="dxa"/>
            <w:gridSpan w:val="4"/>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Рок за реализацију</w:t>
            </w:r>
          </w:p>
        </w:tc>
        <w:tc>
          <w:tcPr>
            <w:tcW w:w="1794" w:type="dxa"/>
            <w:gridSpan w:val="4"/>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Укупно потребна фин.средства (РСД)</w:t>
            </w:r>
          </w:p>
        </w:tc>
        <w:tc>
          <w:tcPr>
            <w:tcW w:w="1920" w:type="dxa"/>
            <w:gridSpan w:val="5"/>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годинама (РСД)</w:t>
            </w:r>
          </w:p>
        </w:tc>
        <w:tc>
          <w:tcPr>
            <w:tcW w:w="1854"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изворима (РСД)</w:t>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3.1.1.</w:t>
            </w:r>
          </w:p>
        </w:tc>
        <w:tc>
          <w:tcPr>
            <w:tcW w:w="2318"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bCs/>
                <w:kern w:val="0"/>
                <w:sz w:val="22"/>
                <w:szCs w:val="22"/>
                <w:lang w:eastAsia="en-US" w:bidi="ar-SA"/>
              </w:rPr>
              <w:t>Формирање Комисије за идендификацију потреба за унапређење инфраструктуре у деловима насеља где живе Роми</w:t>
            </w:r>
          </w:p>
        </w:tc>
        <w:tc>
          <w:tcPr>
            <w:tcW w:w="1632"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bCs/>
                <w:kern w:val="0"/>
                <w:sz w:val="22"/>
                <w:szCs w:val="22"/>
                <w:lang w:eastAsia="en-US" w:bidi="ar-SA"/>
              </w:rPr>
              <w:t>Одељење за инспекцијске послове, урбанизам и заштиту жив. средине</w:t>
            </w:r>
          </w:p>
        </w:tc>
        <w:tc>
          <w:tcPr>
            <w:tcW w:w="1700"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w:t>
            </w:r>
          </w:p>
        </w:tc>
        <w:tc>
          <w:tcPr>
            <w:tcW w:w="1799"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III квартал 2026.</w:t>
            </w:r>
          </w:p>
        </w:tc>
        <w:tc>
          <w:tcPr>
            <w:tcW w:w="1794"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w:t>
            </w:r>
          </w:p>
        </w:tc>
        <w:tc>
          <w:tcPr>
            <w:tcW w:w="1920" w:type="dxa"/>
            <w:gridSpan w:val="5"/>
            <w:tcBorders/>
            <w:shd w:color="auto" w:fill="FFFFFF" w:themeFill="background1" w:val="clear"/>
            <w:vAlign w:val="center"/>
          </w:tcPr>
          <w:p>
            <w:pPr>
              <w:pStyle w:val="NoSpacing"/>
              <w:widowControl/>
              <w:suppressAutoHyphens w:val="true"/>
              <w:spacing w:lineRule="auto" w:line="240" w:before="0" w:after="0"/>
              <w:jc w:val="center"/>
              <w:rPr>
                <w:rFonts w:ascii="Cambria" w:hAnsi="Cambria"/>
                <w:bCs/>
                <w:sz w:val="22"/>
                <w:szCs w:val="22"/>
                <w:lang w:val="sr-RS"/>
              </w:rPr>
            </w:pPr>
            <w:r>
              <w:rPr>
                <w:rFonts w:eastAsia="Times New Roman" w:cs="Times New Roman" w:ascii="Cambria" w:hAnsi="Cambria"/>
                <w:bCs/>
                <w:kern w:val="0"/>
                <w:sz w:val="22"/>
                <w:szCs w:val="22"/>
                <w:lang w:val="sr-RS" w:eastAsia="en-US" w:bidi="ar-SA"/>
              </w:rPr>
            </w:r>
          </w:p>
          <w:p>
            <w:pPr>
              <w:pStyle w:val="NoSpacing"/>
              <w:widowControl/>
              <w:suppressAutoHyphens w:val="true"/>
              <w:spacing w:lineRule="auto" w:line="240" w:before="0" w:after="0"/>
              <w:jc w:val="center"/>
              <w:rPr>
                <w:rFonts w:ascii="Cambria" w:hAnsi="Cambria"/>
                <w:bCs/>
                <w:sz w:val="22"/>
                <w:szCs w:val="22"/>
                <w:lang w:val="sr-RS"/>
              </w:rPr>
            </w:pPr>
            <w:r>
              <w:rPr>
                <w:rFonts w:eastAsia="Times New Roman" w:cs="Times New Roman" w:ascii="Cambria" w:hAnsi="Cambria"/>
                <w:bCs/>
                <w:kern w:val="0"/>
                <w:sz w:val="22"/>
                <w:szCs w:val="22"/>
                <w:lang w:val="sr-RS" w:eastAsia="en-US" w:bidi="ar-SA"/>
              </w:rPr>
            </w:r>
          </w:p>
          <w:p>
            <w:pPr>
              <w:pStyle w:val="NoSpacing"/>
              <w:widowControl/>
              <w:suppressAutoHyphens w:val="true"/>
              <w:spacing w:lineRule="auto" w:line="240" w:before="0" w:after="0"/>
              <w:jc w:val="center"/>
              <w:rPr>
                <w:rFonts w:ascii="Cambria" w:hAnsi="Cambria"/>
                <w:bCs/>
                <w:sz w:val="22"/>
                <w:szCs w:val="22"/>
                <w:lang w:val="sr-RS"/>
              </w:rPr>
            </w:pPr>
            <w:r>
              <w:rPr>
                <w:rFonts w:eastAsia="Times New Roman" w:cs="Times New Roman" w:ascii="Cambria" w:hAnsi="Cambria"/>
                <w:bCs/>
                <w:kern w:val="0"/>
                <w:sz w:val="22"/>
                <w:szCs w:val="22"/>
                <w:lang w:val="sr-RS" w:eastAsia="en-US" w:bidi="ar-SA"/>
              </w:rPr>
              <w:t>/</w:t>
            </w:r>
          </w:p>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r>
          </w:p>
        </w:tc>
        <w:tc>
          <w:tcPr>
            <w:tcW w:w="1854"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w:t>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3.1.2.</w:t>
            </w:r>
          </w:p>
        </w:tc>
        <w:tc>
          <w:tcPr>
            <w:tcW w:w="2318"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bCs/>
                <w:kern w:val="0"/>
                <w:sz w:val="22"/>
                <w:szCs w:val="22"/>
                <w:lang w:eastAsia="en-US" w:bidi="ar-SA"/>
              </w:rPr>
              <w:t>Анкетно истраживање и анализа потреба ромских породица из области становања</w:t>
            </w:r>
          </w:p>
        </w:tc>
        <w:tc>
          <w:tcPr>
            <w:tcW w:w="1632"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bCs/>
                <w:kern w:val="0"/>
                <w:sz w:val="22"/>
                <w:szCs w:val="22"/>
                <w:lang w:eastAsia="en-US" w:bidi="ar-SA"/>
              </w:rPr>
              <w:t>Одељење за инспекцијске послове, урбанизам и заштиту жив. средине</w:t>
            </w:r>
          </w:p>
        </w:tc>
        <w:tc>
          <w:tcPr>
            <w:tcW w:w="1700"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ОЦД</w:t>
            </w:r>
          </w:p>
        </w:tc>
        <w:tc>
          <w:tcPr>
            <w:tcW w:w="1799"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II квартал 2027</w:t>
            </w:r>
          </w:p>
        </w:tc>
        <w:tc>
          <w:tcPr>
            <w:tcW w:w="1794"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100.000,00</w:t>
            </w:r>
          </w:p>
        </w:tc>
        <w:tc>
          <w:tcPr>
            <w:tcW w:w="1920" w:type="dxa"/>
            <w:gridSpan w:val="5"/>
            <w:tcBorders/>
            <w:shd w:color="auto" w:fill="FFFFFF" w:themeFill="background1" w:val="clear"/>
            <w:vAlign w:val="center"/>
          </w:tcPr>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2026 –  50.000,00</w:t>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2027 –  50.000,00</w:t>
            </w:r>
          </w:p>
        </w:tc>
        <w:tc>
          <w:tcPr>
            <w:tcW w:w="1854"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r>
          </w:p>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Буџет оптшине – 100.000,00</w:t>
            </w:r>
          </w:p>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3.1.3.</w:t>
            </w:r>
          </w:p>
        </w:tc>
        <w:tc>
          <w:tcPr>
            <w:tcW w:w="2318"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Утврђивање листе приоритетних инфраструктурних пројеката у деловима насеља где живе Роми</w:t>
            </w:r>
          </w:p>
        </w:tc>
        <w:tc>
          <w:tcPr>
            <w:tcW w:w="1632"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bCs/>
                <w:kern w:val="0"/>
                <w:sz w:val="22"/>
                <w:szCs w:val="22"/>
                <w:lang w:eastAsia="en-US" w:bidi="ar-SA"/>
              </w:rPr>
              <w:t>Одељење за инспекцијске послове, урбанизам и заштиту жив. средине</w:t>
            </w:r>
          </w:p>
        </w:tc>
        <w:tc>
          <w:tcPr>
            <w:tcW w:w="1700"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ОЦД</w:t>
            </w:r>
          </w:p>
        </w:tc>
        <w:tc>
          <w:tcPr>
            <w:tcW w:w="1799"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bCs/>
                <w:kern w:val="0"/>
                <w:sz w:val="22"/>
                <w:szCs w:val="22"/>
                <w:lang w:eastAsia="en-US" w:bidi="ar-SA"/>
              </w:rPr>
              <w:t>III квартал 2027.</w:t>
            </w:r>
          </w:p>
        </w:tc>
        <w:tc>
          <w:tcPr>
            <w:tcW w:w="1794"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920"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854"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3.1.4.</w:t>
            </w:r>
          </w:p>
        </w:tc>
        <w:tc>
          <w:tcPr>
            <w:tcW w:w="2318"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Одржавање састанка са локалним актерима и представицима ромске заједнице ради утврђивање листе приоритета</w:t>
            </w:r>
          </w:p>
        </w:tc>
        <w:tc>
          <w:tcPr>
            <w:tcW w:w="1632"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bCs/>
                <w:kern w:val="0"/>
                <w:sz w:val="22"/>
                <w:szCs w:val="22"/>
                <w:lang w:eastAsia="en-US" w:bidi="ar-SA"/>
              </w:rPr>
              <w:t>Одељење за инспекцијске послове, урбанизам и заштиту жив. средине</w:t>
            </w:r>
          </w:p>
        </w:tc>
        <w:tc>
          <w:tcPr>
            <w:tcW w:w="1700"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ОЦД</w:t>
            </w:r>
          </w:p>
        </w:tc>
        <w:tc>
          <w:tcPr>
            <w:tcW w:w="1799"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bCs/>
                <w:kern w:val="0"/>
                <w:sz w:val="22"/>
                <w:szCs w:val="22"/>
                <w:lang w:eastAsia="en-US" w:bidi="ar-SA"/>
              </w:rPr>
              <w:t>III квартал 2027.</w:t>
            </w:r>
          </w:p>
        </w:tc>
        <w:tc>
          <w:tcPr>
            <w:tcW w:w="1794"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tc>
        <w:tc>
          <w:tcPr>
            <w:tcW w:w="1920" w:type="dxa"/>
            <w:gridSpan w:val="5"/>
            <w:tcBorders/>
            <w:shd w:color="auto" w:fill="FFFFFF" w:themeFill="background1" w:val="clear"/>
            <w:vAlign w:val="center"/>
          </w:tcPr>
          <w:p>
            <w:pPr>
              <w:pStyle w:val="NoSpacing"/>
              <w:widowControl/>
              <w:suppressAutoHyphens w:val="true"/>
              <w:spacing w:lineRule="auto" w:line="240" w:before="0" w:after="0"/>
              <w:jc w:val="left"/>
              <w:rPr>
                <w:rFonts w:ascii="Cambria" w:hAnsi="Cambria"/>
                <w:bCs/>
                <w:sz w:val="22"/>
                <w:szCs w:val="22"/>
                <w:lang w:val="sr-RS"/>
              </w:rPr>
            </w:pPr>
            <w:r>
              <w:rPr>
                <w:rFonts w:eastAsia="Times New Roman" w:cs="Times New Roman" w:ascii="Cambria" w:hAnsi="Cambria"/>
                <w:bCs/>
                <w:kern w:val="0"/>
                <w:sz w:val="22"/>
                <w:szCs w:val="22"/>
                <w:lang w:val="sr-RS" w:eastAsia="en-US" w:bidi="ar-SA"/>
              </w:rPr>
            </w:r>
          </w:p>
          <w:p>
            <w:pPr>
              <w:pStyle w:val="NoSpacing"/>
              <w:widowControl/>
              <w:suppressAutoHyphens w:val="true"/>
              <w:spacing w:lineRule="auto" w:line="240" w:before="0" w:after="0"/>
              <w:jc w:val="center"/>
              <w:rPr>
                <w:rFonts w:ascii="Cambria" w:hAnsi="Cambria"/>
                <w:sz w:val="22"/>
                <w:szCs w:val="22"/>
                <w:lang w:val="sr-RS"/>
              </w:rPr>
            </w:pPr>
            <w:r>
              <w:rPr>
                <w:rFonts w:eastAsia="Times New Roman" w:cs="Times New Roman" w:ascii="Cambria" w:hAnsi="Cambria"/>
                <w:bCs/>
                <w:kern w:val="0"/>
                <w:sz w:val="22"/>
                <w:szCs w:val="22"/>
                <w:lang w:val="sr-RS" w:eastAsia="en-US" w:bidi="ar-SA"/>
              </w:rPr>
              <w:t>/</w:t>
            </w:r>
          </w:p>
        </w:tc>
        <w:tc>
          <w:tcPr>
            <w:tcW w:w="1854"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r>
          </w:p>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3.1.5.</w:t>
            </w:r>
          </w:p>
        </w:tc>
        <w:tc>
          <w:tcPr>
            <w:tcW w:w="2318"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Израда извештаја о потребама за унапређењем инфраструктуре у деловима насеља где живе Роми</w:t>
            </w:r>
          </w:p>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r>
          </w:p>
        </w:tc>
        <w:tc>
          <w:tcPr>
            <w:tcW w:w="1632"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bCs/>
                <w:kern w:val="0"/>
                <w:sz w:val="22"/>
                <w:szCs w:val="22"/>
                <w:lang w:eastAsia="en-US" w:bidi="ar-SA"/>
              </w:rPr>
              <w:t>Одељење за инспекцијске послове, урбанизам и заштиту жив. средине</w:t>
            </w:r>
          </w:p>
        </w:tc>
        <w:tc>
          <w:tcPr>
            <w:tcW w:w="1700"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ОЦД</w:t>
            </w:r>
          </w:p>
        </w:tc>
        <w:tc>
          <w:tcPr>
            <w:tcW w:w="1799"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2027.</w:t>
            </w:r>
          </w:p>
        </w:tc>
        <w:tc>
          <w:tcPr>
            <w:tcW w:w="1794"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300.000,00</w:t>
            </w:r>
          </w:p>
        </w:tc>
        <w:tc>
          <w:tcPr>
            <w:tcW w:w="1920" w:type="dxa"/>
            <w:gridSpan w:val="5"/>
            <w:tcBorders/>
            <w:shd w:color="auto" w:fill="FFFFFF" w:themeFill="background1" w:val="clear"/>
            <w:vAlign w:val="center"/>
          </w:tcPr>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2026 –  300.000,00</w:t>
            </w:r>
          </w:p>
        </w:tc>
        <w:tc>
          <w:tcPr>
            <w:tcW w:w="1854"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r>
          </w:p>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Донаторска средства – 300.000,00</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tc>
      </w:tr>
      <w:tr>
        <w:trPr>
          <w:trHeight w:val="1112" w:hRule="atLeast"/>
        </w:trPr>
        <w:tc>
          <w:tcPr>
            <w:tcW w:w="5625" w:type="dxa"/>
            <w:gridSpan w:val="5"/>
            <w:tcBorders/>
            <w:shd w:color="auto" w:fill="808080" w:themeFill="background1" w:themeFillShade="80" w:val="clear"/>
          </w:tcPr>
          <w:p>
            <w:pPr>
              <w:pStyle w:val="Normal"/>
              <w:widowControl/>
              <w:suppressAutoHyphens w:val="true"/>
              <w:spacing w:lineRule="auto" w:line="240" w:before="0" w:after="0"/>
              <w:jc w:val="left"/>
              <w:rPr>
                <w:rFonts w:ascii="Cambria" w:hAnsi="Cambria" w:eastAsia="Calibri"/>
                <w:b/>
                <w:color w:themeColor="background1" w:val="FFFFFF"/>
              </w:rPr>
            </w:pPr>
            <w:r>
              <w:rPr>
                <w:rFonts w:eastAsia="Times New Roman" w:cs="Times New Roman" w:ascii="Cambria" w:hAnsi="Cambria"/>
                <w:b/>
                <w:color w:themeColor="background1" w:val="FFFFFF"/>
                <w:kern w:val="0"/>
                <w:sz w:val="24"/>
                <w:szCs w:val="24"/>
                <w:lang w:eastAsia="en-US" w:bidi="ar-SA"/>
              </w:rPr>
              <w:t xml:space="preserve">МЕРА 3.2:  </w:t>
            </w:r>
            <w:r>
              <w:rPr>
                <w:rFonts w:eastAsia="Times New Roman" w:cs="Arial" w:ascii="Cambria" w:hAnsi="Cambria"/>
                <w:b/>
                <w:color w:themeColor="background1" w:val="FFFFFF"/>
                <w:kern w:val="2"/>
                <w:sz w:val="24"/>
                <w:szCs w:val="24"/>
                <w:lang w:eastAsia="en-US" w:bidi="ar-SA"/>
              </w:rPr>
              <w:t>Израда пројектно-техничке документације за извођење недостајуће инфраструктуре у насељима где живе Роми</w:t>
            </w:r>
          </w:p>
        </w:tc>
        <w:tc>
          <w:tcPr>
            <w:tcW w:w="3721" w:type="dxa"/>
            <w:gridSpan w:val="6"/>
            <w:tcBorders/>
            <w:shd w:color="auto" w:fill="808080" w:themeFill="background1" w:themeFillShade="80" w:val="clear"/>
          </w:tcPr>
          <w:p>
            <w:pPr>
              <w:pStyle w:val="Normal"/>
              <w:widowControl/>
              <w:suppressAutoHyphens w:val="true"/>
              <w:spacing w:lineRule="auto" w:line="240" w:before="0" w:after="0"/>
              <w:jc w:val="right"/>
              <w:rPr>
                <w:rFonts w:ascii="Cambria" w:hAnsi="Cambria"/>
                <w:b/>
                <w:color w:themeColor="background1" w:val="FFFFFF"/>
              </w:rPr>
            </w:pPr>
            <w:r>
              <w:rPr>
                <w:rFonts w:eastAsia="Times New Roman" w:cs="Times New Roman" w:ascii="Cambria" w:hAnsi="Cambria"/>
                <w:b/>
                <w:color w:themeColor="background1" w:val="FFFFFF"/>
                <w:kern w:val="0"/>
                <w:sz w:val="24"/>
                <w:szCs w:val="24"/>
                <w:lang w:eastAsia="en-US" w:bidi="ar-SA"/>
              </w:rPr>
              <w:t xml:space="preserve">Тип мере: </w:t>
            </w:r>
          </w:p>
        </w:tc>
        <w:tc>
          <w:tcPr>
            <w:tcW w:w="4872" w:type="dxa"/>
            <w:gridSpan w:val="9"/>
            <w:tcBorders/>
            <w:shd w:color="auto" w:fill="808080" w:themeFill="background1" w:themeFillShade="80" w:val="clear"/>
          </w:tcPr>
          <w:p>
            <w:pPr>
              <w:pStyle w:val="Normal"/>
              <w:widowControl/>
              <w:suppressAutoHyphens w:val="true"/>
              <w:spacing w:lineRule="auto" w:line="240" w:before="0" w:after="0"/>
              <w:jc w:val="left"/>
              <w:rPr>
                <w:rFonts w:ascii="Cambria" w:hAnsi="Cambria"/>
                <w:b/>
                <w:bCs/>
                <w:color w:themeColor="background1" w:val="FFFFFF"/>
              </w:rPr>
            </w:pPr>
            <w:r>
              <w:rPr>
                <w:rFonts w:eastAsia="Times New Roman" w:cs="Times New Roman" w:ascii="Cambria" w:hAnsi="Cambria"/>
                <w:b/>
                <w:bCs/>
                <w:color w:themeColor="background1" w:val="FFFFFF"/>
                <w:kern w:val="0"/>
                <w:sz w:val="24"/>
                <w:szCs w:val="24"/>
                <w:lang w:eastAsia="en-US" w:bidi="ar-SA"/>
              </w:rPr>
              <w:t>Обезбеђивање добара и услуга</w:t>
            </w:r>
          </w:p>
        </w:tc>
      </w:tr>
      <w:tr>
        <w:trPr>
          <w:trHeight w:val="520" w:hRule="atLeast"/>
        </w:trPr>
        <w:tc>
          <w:tcPr>
            <w:tcW w:w="2066"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Носилац мере: </w:t>
            </w:r>
          </w:p>
        </w:tc>
        <w:tc>
          <w:tcPr>
            <w:tcW w:w="3559" w:type="dxa"/>
            <w:gridSpan w:val="3"/>
            <w:tcBorders/>
            <w:vAlign w:val="cente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kern w:val="0"/>
                <w:sz w:val="22"/>
                <w:szCs w:val="22"/>
                <w:lang w:eastAsia="en-US" w:bidi="ar-SA"/>
              </w:rPr>
              <w:t>Одељење за инспекцијске послове, урбанизам и заштиту животне средине</w:t>
            </w:r>
          </w:p>
        </w:tc>
        <w:tc>
          <w:tcPr>
            <w:tcW w:w="3721" w:type="dxa"/>
            <w:gridSpan w:val="6"/>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 xml:space="preserve">Партнери: </w:t>
            </w:r>
          </w:p>
        </w:tc>
        <w:tc>
          <w:tcPr>
            <w:tcW w:w="4872" w:type="dxa"/>
            <w:gridSpan w:val="9"/>
            <w:tcBorders/>
            <w:shd w:color="auto" w:fill="FFFFFF" w:themeFill="background1"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w:t>
            </w:r>
          </w:p>
        </w:tc>
      </w:tr>
      <w:tr>
        <w:trPr>
          <w:trHeight w:val="555" w:hRule="atLeast"/>
        </w:trPr>
        <w:tc>
          <w:tcPr>
            <w:tcW w:w="2066"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Период спровођења:</w:t>
            </w:r>
          </w:p>
        </w:tc>
        <w:tc>
          <w:tcPr>
            <w:tcW w:w="1453" w:type="dxa"/>
            <w:tcBorders/>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2026-2027.</w:t>
            </w:r>
          </w:p>
        </w:tc>
        <w:tc>
          <w:tcPr>
            <w:tcW w:w="5827" w:type="dxa"/>
            <w:gridSpan w:val="8"/>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Посебне измене прописа: </w:t>
            </w:r>
          </w:p>
        </w:tc>
        <w:tc>
          <w:tcPr>
            <w:tcW w:w="4872" w:type="dxa"/>
            <w:gridSpan w:val="9"/>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НЕ</w:t>
            </w:r>
          </w:p>
        </w:tc>
      </w:tr>
      <w:tr>
        <w:trPr>
          <w:trHeight w:val="70" w:hRule="atLeast"/>
        </w:trPr>
        <w:tc>
          <w:tcPr>
            <w:tcW w:w="2066"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Укупно процењена финансијска средст</w:t>
            </w:r>
            <w:r>
              <w:rPr>
                <w:rFonts w:eastAsia="Times New Roman" w:cs="Times New Roman" w:ascii="Cambria" w:hAnsi="Cambria"/>
                <w:b/>
                <w:kern w:val="0"/>
                <w:sz w:val="22"/>
                <w:szCs w:val="22"/>
                <w:shd w:fill="ECE8E1" w:val="clear"/>
                <w:lang w:eastAsia="en-US" w:bidi="ar-SA"/>
              </w:rPr>
              <w:t>в</w:t>
            </w:r>
            <w:r>
              <w:rPr>
                <w:rFonts w:eastAsia="Times New Roman" w:cs="Times New Roman" w:ascii="Cambria" w:hAnsi="Cambria"/>
                <w:b/>
                <w:kern w:val="0"/>
                <w:sz w:val="22"/>
                <w:szCs w:val="22"/>
                <w:lang w:eastAsia="en-US" w:bidi="ar-SA"/>
              </w:rPr>
              <w:t xml:space="preserve">а за меру (РСД): </w:t>
            </w:r>
          </w:p>
        </w:tc>
        <w:tc>
          <w:tcPr>
            <w:tcW w:w="1453"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2.500.000,00</w:t>
            </w:r>
          </w:p>
        </w:tc>
        <w:tc>
          <w:tcPr>
            <w:tcW w:w="3332" w:type="dxa"/>
            <w:gridSpan w:val="3"/>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 годинама (РСД): </w:t>
            </w:r>
          </w:p>
        </w:tc>
        <w:tc>
          <w:tcPr>
            <w:tcW w:w="3475" w:type="dxa"/>
            <w:gridSpan w:val="7"/>
            <w:tcBorders/>
            <w:shd w:color="auto" w:fill="FFFFFF" w:themeFill="background1" w:val="clear"/>
            <w:vAlign w:val="center"/>
          </w:tcPr>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2026 –  2.000.000,00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bCs/>
                <w:kern w:val="0"/>
                <w:sz w:val="22"/>
                <w:szCs w:val="22"/>
                <w:lang w:val="sr-RS" w:eastAsia="en-US" w:bidi="ar-SA"/>
              </w:rPr>
              <w:t>2027 –     500.000,00</w:t>
            </w:r>
          </w:p>
        </w:tc>
        <w:tc>
          <w:tcPr>
            <w:tcW w:w="1812" w:type="dxa"/>
            <w:gridSpan w:val="5"/>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Вредности </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по изворима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финансирања: </w:t>
            </w:r>
          </w:p>
        </w:tc>
        <w:tc>
          <w:tcPr>
            <w:tcW w:w="2080" w:type="dxa"/>
            <w:gridSpan w:val="2"/>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 1.000.000,00</w:t>
            </w:r>
          </w:p>
          <w:p>
            <w:pPr>
              <w:pStyle w:val="NoSpacing"/>
              <w:widowControl/>
              <w:suppressAutoHyphens w:val="true"/>
              <w:spacing w:lineRule="auto" w:line="240" w:beforeAutospacing="1"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Донатроска средства – 1.500.000,00</w:t>
            </w:r>
          </w:p>
        </w:tc>
      </w:tr>
      <w:tr>
        <w:trPr>
          <w:trHeight w:val="330" w:hRule="atLeast"/>
        </w:trPr>
        <w:tc>
          <w:tcPr>
            <w:tcW w:w="3519" w:type="dxa"/>
            <w:gridSpan w:val="3"/>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Показатељи на нивоу мере -(показатељи резултата)</w:t>
            </w:r>
          </w:p>
        </w:tc>
        <w:tc>
          <w:tcPr>
            <w:tcW w:w="1632" w:type="dxa"/>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Јединица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мере</w:t>
            </w:r>
          </w:p>
        </w:tc>
        <w:tc>
          <w:tcPr>
            <w:tcW w:w="1700" w:type="dxa"/>
            <w:gridSpan w:val="2"/>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година</w:t>
            </w:r>
          </w:p>
        </w:tc>
        <w:tc>
          <w:tcPr>
            <w:tcW w:w="1652" w:type="dxa"/>
            <w:gridSpan w:val="3"/>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 вредност</w:t>
            </w:r>
          </w:p>
        </w:tc>
        <w:tc>
          <w:tcPr>
            <w:tcW w:w="3635" w:type="dxa"/>
            <w:gridSpan w:val="9"/>
            <w:tcBorders>
              <w:bottom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Циљне вредности</w:t>
            </w:r>
          </w:p>
        </w:tc>
        <w:tc>
          <w:tcPr>
            <w:tcW w:w="2080" w:type="dxa"/>
            <w:gridSpan w:val="2"/>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Извор провере</w:t>
            </w:r>
          </w:p>
        </w:tc>
      </w:tr>
      <w:tr>
        <w:trPr>
          <w:trHeight w:val="231" w:hRule="atLeast"/>
        </w:trPr>
        <w:tc>
          <w:tcPr>
            <w:tcW w:w="3519"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632" w:type="dxa"/>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700"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652"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317" w:type="dxa"/>
            <w:gridSpan w:val="3"/>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2026.</w:t>
            </w:r>
          </w:p>
        </w:tc>
        <w:tc>
          <w:tcPr>
            <w:tcW w:w="1166" w:type="dxa"/>
            <w:gridSpan w:val="4"/>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2027.</w:t>
            </w:r>
          </w:p>
        </w:tc>
        <w:tc>
          <w:tcPr>
            <w:tcW w:w="1152" w:type="dxa"/>
            <w:gridSpan w:val="2"/>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2028.</w:t>
            </w:r>
          </w:p>
        </w:tc>
        <w:tc>
          <w:tcPr>
            <w:tcW w:w="2080"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r>
      <w:tr>
        <w:trPr>
          <w:trHeight w:val="444" w:hRule="atLeast"/>
        </w:trPr>
        <w:tc>
          <w:tcPr>
            <w:tcW w:w="3519"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Број инфраструктурних пројеката за које је израђена пројектно-техничка документација </w:t>
            </w:r>
          </w:p>
        </w:tc>
        <w:tc>
          <w:tcPr>
            <w:tcW w:w="1632"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700"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652"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w:t>
            </w:r>
          </w:p>
        </w:tc>
        <w:tc>
          <w:tcPr>
            <w:tcW w:w="1317"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3</w:t>
            </w:r>
          </w:p>
        </w:tc>
        <w:tc>
          <w:tcPr>
            <w:tcW w:w="1166" w:type="dxa"/>
            <w:gridSpan w:val="4"/>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1152" w:type="dxa"/>
            <w:gridSpan w:val="2"/>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0</w:t>
            </w:r>
          </w:p>
        </w:tc>
        <w:tc>
          <w:tcPr>
            <w:tcW w:w="2080" w:type="dxa"/>
            <w:gridSpan w:val="2"/>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Извештај Одељења за инспекцијске послове, урбанизам и заштиту животне средине</w:t>
            </w:r>
          </w:p>
        </w:tc>
      </w:tr>
      <w:tr>
        <w:trPr>
          <w:trHeight w:val="496" w:hRule="atLeast"/>
        </w:trPr>
        <w:tc>
          <w:tcPr>
            <w:tcW w:w="1201"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Ознака</w:t>
            </w:r>
          </w:p>
        </w:tc>
        <w:tc>
          <w:tcPr>
            <w:tcW w:w="2318"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Назив активности</w:t>
            </w:r>
          </w:p>
        </w:tc>
        <w:tc>
          <w:tcPr>
            <w:tcW w:w="1632"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Носилац</w:t>
            </w:r>
          </w:p>
        </w:tc>
        <w:tc>
          <w:tcPr>
            <w:tcW w:w="1700"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Партнери</w:t>
            </w:r>
          </w:p>
        </w:tc>
        <w:tc>
          <w:tcPr>
            <w:tcW w:w="1799" w:type="dxa"/>
            <w:gridSpan w:val="4"/>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Рок за реализацију</w:t>
            </w:r>
          </w:p>
        </w:tc>
        <w:tc>
          <w:tcPr>
            <w:tcW w:w="1794" w:type="dxa"/>
            <w:gridSpan w:val="4"/>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Укупно потребна фин.средства (РСД)</w:t>
            </w:r>
          </w:p>
        </w:tc>
        <w:tc>
          <w:tcPr>
            <w:tcW w:w="1920" w:type="dxa"/>
            <w:gridSpan w:val="5"/>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годинама (РСД)</w:t>
            </w:r>
          </w:p>
        </w:tc>
        <w:tc>
          <w:tcPr>
            <w:tcW w:w="1854"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изворима (РСД)</w:t>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3.2.1.</w:t>
            </w:r>
          </w:p>
        </w:tc>
        <w:tc>
          <w:tcPr>
            <w:tcW w:w="2318"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Расписивање ЈН за избор обрађивача пројектно техничке документације</w:t>
            </w:r>
          </w:p>
        </w:tc>
        <w:tc>
          <w:tcPr>
            <w:tcW w:w="1632"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инспекцијске послове, урбанизам и заштиту животне средине</w:t>
            </w:r>
          </w:p>
        </w:tc>
        <w:tc>
          <w:tcPr>
            <w:tcW w:w="1700"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799"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 xml:space="preserve">I квартал 2026. </w:t>
            </w:r>
          </w:p>
        </w:tc>
        <w:tc>
          <w:tcPr>
            <w:tcW w:w="1794"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920"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854"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3.2.2.</w:t>
            </w:r>
          </w:p>
        </w:tc>
        <w:tc>
          <w:tcPr>
            <w:tcW w:w="2318"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Израда пројектно техничке документације</w:t>
            </w:r>
          </w:p>
        </w:tc>
        <w:tc>
          <w:tcPr>
            <w:tcW w:w="1632"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инспекцијске послове, урбанизам и заштиту животне средине</w:t>
            </w:r>
          </w:p>
        </w:tc>
        <w:tc>
          <w:tcPr>
            <w:tcW w:w="1700"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799"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2027.</w:t>
            </w:r>
          </w:p>
        </w:tc>
        <w:tc>
          <w:tcPr>
            <w:tcW w:w="1794"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2.500.000,00</w:t>
            </w:r>
          </w:p>
        </w:tc>
        <w:tc>
          <w:tcPr>
            <w:tcW w:w="1920" w:type="dxa"/>
            <w:gridSpan w:val="5"/>
            <w:tcBorders/>
            <w:shd w:color="auto" w:fill="FFFFFF" w:themeFill="background1" w:val="clear"/>
            <w:vAlign w:val="center"/>
          </w:tcPr>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2026 –  2.000.000,00</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bCs/>
                <w:kern w:val="0"/>
                <w:sz w:val="22"/>
                <w:szCs w:val="22"/>
                <w:lang w:eastAsia="en-US" w:bidi="ar-SA"/>
              </w:rPr>
              <w:t>2027 –     500.000,00</w:t>
            </w:r>
          </w:p>
        </w:tc>
        <w:tc>
          <w:tcPr>
            <w:tcW w:w="1854"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 1.000.000,00</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Донатроска средства – 1.500.000,00</w:t>
            </w:r>
          </w:p>
        </w:tc>
      </w:tr>
      <w:tr>
        <w:trPr>
          <w:trHeight w:val="496" w:hRule="atLeast"/>
        </w:trPr>
        <w:tc>
          <w:tcPr>
            <w:tcW w:w="5625" w:type="dxa"/>
            <w:gridSpan w:val="5"/>
            <w:tcBorders/>
            <w:shd w:color="auto" w:fill="808080" w:themeFill="background1" w:themeFillShade="80" w:val="clear"/>
          </w:tcPr>
          <w:p>
            <w:pPr>
              <w:pStyle w:val="Normal"/>
              <w:widowControl/>
              <w:suppressAutoHyphens w:val="true"/>
              <w:spacing w:lineRule="auto" w:line="240" w:before="0" w:after="160"/>
              <w:jc w:val="left"/>
              <w:rPr>
                <w:rFonts w:ascii="Cambria" w:hAnsi="Cambria" w:eastAsia="" w:eastAsiaTheme="minorEastAs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МЕРА 3.3:  </w:t>
            </w:r>
            <w:r>
              <w:rPr>
                <w:rFonts w:eastAsia="Times New Roman" w:cs="Arial" w:ascii="Cambria" w:hAnsi="Cambria"/>
                <w:b/>
                <w:color w:themeColor="background1" w:val="FFFFFF"/>
                <w:kern w:val="2"/>
                <w:sz w:val="22"/>
                <w:szCs w:val="22"/>
                <w:lang w:eastAsia="en-US" w:bidi="ar-SA"/>
              </w:rPr>
              <w:t>Обезбедити правну и техничку помоћ лицима ромске националности при решавању имовинско-правних односа у поступку озакоњења стамбених објеката</w:t>
            </w:r>
          </w:p>
        </w:tc>
        <w:tc>
          <w:tcPr>
            <w:tcW w:w="3721" w:type="dxa"/>
            <w:gridSpan w:val="6"/>
            <w:tcBorders/>
            <w:shd w:color="auto" w:fill="808080" w:themeFill="background1" w:themeFillShade="80" w:val="clear"/>
          </w:tcPr>
          <w:p>
            <w:pPr>
              <w:pStyle w:val="Normal"/>
              <w:widowControl/>
              <w:suppressAutoHyphens w:val="true"/>
              <w:spacing w:lineRule="auto" w:line="240" w:before="0" w:after="0"/>
              <w:jc w:val="righ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Тип мере: </w:t>
            </w:r>
          </w:p>
        </w:tc>
        <w:tc>
          <w:tcPr>
            <w:tcW w:w="4872" w:type="dxa"/>
            <w:gridSpan w:val="9"/>
            <w:tcBorders/>
            <w:shd w:color="auto" w:fill="808080" w:themeFill="background1" w:themeFillShade="80"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Информативно-едукативна</w:t>
            </w:r>
          </w:p>
        </w:tc>
      </w:tr>
      <w:tr>
        <w:trPr>
          <w:trHeight w:val="520" w:hRule="atLeast"/>
        </w:trPr>
        <w:tc>
          <w:tcPr>
            <w:tcW w:w="2066"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Носилац мере: </w:t>
            </w:r>
          </w:p>
        </w:tc>
        <w:tc>
          <w:tcPr>
            <w:tcW w:w="3559" w:type="dxa"/>
            <w:gridSpan w:val="3"/>
            <w:tcBorders/>
            <w:vAlign w:val="center"/>
          </w:tcPr>
          <w:p>
            <w:pPr>
              <w:pStyle w:val="Normal"/>
              <w:widowControl/>
              <w:suppressAutoHyphens w:val="true"/>
              <w:spacing w:lineRule="auto" w:line="240" w:before="0" w:after="0"/>
              <w:jc w:val="left"/>
              <w:rPr>
                <w:rFonts w:ascii="Cambria" w:hAnsi="Cambria"/>
                <w:b/>
                <w:color w:val="FF0000"/>
                <w:sz w:val="22"/>
                <w:szCs w:val="22"/>
              </w:rPr>
            </w:pPr>
            <w:r>
              <w:rPr>
                <w:rFonts w:eastAsia="Times New Roman" w:cs="Times New Roman" w:ascii="Cambria" w:hAnsi="Cambria"/>
                <w:kern w:val="0"/>
                <w:sz w:val="22"/>
                <w:szCs w:val="22"/>
                <w:lang w:eastAsia="en-US" w:bidi="ar-SA"/>
              </w:rPr>
              <w:t>Одељење за инспекцијске послове, урбанизам и заштиту животне средине</w:t>
            </w:r>
          </w:p>
        </w:tc>
        <w:tc>
          <w:tcPr>
            <w:tcW w:w="3721" w:type="dxa"/>
            <w:gridSpan w:val="6"/>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 xml:space="preserve">Партнери: </w:t>
            </w:r>
          </w:p>
        </w:tc>
        <w:tc>
          <w:tcPr>
            <w:tcW w:w="4872" w:type="dxa"/>
            <w:gridSpan w:val="9"/>
            <w:tcBorders/>
            <w:shd w:color="auto" w:fill="FFFFFF" w:themeFill="background1" w:val="clear"/>
          </w:tcPr>
          <w:p>
            <w:pPr>
              <w:pStyle w:val="Normal"/>
              <w:widowControl/>
              <w:suppressAutoHyphens w:val="true"/>
              <w:spacing w:lineRule="auto" w:line="240" w:before="0" w:after="0"/>
              <w:jc w:val="left"/>
              <w:rPr>
                <w:rFonts w:ascii="Cambria" w:hAnsi="Cambria"/>
                <w:bCs/>
                <w:color w:themeColor="background1" w:val="FFFFFF"/>
                <w:sz w:val="22"/>
                <w:szCs w:val="22"/>
              </w:rPr>
            </w:pPr>
            <w:r>
              <w:rPr>
                <w:rFonts w:eastAsia="Times New Roman" w:cs="Times New Roman" w:ascii="Cambria" w:hAnsi="Cambria"/>
                <w:bCs/>
                <w:kern w:val="0"/>
                <w:sz w:val="22"/>
                <w:szCs w:val="22"/>
                <w:lang w:eastAsia="en-US" w:bidi="ar-SA"/>
              </w:rPr>
              <w:t>ОЦД</w:t>
            </w:r>
          </w:p>
        </w:tc>
      </w:tr>
      <w:tr>
        <w:trPr>
          <w:trHeight w:val="555" w:hRule="atLeast"/>
        </w:trPr>
        <w:tc>
          <w:tcPr>
            <w:tcW w:w="2066"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Период спровођења:</w:t>
            </w:r>
          </w:p>
        </w:tc>
        <w:tc>
          <w:tcPr>
            <w:tcW w:w="1453" w:type="dxa"/>
            <w:tcBorders/>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2026 - 2028</w:t>
            </w:r>
          </w:p>
        </w:tc>
        <w:tc>
          <w:tcPr>
            <w:tcW w:w="5827" w:type="dxa"/>
            <w:gridSpan w:val="8"/>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Посебне измене прописа: </w:t>
            </w:r>
          </w:p>
        </w:tc>
        <w:tc>
          <w:tcPr>
            <w:tcW w:w="4872" w:type="dxa"/>
            <w:gridSpan w:val="9"/>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НЕ</w:t>
            </w:r>
          </w:p>
        </w:tc>
      </w:tr>
      <w:tr>
        <w:trPr>
          <w:trHeight w:val="70" w:hRule="atLeast"/>
        </w:trPr>
        <w:tc>
          <w:tcPr>
            <w:tcW w:w="2066"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Укупно процењена финансијска средст</w:t>
            </w:r>
            <w:r>
              <w:rPr>
                <w:rFonts w:eastAsia="Times New Roman" w:cs="Times New Roman" w:ascii="Cambria" w:hAnsi="Cambria"/>
                <w:b/>
                <w:kern w:val="0"/>
                <w:sz w:val="22"/>
                <w:szCs w:val="22"/>
                <w:shd w:fill="ECE8E1" w:val="clear"/>
                <w:lang w:eastAsia="en-US" w:bidi="ar-SA"/>
              </w:rPr>
              <w:t>в</w:t>
            </w:r>
            <w:r>
              <w:rPr>
                <w:rFonts w:eastAsia="Times New Roman" w:cs="Times New Roman" w:ascii="Cambria" w:hAnsi="Cambria"/>
                <w:b/>
                <w:kern w:val="0"/>
                <w:sz w:val="22"/>
                <w:szCs w:val="22"/>
                <w:lang w:eastAsia="en-US" w:bidi="ar-SA"/>
              </w:rPr>
              <w:t xml:space="preserve">а за меру (РСД): </w:t>
            </w:r>
          </w:p>
        </w:tc>
        <w:tc>
          <w:tcPr>
            <w:tcW w:w="1453"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390.000,00</w:t>
            </w:r>
          </w:p>
        </w:tc>
        <w:tc>
          <w:tcPr>
            <w:tcW w:w="3332" w:type="dxa"/>
            <w:gridSpan w:val="3"/>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 годинама (РСД): </w:t>
            </w:r>
          </w:p>
        </w:tc>
        <w:tc>
          <w:tcPr>
            <w:tcW w:w="3475" w:type="dxa"/>
            <w:gridSpan w:val="7"/>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2026 – 150.000,00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2027 – 120.000,00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2028 – 120.000,00</w:t>
            </w:r>
          </w:p>
        </w:tc>
        <w:tc>
          <w:tcPr>
            <w:tcW w:w="1812" w:type="dxa"/>
            <w:gridSpan w:val="5"/>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Вредности </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по изворима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финансирања: </w:t>
            </w:r>
          </w:p>
        </w:tc>
        <w:tc>
          <w:tcPr>
            <w:tcW w:w="2080" w:type="dxa"/>
            <w:gridSpan w:val="2"/>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 90.000,00</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Донаторска средства – 300.000,00</w:t>
            </w:r>
          </w:p>
          <w:p>
            <w:pPr>
              <w:pStyle w:val="NoSpacing"/>
              <w:widowControl/>
              <w:suppressAutoHyphens w:val="true"/>
              <w:spacing w:lineRule="auto" w:line="240" w:beforeAutospacing="1"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r>
          </w:p>
        </w:tc>
      </w:tr>
      <w:tr>
        <w:trPr>
          <w:trHeight w:val="330" w:hRule="atLeast"/>
        </w:trPr>
        <w:tc>
          <w:tcPr>
            <w:tcW w:w="3519" w:type="dxa"/>
            <w:gridSpan w:val="3"/>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Показатељи на нивоу мере -(показатељи резултата)</w:t>
            </w:r>
          </w:p>
        </w:tc>
        <w:tc>
          <w:tcPr>
            <w:tcW w:w="1632" w:type="dxa"/>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Јединица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мере</w:t>
            </w:r>
          </w:p>
        </w:tc>
        <w:tc>
          <w:tcPr>
            <w:tcW w:w="1700" w:type="dxa"/>
            <w:gridSpan w:val="2"/>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година</w:t>
            </w:r>
          </w:p>
        </w:tc>
        <w:tc>
          <w:tcPr>
            <w:tcW w:w="1652" w:type="dxa"/>
            <w:gridSpan w:val="3"/>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 вредност</w:t>
            </w:r>
          </w:p>
        </w:tc>
        <w:tc>
          <w:tcPr>
            <w:tcW w:w="3635" w:type="dxa"/>
            <w:gridSpan w:val="9"/>
            <w:tcBorders>
              <w:bottom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Циљне вредности</w:t>
            </w:r>
          </w:p>
        </w:tc>
        <w:tc>
          <w:tcPr>
            <w:tcW w:w="2080" w:type="dxa"/>
            <w:gridSpan w:val="2"/>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Извор провере</w:t>
            </w:r>
          </w:p>
        </w:tc>
      </w:tr>
      <w:tr>
        <w:trPr>
          <w:trHeight w:val="231" w:hRule="atLeast"/>
        </w:trPr>
        <w:tc>
          <w:tcPr>
            <w:tcW w:w="3519"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632" w:type="dxa"/>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700"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652"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317" w:type="dxa"/>
            <w:gridSpan w:val="3"/>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2026.</w:t>
            </w:r>
          </w:p>
        </w:tc>
        <w:tc>
          <w:tcPr>
            <w:tcW w:w="1166" w:type="dxa"/>
            <w:gridSpan w:val="4"/>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2027.</w:t>
            </w:r>
          </w:p>
        </w:tc>
        <w:tc>
          <w:tcPr>
            <w:tcW w:w="1152" w:type="dxa"/>
            <w:gridSpan w:val="2"/>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2028.</w:t>
            </w:r>
          </w:p>
        </w:tc>
        <w:tc>
          <w:tcPr>
            <w:tcW w:w="2080"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r>
      <w:tr>
        <w:trPr>
          <w:trHeight w:val="444" w:hRule="atLeast"/>
        </w:trPr>
        <w:tc>
          <w:tcPr>
            <w:tcW w:w="3519"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Број информисаних лица ромске националности о доступној бесплатној правној и техничкој помоћи у поступку озакоњења стамбених објеката</w:t>
            </w:r>
          </w:p>
        </w:tc>
        <w:tc>
          <w:tcPr>
            <w:tcW w:w="1632"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700"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652"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0</w:t>
            </w:r>
          </w:p>
        </w:tc>
        <w:tc>
          <w:tcPr>
            <w:tcW w:w="1317"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100</w:t>
            </w:r>
          </w:p>
        </w:tc>
        <w:tc>
          <w:tcPr>
            <w:tcW w:w="1166" w:type="dxa"/>
            <w:gridSpan w:val="4"/>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100</w:t>
            </w:r>
          </w:p>
        </w:tc>
        <w:tc>
          <w:tcPr>
            <w:tcW w:w="1152" w:type="dxa"/>
            <w:gridSpan w:val="2"/>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100</w:t>
            </w:r>
          </w:p>
        </w:tc>
        <w:tc>
          <w:tcPr>
            <w:tcW w:w="2080" w:type="dxa"/>
            <w:gridSpan w:val="2"/>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Извештај МТ</w:t>
            </w:r>
          </w:p>
        </w:tc>
      </w:tr>
      <w:tr>
        <w:trPr>
          <w:trHeight w:val="444" w:hRule="atLeast"/>
        </w:trPr>
        <w:tc>
          <w:tcPr>
            <w:tcW w:w="3519"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Број лица ромске националности којима је пружане помоћ при решавању имовинско-правних односа</w:t>
            </w:r>
          </w:p>
        </w:tc>
        <w:tc>
          <w:tcPr>
            <w:tcW w:w="1632"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700"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652"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0</w:t>
            </w:r>
          </w:p>
        </w:tc>
        <w:tc>
          <w:tcPr>
            <w:tcW w:w="1317"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w:t>
            </w:r>
          </w:p>
        </w:tc>
        <w:tc>
          <w:tcPr>
            <w:tcW w:w="1166" w:type="dxa"/>
            <w:gridSpan w:val="4"/>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w:t>
            </w:r>
          </w:p>
        </w:tc>
        <w:tc>
          <w:tcPr>
            <w:tcW w:w="1152" w:type="dxa"/>
            <w:gridSpan w:val="2"/>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w:t>
            </w:r>
          </w:p>
        </w:tc>
        <w:tc>
          <w:tcPr>
            <w:tcW w:w="2080" w:type="dxa"/>
            <w:gridSpan w:val="2"/>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Извештај Одељења за имовинске, опште и заједничке послове</w:t>
            </w:r>
          </w:p>
        </w:tc>
      </w:tr>
      <w:tr>
        <w:trPr>
          <w:trHeight w:val="496" w:hRule="atLeast"/>
        </w:trPr>
        <w:tc>
          <w:tcPr>
            <w:tcW w:w="1201"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Ознака</w:t>
            </w:r>
          </w:p>
        </w:tc>
        <w:tc>
          <w:tcPr>
            <w:tcW w:w="2318"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Назив активности</w:t>
            </w:r>
          </w:p>
        </w:tc>
        <w:tc>
          <w:tcPr>
            <w:tcW w:w="1632"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Носилац</w:t>
            </w:r>
          </w:p>
        </w:tc>
        <w:tc>
          <w:tcPr>
            <w:tcW w:w="1700"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Партнери</w:t>
            </w:r>
          </w:p>
        </w:tc>
        <w:tc>
          <w:tcPr>
            <w:tcW w:w="1799" w:type="dxa"/>
            <w:gridSpan w:val="4"/>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Рок за реализацију</w:t>
            </w:r>
          </w:p>
        </w:tc>
        <w:tc>
          <w:tcPr>
            <w:tcW w:w="1794" w:type="dxa"/>
            <w:gridSpan w:val="4"/>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Укупно потребна фин.средства (РСД)</w:t>
            </w:r>
          </w:p>
        </w:tc>
        <w:tc>
          <w:tcPr>
            <w:tcW w:w="1920" w:type="dxa"/>
            <w:gridSpan w:val="5"/>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годинама (РСД)</w:t>
            </w:r>
          </w:p>
        </w:tc>
        <w:tc>
          <w:tcPr>
            <w:tcW w:w="1854"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изворима (РСД)</w:t>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3.3.1.</w:t>
            </w:r>
          </w:p>
        </w:tc>
        <w:tc>
          <w:tcPr>
            <w:tcW w:w="2318"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bCs/>
                <w:kern w:val="0"/>
                <w:sz w:val="22"/>
                <w:szCs w:val="22"/>
                <w:lang w:eastAsia="en-US" w:bidi="ar-SA"/>
              </w:rPr>
              <w:t>Израда и штампа упутства за озакоњење стамбених објеката где живе Роми</w:t>
            </w:r>
          </w:p>
        </w:tc>
        <w:tc>
          <w:tcPr>
            <w:tcW w:w="1632"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kern w:val="0"/>
                <w:sz w:val="22"/>
                <w:szCs w:val="22"/>
                <w:lang w:eastAsia="en-US" w:bidi="ar-SA"/>
              </w:rPr>
              <w:t>Одељење за инспекцијске послове, урбанизам и заштиту животне средине</w:t>
            </w:r>
          </w:p>
        </w:tc>
        <w:tc>
          <w:tcPr>
            <w:tcW w:w="1700"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ОЦД</w:t>
            </w:r>
          </w:p>
        </w:tc>
        <w:tc>
          <w:tcPr>
            <w:tcW w:w="1799"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 xml:space="preserve">III квартал 2026. </w:t>
            </w:r>
          </w:p>
        </w:tc>
        <w:tc>
          <w:tcPr>
            <w:tcW w:w="1794" w:type="dxa"/>
            <w:gridSpan w:val="4"/>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30.000,00</w:t>
            </w:r>
          </w:p>
        </w:tc>
        <w:tc>
          <w:tcPr>
            <w:tcW w:w="1920" w:type="dxa"/>
            <w:gridSpan w:val="5"/>
            <w:tcBorders/>
            <w:shd w:color="auto" w:fill="FFFFFF" w:themeFill="background1" w:val="clear"/>
            <w:vAlign w:val="center"/>
          </w:tcPr>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2026 –  30.000,00</w:t>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r>
          </w:p>
        </w:tc>
        <w:tc>
          <w:tcPr>
            <w:tcW w:w="1854"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 30.000,00</w:t>
            </w:r>
          </w:p>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3.3.2.</w:t>
            </w:r>
          </w:p>
        </w:tc>
        <w:tc>
          <w:tcPr>
            <w:tcW w:w="2318"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Информисање лица ромске националности о доступној бесплатној правној и техничкој помоћи у поступку озакоњења стамбених објеката</w:t>
            </w:r>
          </w:p>
        </w:tc>
        <w:tc>
          <w:tcPr>
            <w:tcW w:w="1632"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инспекцијске послове, урбанизам и заштиту животне средине</w:t>
            </w:r>
          </w:p>
        </w:tc>
        <w:tc>
          <w:tcPr>
            <w:tcW w:w="1700"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bCs/>
                <w:kern w:val="0"/>
                <w:sz w:val="22"/>
                <w:szCs w:val="22"/>
                <w:lang w:eastAsia="en-US" w:bidi="ar-SA"/>
              </w:rPr>
              <w:t>ОЦД</w:t>
            </w:r>
          </w:p>
        </w:tc>
        <w:tc>
          <w:tcPr>
            <w:tcW w:w="1799"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2026,</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континуирано</w:t>
            </w:r>
          </w:p>
        </w:tc>
        <w:tc>
          <w:tcPr>
            <w:tcW w:w="1794" w:type="dxa"/>
            <w:gridSpan w:val="4"/>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60.000,00</w:t>
            </w:r>
          </w:p>
        </w:tc>
        <w:tc>
          <w:tcPr>
            <w:tcW w:w="1920" w:type="dxa"/>
            <w:gridSpan w:val="5"/>
            <w:tcBorders/>
            <w:shd w:color="auto" w:fill="FFFFFF" w:themeFill="background1" w:val="clear"/>
            <w:vAlign w:val="center"/>
          </w:tcPr>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2026 –  20.000,00</w:t>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2027 –  20.000,00</w:t>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2028 –  20.000,00</w:t>
            </w:r>
          </w:p>
        </w:tc>
        <w:tc>
          <w:tcPr>
            <w:tcW w:w="1854"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 60.000,00</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3.3.3.</w:t>
            </w:r>
          </w:p>
        </w:tc>
        <w:tc>
          <w:tcPr>
            <w:tcW w:w="2318"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bCs/>
                <w:kern w:val="0"/>
                <w:sz w:val="22"/>
                <w:szCs w:val="22"/>
                <w:lang w:eastAsia="en-US" w:bidi="ar-SA"/>
              </w:rPr>
              <w:t>Пружање правне и техничке помоћи лицима ромске националности у поступку озакоњења стамбених објеката</w:t>
            </w:r>
          </w:p>
        </w:tc>
        <w:tc>
          <w:tcPr>
            <w:tcW w:w="1632"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kern w:val="0"/>
                <w:sz w:val="22"/>
                <w:szCs w:val="22"/>
                <w:lang w:eastAsia="en-US" w:bidi="ar-SA"/>
              </w:rPr>
              <w:t>Одељење за инспекцијске послове, урбанизам и заштиту животне средине</w:t>
            </w:r>
          </w:p>
        </w:tc>
        <w:tc>
          <w:tcPr>
            <w:tcW w:w="1700"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ОЦД</w:t>
            </w:r>
          </w:p>
        </w:tc>
        <w:tc>
          <w:tcPr>
            <w:tcW w:w="1799"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2026,</w:t>
            </w:r>
          </w:p>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kern w:val="0"/>
                <w:sz w:val="22"/>
                <w:szCs w:val="22"/>
                <w:lang w:eastAsia="en-US" w:bidi="ar-SA"/>
              </w:rPr>
              <w:t>континуирано</w:t>
            </w:r>
          </w:p>
        </w:tc>
        <w:tc>
          <w:tcPr>
            <w:tcW w:w="1794"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300.000,00</w:t>
            </w:r>
          </w:p>
        </w:tc>
        <w:tc>
          <w:tcPr>
            <w:tcW w:w="1920" w:type="dxa"/>
            <w:gridSpan w:val="5"/>
            <w:tcBorders/>
            <w:shd w:color="auto" w:fill="FFFFFF" w:themeFill="background1" w:val="clear"/>
            <w:vAlign w:val="center"/>
          </w:tcPr>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2026 –  100.000,00</w:t>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2027 –  100.000,00</w:t>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2028 –  100.000,00</w:t>
            </w:r>
          </w:p>
        </w:tc>
        <w:tc>
          <w:tcPr>
            <w:tcW w:w="1854"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r>
          </w:p>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Донаторска средства – 300.000,00</w:t>
            </w:r>
          </w:p>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r>
          </w:p>
        </w:tc>
      </w:tr>
      <w:tr>
        <w:trPr>
          <w:trHeight w:val="496" w:hRule="atLeast"/>
        </w:trPr>
        <w:tc>
          <w:tcPr>
            <w:tcW w:w="5625" w:type="dxa"/>
            <w:gridSpan w:val="5"/>
            <w:tcBorders/>
            <w:shd w:color="auto" w:fill="808080" w:themeFill="background1" w:themeFillShade="80" w:val="clear"/>
          </w:tcPr>
          <w:p>
            <w:pPr>
              <w:pStyle w:val="Normal"/>
              <w:widowControl/>
              <w:suppressAutoHyphens w:val="true"/>
              <w:spacing w:lineRule="auto" w:line="240" w:before="0" w:after="0"/>
              <w:jc w:val="left"/>
              <w:rPr>
                <w:rFonts w:ascii="Cambria" w:hAnsi="Cambria" w:cs="Arial"/>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МЕРА 3.4:  </w:t>
            </w:r>
            <w:r>
              <w:rPr>
                <w:rFonts w:eastAsia="Times New Roman" w:cs="Arial" w:ascii="Cambria" w:hAnsi="Cambria"/>
                <w:b/>
                <w:color w:themeColor="background1" w:val="FFFFFF"/>
                <w:kern w:val="2"/>
                <w:sz w:val="22"/>
                <w:szCs w:val="22"/>
                <w:lang w:eastAsia="en-US" w:bidi="ar-SA"/>
              </w:rPr>
              <w:t xml:space="preserve">Унапредити стамбене услове и инфраструктуру у деловима насеља где живе Роми </w:t>
            </w:r>
          </w:p>
          <w:p>
            <w:pPr>
              <w:pStyle w:val="Normal"/>
              <w:widowControl/>
              <w:suppressAutoHyphens w:val="true"/>
              <w:spacing w:lineRule="auto" w:line="240" w:before="0" w:after="160"/>
              <w:jc w:val="left"/>
              <w:rPr>
                <w:rFonts w:ascii="Cambria" w:hAnsi="Cambria" w:eastAsia="" w:eastAsiaTheme="minorEastAsia"/>
                <w:b/>
                <w:color w:themeColor="background1" w:val="FFFFFF"/>
                <w:sz w:val="22"/>
                <w:szCs w:val="22"/>
              </w:rPr>
            </w:pPr>
            <w:r>
              <w:rPr>
                <w:rFonts w:eastAsia="" w:cs="Times New Roman" w:eastAsiaTheme="minorEastAsia" w:ascii="Cambria" w:hAnsi="Cambria"/>
                <w:b/>
                <w:color w:themeColor="background1" w:val="FFFFFF"/>
                <w:kern w:val="0"/>
                <w:sz w:val="22"/>
                <w:szCs w:val="22"/>
                <w:lang w:eastAsia="en-US" w:bidi="ar-SA"/>
              </w:rPr>
            </w:r>
          </w:p>
        </w:tc>
        <w:tc>
          <w:tcPr>
            <w:tcW w:w="3721" w:type="dxa"/>
            <w:gridSpan w:val="6"/>
            <w:tcBorders/>
            <w:shd w:color="auto" w:fill="808080" w:themeFill="background1" w:themeFillShade="80" w:val="clear"/>
          </w:tcPr>
          <w:p>
            <w:pPr>
              <w:pStyle w:val="Normal"/>
              <w:widowControl/>
              <w:suppressAutoHyphens w:val="true"/>
              <w:spacing w:lineRule="auto" w:line="240" w:before="0" w:after="0"/>
              <w:jc w:val="righ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Тип мере: </w:t>
            </w:r>
          </w:p>
        </w:tc>
        <w:tc>
          <w:tcPr>
            <w:tcW w:w="4872" w:type="dxa"/>
            <w:gridSpan w:val="9"/>
            <w:tcBorders/>
            <w:shd w:color="auto" w:fill="808080" w:themeFill="background1" w:themeFillShade="80" w:val="clear"/>
          </w:tcPr>
          <w:p>
            <w:pPr>
              <w:pStyle w:val="Normal"/>
              <w:widowControl/>
              <w:suppressAutoHyphens w:val="true"/>
              <w:spacing w:lineRule="auto" w:line="240" w:before="0" w:after="0"/>
              <w:jc w:val="left"/>
              <w:rPr>
                <w:rFonts w:ascii="Cambria" w:hAnsi="Cambria"/>
                <w:b/>
                <w:bCs/>
                <w:color w:themeColor="background1" w:val="FFFFFF"/>
                <w:sz w:val="22"/>
                <w:szCs w:val="22"/>
              </w:rPr>
            </w:pPr>
            <w:r>
              <w:rPr>
                <w:rFonts w:eastAsia="Times New Roman" w:cs="Times New Roman" w:ascii="Cambria" w:hAnsi="Cambria"/>
                <w:b/>
                <w:bCs/>
                <w:color w:themeColor="background1" w:val="FFFFFF"/>
                <w:kern w:val="0"/>
                <w:sz w:val="22"/>
                <w:szCs w:val="22"/>
                <w:lang w:eastAsia="en-US" w:bidi="ar-SA"/>
              </w:rPr>
              <w:t>Обезбеђивање добара и услуга</w:t>
            </w:r>
          </w:p>
        </w:tc>
      </w:tr>
      <w:tr>
        <w:trPr>
          <w:trHeight w:val="520" w:hRule="atLeast"/>
        </w:trPr>
        <w:tc>
          <w:tcPr>
            <w:tcW w:w="2066"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Носилац мере: </w:t>
            </w:r>
          </w:p>
        </w:tc>
        <w:tc>
          <w:tcPr>
            <w:tcW w:w="3559" w:type="dxa"/>
            <w:gridSpan w:val="3"/>
            <w:tcBorders/>
            <w:vAlign w:val="center"/>
          </w:tcPr>
          <w:p>
            <w:pPr>
              <w:pStyle w:val="Normal"/>
              <w:widowControl/>
              <w:suppressAutoHyphens w:val="true"/>
              <w:spacing w:lineRule="auto" w:line="240" w:before="0" w:after="0"/>
              <w:jc w:val="left"/>
              <w:rPr>
                <w:rFonts w:ascii="Cambria" w:hAnsi="Cambria"/>
                <w:b/>
                <w:color w:val="FF0000"/>
                <w:sz w:val="22"/>
                <w:szCs w:val="22"/>
              </w:rPr>
            </w:pPr>
            <w:r>
              <w:rPr>
                <w:rFonts w:eastAsia="Times New Roman" w:cs="Times New Roman" w:ascii="Cambria" w:hAnsi="Cambria"/>
                <w:kern w:val="0"/>
                <w:sz w:val="22"/>
                <w:szCs w:val="22"/>
                <w:lang w:eastAsia="en-US" w:bidi="ar-SA"/>
              </w:rPr>
              <w:t>Одељење за инспекцијске послове, урбанизам и заштиту животне средине</w:t>
            </w:r>
          </w:p>
        </w:tc>
        <w:tc>
          <w:tcPr>
            <w:tcW w:w="3721" w:type="dxa"/>
            <w:gridSpan w:val="6"/>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 xml:space="preserve">Партнери: </w:t>
            </w:r>
          </w:p>
        </w:tc>
        <w:tc>
          <w:tcPr>
            <w:tcW w:w="4872" w:type="dxa"/>
            <w:gridSpan w:val="9"/>
            <w:tcBorders/>
            <w:shd w:color="auto" w:fill="FFFFFF" w:themeFill="background1" w:val="clear"/>
          </w:tcPr>
          <w:p>
            <w:pPr>
              <w:pStyle w:val="Normal"/>
              <w:widowControl/>
              <w:suppressAutoHyphens w:val="true"/>
              <w:spacing w:lineRule="auto" w:line="240" w:before="0" w:after="0"/>
              <w:jc w:val="left"/>
              <w:rPr>
                <w:rFonts w:ascii="Cambria" w:hAnsi="Cambria"/>
                <w:bCs/>
                <w:color w:themeColor="background1" w:val="FFFFFF"/>
                <w:sz w:val="22"/>
                <w:szCs w:val="22"/>
              </w:rPr>
            </w:pPr>
            <w:r>
              <w:rPr>
                <w:rFonts w:eastAsia="Times New Roman" w:cs="Times New Roman" w:ascii="Cambria" w:hAnsi="Cambria"/>
                <w:bCs/>
                <w:kern w:val="0"/>
                <w:sz w:val="22"/>
                <w:szCs w:val="22"/>
                <w:lang w:eastAsia="en-US" w:bidi="ar-SA"/>
              </w:rPr>
              <w:t>ЈКП, ОЦД</w:t>
            </w:r>
          </w:p>
        </w:tc>
      </w:tr>
      <w:tr>
        <w:trPr>
          <w:trHeight w:val="555" w:hRule="atLeast"/>
        </w:trPr>
        <w:tc>
          <w:tcPr>
            <w:tcW w:w="2066"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Период спровођења:</w:t>
            </w:r>
          </w:p>
        </w:tc>
        <w:tc>
          <w:tcPr>
            <w:tcW w:w="1453" w:type="dxa"/>
            <w:tcBorders/>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2026 - 2028</w:t>
            </w:r>
          </w:p>
        </w:tc>
        <w:tc>
          <w:tcPr>
            <w:tcW w:w="5827" w:type="dxa"/>
            <w:gridSpan w:val="8"/>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Посебне измене прописа: </w:t>
            </w:r>
          </w:p>
        </w:tc>
        <w:tc>
          <w:tcPr>
            <w:tcW w:w="4872" w:type="dxa"/>
            <w:gridSpan w:val="9"/>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НЕ</w:t>
            </w:r>
          </w:p>
        </w:tc>
      </w:tr>
      <w:tr>
        <w:trPr>
          <w:trHeight w:val="70" w:hRule="atLeast"/>
        </w:trPr>
        <w:tc>
          <w:tcPr>
            <w:tcW w:w="2066"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Укупно процењена финансијска средст</w:t>
            </w:r>
            <w:r>
              <w:rPr>
                <w:rFonts w:eastAsia="Times New Roman" w:cs="Times New Roman" w:ascii="Cambria" w:hAnsi="Cambria"/>
                <w:b/>
                <w:kern w:val="0"/>
                <w:sz w:val="22"/>
                <w:szCs w:val="22"/>
                <w:shd w:fill="ECE8E1" w:val="clear"/>
                <w:lang w:eastAsia="en-US" w:bidi="ar-SA"/>
              </w:rPr>
              <w:t>в</w:t>
            </w:r>
            <w:r>
              <w:rPr>
                <w:rFonts w:eastAsia="Times New Roman" w:cs="Times New Roman" w:ascii="Cambria" w:hAnsi="Cambria"/>
                <w:b/>
                <w:kern w:val="0"/>
                <w:sz w:val="22"/>
                <w:szCs w:val="22"/>
                <w:lang w:eastAsia="en-US" w:bidi="ar-SA"/>
              </w:rPr>
              <w:t xml:space="preserve">а за меру (РСД): </w:t>
            </w:r>
          </w:p>
        </w:tc>
        <w:tc>
          <w:tcPr>
            <w:tcW w:w="1453"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2.600.000,00</w:t>
            </w:r>
          </w:p>
        </w:tc>
        <w:tc>
          <w:tcPr>
            <w:tcW w:w="3332" w:type="dxa"/>
            <w:gridSpan w:val="3"/>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 годинама (РСД): </w:t>
            </w:r>
          </w:p>
        </w:tc>
        <w:tc>
          <w:tcPr>
            <w:tcW w:w="3475" w:type="dxa"/>
            <w:gridSpan w:val="7"/>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2026 –    550.000,00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2027 –    1.050.000,00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2028 – 1.000.000,00</w:t>
            </w:r>
          </w:p>
        </w:tc>
        <w:tc>
          <w:tcPr>
            <w:tcW w:w="1812" w:type="dxa"/>
            <w:gridSpan w:val="5"/>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Вредности </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по изворима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финансирања: </w:t>
            </w:r>
          </w:p>
        </w:tc>
        <w:tc>
          <w:tcPr>
            <w:tcW w:w="2080" w:type="dxa"/>
            <w:gridSpan w:val="2"/>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 2.050.000,00</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Донаторска средства – 550.000,00</w:t>
            </w:r>
          </w:p>
        </w:tc>
      </w:tr>
      <w:tr>
        <w:trPr>
          <w:trHeight w:val="330" w:hRule="atLeast"/>
        </w:trPr>
        <w:tc>
          <w:tcPr>
            <w:tcW w:w="3519" w:type="dxa"/>
            <w:gridSpan w:val="3"/>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Показатељи на нивоу мере -(показатељи резултата)</w:t>
            </w:r>
          </w:p>
        </w:tc>
        <w:tc>
          <w:tcPr>
            <w:tcW w:w="1632" w:type="dxa"/>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Јединица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мере</w:t>
            </w:r>
          </w:p>
        </w:tc>
        <w:tc>
          <w:tcPr>
            <w:tcW w:w="1700" w:type="dxa"/>
            <w:gridSpan w:val="2"/>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година</w:t>
            </w:r>
          </w:p>
        </w:tc>
        <w:tc>
          <w:tcPr>
            <w:tcW w:w="1652" w:type="dxa"/>
            <w:gridSpan w:val="3"/>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 вредност</w:t>
            </w:r>
          </w:p>
        </w:tc>
        <w:tc>
          <w:tcPr>
            <w:tcW w:w="3635" w:type="dxa"/>
            <w:gridSpan w:val="9"/>
            <w:tcBorders>
              <w:bottom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Циљне вредности</w:t>
            </w:r>
          </w:p>
        </w:tc>
        <w:tc>
          <w:tcPr>
            <w:tcW w:w="2080" w:type="dxa"/>
            <w:gridSpan w:val="2"/>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Извор провере</w:t>
            </w:r>
          </w:p>
        </w:tc>
      </w:tr>
      <w:tr>
        <w:trPr>
          <w:trHeight w:val="231" w:hRule="atLeast"/>
        </w:trPr>
        <w:tc>
          <w:tcPr>
            <w:tcW w:w="3519"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632" w:type="dxa"/>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700"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652"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317" w:type="dxa"/>
            <w:gridSpan w:val="3"/>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2026.</w:t>
            </w:r>
          </w:p>
        </w:tc>
        <w:tc>
          <w:tcPr>
            <w:tcW w:w="1166" w:type="dxa"/>
            <w:gridSpan w:val="4"/>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2027.</w:t>
            </w:r>
          </w:p>
        </w:tc>
        <w:tc>
          <w:tcPr>
            <w:tcW w:w="1152" w:type="dxa"/>
            <w:gridSpan w:val="2"/>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2028.</w:t>
            </w:r>
          </w:p>
        </w:tc>
        <w:tc>
          <w:tcPr>
            <w:tcW w:w="2080"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r>
      <w:tr>
        <w:trPr>
          <w:trHeight w:val="444" w:hRule="atLeast"/>
        </w:trPr>
        <w:tc>
          <w:tcPr>
            <w:tcW w:w="3519"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Број санираних и реконструисаних објеката</w:t>
            </w:r>
          </w:p>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r>
          </w:p>
        </w:tc>
        <w:tc>
          <w:tcPr>
            <w:tcW w:w="1632"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700"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652"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0</w:t>
            </w:r>
          </w:p>
        </w:tc>
        <w:tc>
          <w:tcPr>
            <w:tcW w:w="1317"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10</w:t>
            </w:r>
          </w:p>
        </w:tc>
        <w:tc>
          <w:tcPr>
            <w:tcW w:w="1166" w:type="dxa"/>
            <w:gridSpan w:val="4"/>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10</w:t>
            </w:r>
          </w:p>
        </w:tc>
        <w:tc>
          <w:tcPr>
            <w:tcW w:w="1152" w:type="dxa"/>
            <w:gridSpan w:val="2"/>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10</w:t>
            </w:r>
          </w:p>
        </w:tc>
        <w:tc>
          <w:tcPr>
            <w:tcW w:w="2080" w:type="dxa"/>
            <w:gridSpan w:val="2"/>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Извештај МТ</w:t>
            </w:r>
          </w:p>
        </w:tc>
      </w:tr>
      <w:tr>
        <w:trPr>
          <w:trHeight w:val="496" w:hRule="atLeast"/>
        </w:trPr>
        <w:tc>
          <w:tcPr>
            <w:tcW w:w="1201"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Ознака</w:t>
            </w:r>
          </w:p>
        </w:tc>
        <w:tc>
          <w:tcPr>
            <w:tcW w:w="2318"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Назив активности</w:t>
            </w:r>
          </w:p>
        </w:tc>
        <w:tc>
          <w:tcPr>
            <w:tcW w:w="1632"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Носилац</w:t>
            </w:r>
          </w:p>
        </w:tc>
        <w:tc>
          <w:tcPr>
            <w:tcW w:w="1700"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Партнери</w:t>
            </w:r>
          </w:p>
        </w:tc>
        <w:tc>
          <w:tcPr>
            <w:tcW w:w="1799" w:type="dxa"/>
            <w:gridSpan w:val="4"/>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Рок за реализацију</w:t>
            </w:r>
          </w:p>
        </w:tc>
        <w:tc>
          <w:tcPr>
            <w:tcW w:w="1794" w:type="dxa"/>
            <w:gridSpan w:val="4"/>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Укупно потребна фин.средства (РСД)</w:t>
            </w:r>
          </w:p>
        </w:tc>
        <w:tc>
          <w:tcPr>
            <w:tcW w:w="1920" w:type="dxa"/>
            <w:gridSpan w:val="5"/>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годинама (РСД)</w:t>
            </w:r>
          </w:p>
        </w:tc>
        <w:tc>
          <w:tcPr>
            <w:tcW w:w="1854"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изворима (РСД)</w:t>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3.4.1.</w:t>
            </w:r>
          </w:p>
        </w:tc>
        <w:tc>
          <w:tcPr>
            <w:tcW w:w="2318"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bCs/>
                <w:kern w:val="0"/>
                <w:sz w:val="22"/>
                <w:szCs w:val="22"/>
                <w:lang w:eastAsia="en-US" w:bidi="ar-SA"/>
              </w:rPr>
              <w:t>Унапређење инфраструктуре у насељу са реконструкцијом водоводне мреже, изградња електро мреже, асфалтирање коловоза</w:t>
            </w:r>
          </w:p>
        </w:tc>
        <w:tc>
          <w:tcPr>
            <w:tcW w:w="1632"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kern w:val="0"/>
                <w:sz w:val="22"/>
                <w:szCs w:val="22"/>
                <w:lang w:eastAsia="en-US" w:bidi="ar-SA"/>
              </w:rPr>
              <w:t>Одељење за инспекцијске послове, урбанизам и заштиту животне средине</w:t>
            </w:r>
          </w:p>
        </w:tc>
        <w:tc>
          <w:tcPr>
            <w:tcW w:w="1700"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ЈКП</w:t>
            </w:r>
          </w:p>
        </w:tc>
        <w:tc>
          <w:tcPr>
            <w:tcW w:w="1799"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2026. континуирано</w:t>
            </w:r>
          </w:p>
        </w:tc>
        <w:tc>
          <w:tcPr>
            <w:tcW w:w="1794" w:type="dxa"/>
            <w:gridSpan w:val="4"/>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2.000.000,00</w:t>
            </w:r>
          </w:p>
        </w:tc>
        <w:tc>
          <w:tcPr>
            <w:tcW w:w="1920" w:type="dxa"/>
            <w:gridSpan w:val="5"/>
            <w:tcBorders/>
            <w:shd w:color="auto" w:fill="FFFFFF" w:themeFill="background1" w:val="clear"/>
            <w:vAlign w:val="center"/>
          </w:tcPr>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2026 –     500.000,00</w:t>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2027 –     500.000,00</w:t>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2028 –  1.000.000,00</w:t>
            </w:r>
          </w:p>
        </w:tc>
        <w:tc>
          <w:tcPr>
            <w:tcW w:w="1854"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Буџет општине – 2.000.000,00</w:t>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3.4.2.</w:t>
            </w:r>
          </w:p>
        </w:tc>
        <w:tc>
          <w:tcPr>
            <w:tcW w:w="2318"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Санација и реконструкција објеката у ромским насељима</w:t>
            </w:r>
          </w:p>
        </w:tc>
        <w:tc>
          <w:tcPr>
            <w:tcW w:w="1632"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инспекцијске послове, урбанизам и заштиту животне средине</w:t>
            </w:r>
          </w:p>
        </w:tc>
        <w:tc>
          <w:tcPr>
            <w:tcW w:w="1700"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bCs/>
                <w:kern w:val="0"/>
                <w:sz w:val="22"/>
                <w:szCs w:val="22"/>
                <w:lang w:eastAsia="en-US" w:bidi="ar-SA"/>
              </w:rPr>
              <w:t>ОЦД</w:t>
            </w:r>
          </w:p>
        </w:tc>
        <w:tc>
          <w:tcPr>
            <w:tcW w:w="1799"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2027.</w:t>
            </w:r>
          </w:p>
        </w:tc>
        <w:tc>
          <w:tcPr>
            <w:tcW w:w="1794"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500.000,00</w:t>
            </w:r>
          </w:p>
        </w:tc>
        <w:tc>
          <w:tcPr>
            <w:tcW w:w="1920" w:type="dxa"/>
            <w:gridSpan w:val="5"/>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2027 – 500.000,00</w:t>
            </w:r>
          </w:p>
        </w:tc>
        <w:tc>
          <w:tcPr>
            <w:tcW w:w="1854"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Донаторска средства – 500.000,00</w:t>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3.4.3.</w:t>
            </w:r>
          </w:p>
        </w:tc>
        <w:tc>
          <w:tcPr>
            <w:tcW w:w="2318"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bCs/>
                <w:kern w:val="0"/>
                <w:sz w:val="22"/>
                <w:szCs w:val="22"/>
                <w:lang w:eastAsia="en-US" w:bidi="ar-SA"/>
              </w:rPr>
              <w:t>Информативне радионице о подизању свести о очувању животне средине и одржавању хигијене стамбених простора и насеља</w:t>
            </w:r>
          </w:p>
        </w:tc>
        <w:tc>
          <w:tcPr>
            <w:tcW w:w="1632"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kern w:val="0"/>
                <w:sz w:val="22"/>
                <w:szCs w:val="22"/>
                <w:lang w:eastAsia="en-US" w:bidi="ar-SA"/>
              </w:rPr>
              <w:t>Одељење за инспекцијске послове, урбанизам и заштиту животне средине</w:t>
            </w:r>
          </w:p>
        </w:tc>
        <w:tc>
          <w:tcPr>
            <w:tcW w:w="1700"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ОЦД</w:t>
            </w:r>
          </w:p>
        </w:tc>
        <w:tc>
          <w:tcPr>
            <w:tcW w:w="1799"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kern w:val="0"/>
                <w:sz w:val="22"/>
                <w:szCs w:val="22"/>
                <w:lang w:eastAsia="en-US" w:bidi="ar-SA"/>
              </w:rPr>
              <w:t xml:space="preserve">IV квартал </w:t>
            </w:r>
            <w:r>
              <w:rPr>
                <w:rFonts w:eastAsia="Times New Roman" w:cs="Times New Roman" w:ascii="Cambria" w:hAnsi="Cambria"/>
                <w:bCs/>
                <w:kern w:val="0"/>
                <w:sz w:val="22"/>
                <w:szCs w:val="22"/>
                <w:lang w:eastAsia="en-US" w:bidi="ar-SA"/>
              </w:rPr>
              <w:t>2027.</w:t>
            </w:r>
          </w:p>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r>
          </w:p>
        </w:tc>
        <w:tc>
          <w:tcPr>
            <w:tcW w:w="1794"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100.000,00</w:t>
            </w:r>
          </w:p>
        </w:tc>
        <w:tc>
          <w:tcPr>
            <w:tcW w:w="1920" w:type="dxa"/>
            <w:gridSpan w:val="5"/>
            <w:tcBorders/>
            <w:shd w:color="auto" w:fill="FFFFFF" w:themeFill="background1" w:val="clear"/>
            <w:vAlign w:val="center"/>
          </w:tcPr>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2026 –  50.000,00</w:t>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2027 –  50.000,00</w:t>
            </w:r>
          </w:p>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bCs/>
                <w:kern w:val="0"/>
                <w:sz w:val="22"/>
                <w:szCs w:val="22"/>
                <w:lang w:eastAsia="en-US" w:bidi="ar-SA"/>
              </w:rPr>
            </w:r>
          </w:p>
        </w:tc>
        <w:tc>
          <w:tcPr>
            <w:tcW w:w="1854"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r>
          </w:p>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Буџет општине – 50.000,00</w:t>
            </w:r>
          </w:p>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Донаторска средства – 50.000,00</w:t>
            </w:r>
          </w:p>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r>
          </w:p>
        </w:tc>
      </w:tr>
    </w:tbl>
    <w:p>
      <w:pPr>
        <w:pStyle w:val="Normal"/>
        <w:spacing w:lineRule="auto" w:line="240"/>
        <w:rPr>
          <w:rFonts w:ascii="Cambria" w:hAnsi="Cambria"/>
          <w:sz w:val="20"/>
          <w:szCs w:val="20"/>
        </w:rPr>
      </w:pPr>
      <w:r>
        <w:rPr>
          <w:rFonts w:ascii="Cambria" w:hAnsi="Cambria"/>
          <w:sz w:val="20"/>
          <w:szCs w:val="20"/>
        </w:rPr>
      </w:r>
    </w:p>
    <w:tbl>
      <w:tblPr>
        <w:tblStyle w:val="TableGrid"/>
        <w:tblW w:w="14220"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201"/>
        <w:gridCol w:w="862"/>
        <w:gridCol w:w="1453"/>
        <w:gridCol w:w="1627"/>
        <w:gridCol w:w="476"/>
        <w:gridCol w:w="1227"/>
        <w:gridCol w:w="296"/>
        <w:gridCol w:w="1004"/>
        <w:gridCol w:w="353"/>
        <w:gridCol w:w="148"/>
        <w:gridCol w:w="696"/>
        <w:gridCol w:w="474"/>
        <w:gridCol w:w="50"/>
        <w:gridCol w:w="455"/>
        <w:gridCol w:w="119"/>
        <w:gridCol w:w="87"/>
        <w:gridCol w:w="455"/>
        <w:gridCol w:w="920"/>
        <w:gridCol w:w="232"/>
        <w:gridCol w:w="229"/>
        <w:gridCol w:w="1854"/>
      </w:tblGrid>
      <w:tr>
        <w:trPr>
          <w:trHeight w:val="620" w:hRule="atLeast"/>
        </w:trPr>
        <w:tc>
          <w:tcPr>
            <w:tcW w:w="14218" w:type="dxa"/>
            <w:gridSpan w:val="21"/>
            <w:tcBorders/>
            <w:shd w:color="auto" w:fill="956251" w:themeFill="accent4" w:val="clear"/>
          </w:tcPr>
          <w:p>
            <w:pPr>
              <w:pStyle w:val="Normal"/>
              <w:widowControl/>
              <w:suppressAutoHyphens w:val="true"/>
              <w:spacing w:lineRule="auto" w:line="240" w:before="0" w:after="0"/>
              <w:jc w:val="left"/>
              <w:rPr>
                <w:rFonts w:ascii="Cambria" w:hAnsi="Cambria"/>
                <w:b/>
                <w:color w:themeColor="background1" w:val="FFFFFF"/>
              </w:rPr>
            </w:pPr>
            <w:r>
              <w:rPr>
                <w:rFonts w:eastAsia="Times New Roman" w:cs="Times New Roman" w:ascii="Cambria" w:hAnsi="Cambria"/>
                <w:b/>
                <w:color w:themeColor="background1" w:val="FFFFFF"/>
                <w:kern w:val="0"/>
                <w:sz w:val="24"/>
                <w:szCs w:val="24"/>
                <w:lang w:eastAsia="en-US" w:bidi="ar-SA"/>
              </w:rPr>
              <w:t xml:space="preserve">ПОСЕБАН ЦИЉ 4:   </w:t>
            </w:r>
            <w:r>
              <w:rPr>
                <w:rFonts w:eastAsia="Times New Roman" w:cs="Arial" w:ascii="Cambria" w:hAnsi="Cambria"/>
                <w:b/>
                <w:color w:themeColor="background1" w:val="FFFFFF"/>
                <w:kern w:val="0"/>
                <w:sz w:val="24"/>
                <w:szCs w:val="24"/>
                <w:lang w:eastAsia="en-US" w:bidi="ar-SA"/>
              </w:rPr>
              <w:t>Унапређење здравственог стања ромске популације у општини Беочин</w:t>
            </w:r>
          </w:p>
          <w:p>
            <w:pPr>
              <w:pStyle w:val="Normal"/>
              <w:widowControl/>
              <w:suppressAutoHyphens w:val="true"/>
              <w:spacing w:lineRule="auto" w:line="240" w:before="0" w:after="0"/>
              <w:jc w:val="left"/>
              <w:rPr>
                <w:rFonts w:ascii="Cambria" w:hAnsi="Cambria"/>
                <w:b/>
                <w:color w:themeColor="background1" w:val="FFFFFF"/>
                <w:sz w:val="20"/>
                <w:szCs w:val="20"/>
              </w:rPr>
            </w:pPr>
            <w:r>
              <w:rPr>
                <w:rFonts w:eastAsia="Times New Roman" w:cs="Times New Roman" w:ascii="Cambria" w:hAnsi="Cambria"/>
                <w:b/>
                <w:color w:themeColor="background1" w:val="FFFFFF"/>
                <w:kern w:val="0"/>
                <w:sz w:val="20"/>
                <w:szCs w:val="20"/>
                <w:lang w:eastAsia="en-US" w:bidi="ar-SA"/>
              </w:rPr>
            </w:r>
          </w:p>
        </w:tc>
      </w:tr>
      <w:tr>
        <w:trPr>
          <w:trHeight w:val="496" w:hRule="atLeast"/>
        </w:trPr>
        <w:tc>
          <w:tcPr>
            <w:tcW w:w="5619" w:type="dxa"/>
            <w:gridSpan w:val="5"/>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Показатељи на нивоу посебног циља </w:t>
            </w:r>
          </w:p>
          <w:p>
            <w:pPr>
              <w:pStyle w:val="Normal"/>
              <w:widowControl/>
              <w:suppressAutoHyphens w:val="true"/>
              <w:spacing w:lineRule="auto" w:line="240" w:before="0" w:after="0"/>
              <w:jc w:val="left"/>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(показатељи исхода)</w:t>
            </w:r>
          </w:p>
        </w:tc>
        <w:tc>
          <w:tcPr>
            <w:tcW w:w="1523" w:type="dxa"/>
            <w:gridSpan w:val="2"/>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Јединица</w:t>
            </w:r>
          </w:p>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мере</w:t>
            </w:r>
          </w:p>
        </w:tc>
        <w:tc>
          <w:tcPr>
            <w:tcW w:w="1004" w:type="dxa"/>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w:t>
            </w:r>
          </w:p>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година</w:t>
            </w:r>
          </w:p>
        </w:tc>
        <w:tc>
          <w:tcPr>
            <w:tcW w:w="1197" w:type="dxa"/>
            <w:gridSpan w:val="3"/>
            <w:tcBorders/>
            <w:shd w:color="auto" w:fill="ECE8E1" w:themeFill="accent3" w:themeFillTint="33" w:val="clear"/>
          </w:tcPr>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Базна вредност</w:t>
            </w:r>
          </w:p>
        </w:tc>
        <w:tc>
          <w:tcPr>
            <w:tcW w:w="1185" w:type="dxa"/>
            <w:gridSpan w:val="5"/>
            <w:tcBorders/>
            <w:shd w:color="auto" w:fill="ECE8E1" w:themeFill="accent3" w:themeFillTint="33" w:val="clear"/>
          </w:tcPr>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Циљна година</w:t>
            </w:r>
          </w:p>
        </w:tc>
        <w:tc>
          <w:tcPr>
            <w:tcW w:w="1375" w:type="dxa"/>
            <w:gridSpan w:val="2"/>
            <w:tcBorders/>
            <w:shd w:color="auto" w:fill="ECE8E1" w:themeFill="accent3" w:themeFillTint="33" w:val="clear"/>
          </w:tcPr>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Циљна вредност</w:t>
            </w:r>
          </w:p>
        </w:tc>
        <w:tc>
          <w:tcPr>
            <w:tcW w:w="2315" w:type="dxa"/>
            <w:gridSpan w:val="3"/>
            <w:tcBorders/>
            <w:shd w:color="auto" w:fill="ECE8E1" w:themeFill="accent3" w:themeFillTint="33" w:val="clear"/>
          </w:tcPr>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Извор провере</w:t>
            </w:r>
          </w:p>
        </w:tc>
      </w:tr>
      <w:tr>
        <w:trPr>
          <w:trHeight w:val="548" w:hRule="atLeast"/>
        </w:trPr>
        <w:tc>
          <w:tcPr>
            <w:tcW w:w="5619" w:type="dxa"/>
            <w:gridSpan w:val="5"/>
            <w:tcBorders/>
            <w:vAlign w:val="center"/>
          </w:tcPr>
          <w:p>
            <w:pPr>
              <w:pStyle w:val="Normal"/>
              <w:widowControl/>
              <w:suppressAutoHyphens w:val="true"/>
              <w:spacing w:lineRule="auto" w:line="240" w:before="0" w:after="0"/>
              <w:jc w:val="left"/>
              <w:rPr>
                <w:rFonts w:ascii="Cambria" w:hAnsi="Cambria" w:eastAsia="Times New Roman" w:eastAsiaTheme="minorHAnsi"/>
                <w:sz w:val="22"/>
                <w:szCs w:val="22"/>
              </w:rPr>
            </w:pPr>
            <w:r>
              <w:rPr>
                <w:rFonts w:eastAsia="Calibri" w:cs="Arial" w:ascii="Cambria" w:hAnsi="Cambria"/>
                <w:bCs/>
                <w:kern w:val="0"/>
                <w:sz w:val="22"/>
                <w:szCs w:val="22"/>
                <w:lang w:eastAsia="sr-Latn-CS" w:bidi="ar-SA"/>
              </w:rPr>
              <w:t>Обухват деце ромске националности узраста од 24-35 месеци имунизацијом</w:t>
            </w:r>
          </w:p>
        </w:tc>
        <w:tc>
          <w:tcPr>
            <w:tcW w:w="1523" w:type="dxa"/>
            <w:gridSpan w:val="2"/>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004" w:type="dxa"/>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2024.</w:t>
            </w:r>
          </w:p>
        </w:tc>
        <w:tc>
          <w:tcPr>
            <w:tcW w:w="1197" w:type="dxa"/>
            <w:gridSpan w:val="3"/>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73,8%</w:t>
            </w:r>
          </w:p>
        </w:tc>
        <w:tc>
          <w:tcPr>
            <w:tcW w:w="1185" w:type="dxa"/>
            <w:gridSpan w:val="5"/>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2028.</w:t>
            </w:r>
          </w:p>
        </w:tc>
        <w:tc>
          <w:tcPr>
            <w:tcW w:w="1375" w:type="dxa"/>
            <w:gridSpan w:val="2"/>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80%</w:t>
            </w:r>
          </w:p>
        </w:tc>
        <w:tc>
          <w:tcPr>
            <w:tcW w:w="2315" w:type="dxa"/>
            <w:gridSpan w:val="3"/>
            <w:tcBorders/>
            <w:vAlign w:val="center"/>
          </w:tcPr>
          <w:p>
            <w:pPr>
              <w:pStyle w:val="Normal"/>
              <w:widowControl/>
              <w:suppressAutoHyphens w:val="true"/>
              <w:spacing w:lineRule="auto" w:line="240" w:before="0" w:after="0"/>
              <w:jc w:val="left"/>
              <w:rPr>
                <w:rFonts w:ascii="Cambria" w:hAnsi="Cambria" w:eastAsia="Times New Roman" w:eastAsiaTheme="minorHAnsi"/>
                <w:sz w:val="22"/>
                <w:szCs w:val="22"/>
              </w:rPr>
            </w:pPr>
            <w:r>
              <w:rPr>
                <w:rFonts w:eastAsia="Calibri" w:cs="Arial" w:ascii="Cambria" w:hAnsi="Cambria"/>
                <w:bCs/>
                <w:kern w:val="0"/>
                <w:sz w:val="22"/>
                <w:szCs w:val="22"/>
                <w:lang w:eastAsia="sr-Latn-CS" w:bidi="ar-SA"/>
              </w:rPr>
              <w:t>Евиденција дечјег диспанзера ДЗ</w:t>
            </w:r>
          </w:p>
        </w:tc>
      </w:tr>
      <w:tr>
        <w:trPr>
          <w:trHeight w:val="548" w:hRule="atLeast"/>
        </w:trPr>
        <w:tc>
          <w:tcPr>
            <w:tcW w:w="5619" w:type="dxa"/>
            <w:gridSpan w:val="5"/>
            <w:tcBorders/>
            <w:vAlign w:val="center"/>
          </w:tcPr>
          <w:p>
            <w:pPr>
              <w:pStyle w:val="Normal"/>
              <w:widowControl/>
              <w:suppressAutoHyphens w:val="true"/>
              <w:spacing w:lineRule="auto" w:line="240" w:before="0" w:after="0"/>
              <w:jc w:val="left"/>
              <w:rPr>
                <w:rFonts w:ascii="Cambria" w:hAnsi="Cambria" w:eastAsia="Times New Roman" w:eastAsiaTheme="minorHAnsi"/>
                <w:sz w:val="22"/>
                <w:szCs w:val="22"/>
              </w:rPr>
            </w:pPr>
            <w:r>
              <w:rPr>
                <w:rFonts w:eastAsia="Calibri" w:cs="Arial" w:ascii="Cambria" w:hAnsi="Cambria"/>
                <w:bCs/>
                <w:kern w:val="0"/>
                <w:sz w:val="22"/>
                <w:szCs w:val="22"/>
                <w:lang w:eastAsia="sr-Latn-CS" w:bidi="ar-SA"/>
              </w:rPr>
              <w:t>Обухват жена ромске националности  редовним гинеколошким прегледима</w:t>
            </w:r>
          </w:p>
        </w:tc>
        <w:tc>
          <w:tcPr>
            <w:tcW w:w="1523" w:type="dxa"/>
            <w:gridSpan w:val="2"/>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004" w:type="dxa"/>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2024.</w:t>
            </w:r>
          </w:p>
        </w:tc>
        <w:tc>
          <w:tcPr>
            <w:tcW w:w="1197" w:type="dxa"/>
            <w:gridSpan w:val="3"/>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61,4%,</w:t>
            </w:r>
          </w:p>
        </w:tc>
        <w:tc>
          <w:tcPr>
            <w:tcW w:w="1185" w:type="dxa"/>
            <w:gridSpan w:val="5"/>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2028.</w:t>
            </w:r>
          </w:p>
        </w:tc>
        <w:tc>
          <w:tcPr>
            <w:tcW w:w="1375" w:type="dxa"/>
            <w:gridSpan w:val="2"/>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70%</w:t>
            </w:r>
          </w:p>
        </w:tc>
        <w:tc>
          <w:tcPr>
            <w:tcW w:w="2315" w:type="dxa"/>
            <w:gridSpan w:val="3"/>
            <w:tcBorders/>
            <w:vAlign w:val="center"/>
          </w:tcPr>
          <w:p>
            <w:pPr>
              <w:pStyle w:val="Normal"/>
              <w:widowControl/>
              <w:suppressAutoHyphens w:val="true"/>
              <w:spacing w:lineRule="auto" w:line="240" w:before="0" w:after="0"/>
              <w:jc w:val="left"/>
              <w:rPr>
                <w:rFonts w:ascii="Cambria" w:hAnsi="Cambria" w:eastAsia="Times New Roman" w:eastAsiaTheme="minorHAnsi"/>
                <w:sz w:val="22"/>
                <w:szCs w:val="22"/>
              </w:rPr>
            </w:pPr>
            <w:r>
              <w:rPr>
                <w:rFonts w:eastAsia="Calibri" w:cs="Arial" w:ascii="Cambria" w:hAnsi="Cambria"/>
                <w:bCs/>
                <w:kern w:val="0"/>
                <w:sz w:val="22"/>
                <w:szCs w:val="22"/>
                <w:lang w:eastAsia="sr-Latn-CS" w:bidi="ar-SA"/>
              </w:rPr>
              <w:t>Служба за заштиту здравља жена ДЗ</w:t>
            </w:r>
          </w:p>
        </w:tc>
      </w:tr>
      <w:tr>
        <w:trPr>
          <w:trHeight w:val="548" w:hRule="atLeast"/>
        </w:trPr>
        <w:tc>
          <w:tcPr>
            <w:tcW w:w="5619" w:type="dxa"/>
            <w:gridSpan w:val="5"/>
            <w:tcBorders/>
            <w:vAlign w:val="center"/>
          </w:tcPr>
          <w:p>
            <w:pPr>
              <w:pStyle w:val="Normal"/>
              <w:widowControl/>
              <w:suppressAutoHyphens w:val="true"/>
              <w:spacing w:lineRule="auto" w:line="240" w:before="0" w:after="0"/>
              <w:jc w:val="left"/>
              <w:rPr>
                <w:rFonts w:ascii="Cambria" w:hAnsi="Cambria" w:eastAsia="Times New Roman" w:eastAsiaTheme="minorHAnsi"/>
                <w:sz w:val="22"/>
                <w:szCs w:val="22"/>
              </w:rPr>
            </w:pPr>
            <w:r>
              <w:rPr>
                <w:rFonts w:eastAsia="Calibri" w:cs="Arial" w:ascii="Cambria" w:hAnsi="Cambria"/>
                <w:bCs/>
                <w:kern w:val="0"/>
                <w:sz w:val="22"/>
                <w:szCs w:val="22"/>
                <w:lang w:eastAsia="sr-Latn-CS" w:bidi="ar-SA"/>
              </w:rPr>
              <w:t>Број ангажованих здравствених медијаторки</w:t>
            </w:r>
          </w:p>
        </w:tc>
        <w:tc>
          <w:tcPr>
            <w:tcW w:w="1523" w:type="dxa"/>
            <w:gridSpan w:val="2"/>
            <w:tcBorders/>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004" w:type="dxa"/>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2024.</w:t>
            </w:r>
          </w:p>
        </w:tc>
        <w:tc>
          <w:tcPr>
            <w:tcW w:w="1197" w:type="dxa"/>
            <w:gridSpan w:val="3"/>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0</w:t>
            </w:r>
          </w:p>
        </w:tc>
        <w:tc>
          <w:tcPr>
            <w:tcW w:w="1185" w:type="dxa"/>
            <w:gridSpan w:val="5"/>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2028.</w:t>
            </w:r>
          </w:p>
        </w:tc>
        <w:tc>
          <w:tcPr>
            <w:tcW w:w="1375" w:type="dxa"/>
            <w:gridSpan w:val="2"/>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1</w:t>
            </w:r>
          </w:p>
        </w:tc>
        <w:tc>
          <w:tcPr>
            <w:tcW w:w="2315" w:type="dxa"/>
            <w:gridSpan w:val="3"/>
            <w:tcBorders/>
            <w:vAlign w:val="center"/>
          </w:tcPr>
          <w:p>
            <w:pPr>
              <w:pStyle w:val="Normal"/>
              <w:widowControl/>
              <w:suppressAutoHyphens w:val="true"/>
              <w:spacing w:lineRule="auto" w:line="240" w:before="0" w:after="0"/>
              <w:jc w:val="left"/>
              <w:rPr>
                <w:rFonts w:ascii="Cambria" w:hAnsi="Cambria" w:eastAsia="Times New Roman" w:eastAsiaTheme="minorHAnsi"/>
                <w:sz w:val="22"/>
                <w:szCs w:val="22"/>
              </w:rPr>
            </w:pPr>
            <w:r>
              <w:rPr>
                <w:rFonts w:eastAsia="Calibri" w:cs="Arial" w:ascii="Cambria" w:hAnsi="Cambria"/>
                <w:bCs/>
                <w:kern w:val="0"/>
                <w:sz w:val="22"/>
                <w:szCs w:val="22"/>
                <w:lang w:eastAsia="sr-Latn-CS" w:bidi="ar-SA"/>
              </w:rPr>
              <w:t>Евиденција ДЗ</w:t>
            </w:r>
          </w:p>
        </w:tc>
      </w:tr>
      <w:tr>
        <w:trPr>
          <w:trHeight w:val="496" w:hRule="atLeast"/>
        </w:trPr>
        <w:tc>
          <w:tcPr>
            <w:tcW w:w="5619" w:type="dxa"/>
            <w:gridSpan w:val="5"/>
            <w:tcBorders/>
            <w:shd w:color="auto" w:fill="808080" w:themeFill="background1" w:themeFillShade="80"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МЕРА 4.1:  Унапредити доступност здравствене заштите лицима ромске националности кроз теренски рад здравствене медијаторке и Мобилног тима</w:t>
            </w:r>
          </w:p>
        </w:tc>
        <w:tc>
          <w:tcPr>
            <w:tcW w:w="3724" w:type="dxa"/>
            <w:gridSpan w:val="6"/>
            <w:tcBorders/>
            <w:shd w:color="auto" w:fill="808080" w:themeFill="background1" w:themeFillShade="80" w:val="clear"/>
          </w:tcPr>
          <w:p>
            <w:pPr>
              <w:pStyle w:val="Normal"/>
              <w:widowControl/>
              <w:suppressAutoHyphens w:val="true"/>
              <w:spacing w:lineRule="auto" w:line="240" w:before="0" w:after="0"/>
              <w:jc w:val="righ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Тип мере: </w:t>
            </w:r>
          </w:p>
        </w:tc>
        <w:tc>
          <w:tcPr>
            <w:tcW w:w="4875" w:type="dxa"/>
            <w:gridSpan w:val="10"/>
            <w:tcBorders/>
            <w:shd w:color="auto" w:fill="808080" w:themeFill="background1" w:themeFillShade="80"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Институционално-управљачко-организациона</w:t>
            </w:r>
          </w:p>
        </w:tc>
      </w:tr>
      <w:tr>
        <w:trPr>
          <w:trHeight w:val="520" w:hRule="atLeast"/>
        </w:trPr>
        <w:tc>
          <w:tcPr>
            <w:tcW w:w="2063"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Носилац мере: </w:t>
            </w:r>
          </w:p>
        </w:tc>
        <w:tc>
          <w:tcPr>
            <w:tcW w:w="3556" w:type="dxa"/>
            <w:gridSpan w:val="3"/>
            <w:tcBorders/>
            <w:vAlign w:val="cente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3724" w:type="dxa"/>
            <w:gridSpan w:val="6"/>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 xml:space="preserve">Партнери: </w:t>
            </w:r>
          </w:p>
        </w:tc>
        <w:tc>
          <w:tcPr>
            <w:tcW w:w="4875" w:type="dxa"/>
            <w:gridSpan w:val="10"/>
            <w:tcBorders/>
            <w:shd w:color="auto" w:fill="FFFFFF" w:themeFill="background1" w:val="clear"/>
            <w:vAlign w:val="center"/>
          </w:tcPr>
          <w:p>
            <w:pPr>
              <w:pStyle w:val="Normal"/>
              <w:widowControl/>
              <w:suppressAutoHyphens w:val="true"/>
              <w:spacing w:lineRule="auto" w:line="240" w:beforeAutospacing="1" w:after="0"/>
              <w:jc w:val="left"/>
              <w:rPr>
                <w:rFonts w:ascii="Cambria" w:hAnsi="Cambria"/>
                <w:sz w:val="22"/>
                <w:szCs w:val="22"/>
              </w:rPr>
            </w:pPr>
            <w:r>
              <w:rPr>
                <w:rFonts w:eastAsia="Times New Roman" w:cs="Times New Roman" w:ascii="Cambria" w:hAnsi="Cambria"/>
                <w:kern w:val="0"/>
                <w:sz w:val="22"/>
                <w:szCs w:val="22"/>
                <w:lang w:eastAsia="en-US" w:bidi="ar-SA"/>
              </w:rPr>
              <w:t>Мин. здравља, ДЗ, МТ, ЦСР</w:t>
            </w:r>
          </w:p>
        </w:tc>
      </w:tr>
      <w:tr>
        <w:trPr>
          <w:trHeight w:val="555" w:hRule="atLeast"/>
        </w:trPr>
        <w:tc>
          <w:tcPr>
            <w:tcW w:w="2063"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Период спровођења:</w:t>
            </w:r>
          </w:p>
        </w:tc>
        <w:tc>
          <w:tcPr>
            <w:tcW w:w="1453" w:type="dxa"/>
            <w:tcBorders/>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2026 - 2028</w:t>
            </w:r>
          </w:p>
        </w:tc>
        <w:tc>
          <w:tcPr>
            <w:tcW w:w="5827" w:type="dxa"/>
            <w:gridSpan w:val="8"/>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Посебне измене прописа: </w:t>
            </w:r>
          </w:p>
        </w:tc>
        <w:tc>
          <w:tcPr>
            <w:tcW w:w="4875" w:type="dxa"/>
            <w:gridSpan w:val="10"/>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 </w:t>
            </w:r>
            <w:r>
              <w:rPr>
                <w:rFonts w:eastAsia="Times New Roman" w:cs="Times New Roman" w:ascii="Cambria" w:hAnsi="Cambria"/>
                <w:kern w:val="0"/>
                <w:sz w:val="22"/>
                <w:szCs w:val="22"/>
                <w:lang w:eastAsia="en-US" w:bidi="ar-SA"/>
              </w:rPr>
              <w:t>НЕ</w:t>
            </w:r>
          </w:p>
        </w:tc>
      </w:tr>
      <w:tr>
        <w:trPr>
          <w:trHeight w:val="70" w:hRule="atLeast"/>
        </w:trPr>
        <w:tc>
          <w:tcPr>
            <w:tcW w:w="2063"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Укупно процењена финансијска средства за меру (РСД): </w:t>
            </w:r>
          </w:p>
        </w:tc>
        <w:tc>
          <w:tcPr>
            <w:tcW w:w="1453"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300.000,00</w:t>
            </w:r>
          </w:p>
        </w:tc>
        <w:tc>
          <w:tcPr>
            <w:tcW w:w="3330" w:type="dxa"/>
            <w:gridSpan w:val="3"/>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 годинама (РСД): </w:t>
            </w:r>
          </w:p>
        </w:tc>
        <w:tc>
          <w:tcPr>
            <w:tcW w:w="3476" w:type="dxa"/>
            <w:gridSpan w:val="8"/>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2026 –  100.000,00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2027 –  100.000,00</w:t>
            </w:r>
          </w:p>
          <w:p>
            <w:pPr>
              <w:pStyle w:val="NoSpacing"/>
              <w:widowControl/>
              <w:suppressAutoHyphens w:val="true"/>
              <w:spacing w:lineRule="auto" w:line="240" w:before="0" w:after="0"/>
              <w:jc w:val="right"/>
              <w:rPr>
                <w:rFonts w:ascii="Cambria" w:hAnsi="Cambria"/>
                <w:b/>
                <w:sz w:val="22"/>
                <w:szCs w:val="22"/>
                <w:lang w:val="sr-RS"/>
              </w:rPr>
            </w:pPr>
            <w:r>
              <w:rPr>
                <w:rFonts w:eastAsia="Times New Roman" w:cs="Times New Roman" w:ascii="Cambria" w:hAnsi="Cambria"/>
                <w:kern w:val="0"/>
                <w:sz w:val="22"/>
                <w:szCs w:val="22"/>
                <w:lang w:val="sr-RS" w:eastAsia="en-US" w:bidi="ar-SA"/>
              </w:rPr>
              <w:t>2028 –  100.000,00</w:t>
            </w:r>
          </w:p>
        </w:tc>
        <w:tc>
          <w:tcPr>
            <w:tcW w:w="1813" w:type="dxa"/>
            <w:gridSpan w:val="5"/>
            <w:tcBorders/>
            <w:shd w:color="auto" w:fill="E9E5DC" w:themeFill="background2" w:val="clear"/>
          </w:tcPr>
          <w:p>
            <w:pPr>
              <w:pStyle w:val="Normal"/>
              <w:widowControl/>
              <w:shd w:val="clear" w:color="auto" w:fill="ECE8E1" w:themeFill="accent3" w:themeFillTint="33"/>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Вредности </w:t>
            </w:r>
          </w:p>
          <w:p>
            <w:pPr>
              <w:pStyle w:val="Normal"/>
              <w:widowControl/>
              <w:shd w:val="clear" w:color="auto" w:fill="ECE8E1" w:themeFill="accent3" w:themeFillTint="33"/>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фин.средстава</w:t>
            </w:r>
          </w:p>
          <w:p>
            <w:pPr>
              <w:pStyle w:val="Normal"/>
              <w:widowControl/>
              <w:shd w:val="clear" w:color="auto" w:fill="ECE8E1" w:themeFill="accent3" w:themeFillTint="33"/>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по изворима</w:t>
            </w:r>
          </w:p>
          <w:p>
            <w:pPr>
              <w:pStyle w:val="Normal"/>
              <w:widowControl/>
              <w:shd w:val="clear" w:color="auto" w:fill="ECE8E1" w:themeFill="accent3" w:themeFillTint="33"/>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финансирања: </w:t>
            </w:r>
          </w:p>
        </w:tc>
        <w:tc>
          <w:tcPr>
            <w:tcW w:w="2083" w:type="dxa"/>
            <w:gridSpan w:val="2"/>
            <w:tcBorders/>
            <w:shd w:color="auto" w:fill="FFFFFF" w:themeFill="background1" w:val="clear"/>
            <w:vAlign w:val="center"/>
          </w:tcPr>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Буџет општине –</w:t>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300.000,00</w:t>
            </w:r>
          </w:p>
        </w:tc>
      </w:tr>
      <w:tr>
        <w:trPr>
          <w:trHeight w:val="346" w:hRule="atLeast"/>
        </w:trPr>
        <w:tc>
          <w:tcPr>
            <w:tcW w:w="3516" w:type="dxa"/>
            <w:gridSpan w:val="3"/>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Показатељи на нивоу мере (показатељи резултата)</w:t>
            </w:r>
          </w:p>
        </w:tc>
        <w:tc>
          <w:tcPr>
            <w:tcW w:w="1627" w:type="dxa"/>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Јединица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мере</w:t>
            </w:r>
          </w:p>
        </w:tc>
        <w:tc>
          <w:tcPr>
            <w:tcW w:w="1703" w:type="dxa"/>
            <w:gridSpan w:val="2"/>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година</w:t>
            </w:r>
          </w:p>
        </w:tc>
        <w:tc>
          <w:tcPr>
            <w:tcW w:w="1653" w:type="dxa"/>
            <w:gridSpan w:val="3"/>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 вредност</w:t>
            </w:r>
          </w:p>
        </w:tc>
        <w:tc>
          <w:tcPr>
            <w:tcW w:w="3636" w:type="dxa"/>
            <w:gridSpan w:val="1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Циљне вредности</w:t>
            </w:r>
          </w:p>
        </w:tc>
        <w:tc>
          <w:tcPr>
            <w:tcW w:w="2083" w:type="dxa"/>
            <w:gridSpan w:val="2"/>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Извор провере</w:t>
            </w:r>
          </w:p>
        </w:tc>
      </w:tr>
      <w:tr>
        <w:trPr>
          <w:trHeight w:val="360" w:hRule="atLeast"/>
        </w:trPr>
        <w:tc>
          <w:tcPr>
            <w:tcW w:w="3516"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627" w:type="dxa"/>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703"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653"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368" w:type="dxa"/>
            <w:gridSpan w:val="4"/>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2026.</w:t>
            </w:r>
          </w:p>
        </w:tc>
        <w:tc>
          <w:tcPr>
            <w:tcW w:w="1116" w:type="dxa"/>
            <w:gridSpan w:val="4"/>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2027.</w:t>
            </w:r>
          </w:p>
        </w:tc>
        <w:tc>
          <w:tcPr>
            <w:tcW w:w="1152" w:type="dxa"/>
            <w:gridSpan w:val="2"/>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2028.</w:t>
            </w:r>
          </w:p>
        </w:tc>
        <w:tc>
          <w:tcPr>
            <w:tcW w:w="2083"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r>
      <w:tr>
        <w:trPr>
          <w:trHeight w:val="496" w:hRule="atLeast"/>
        </w:trPr>
        <w:tc>
          <w:tcPr>
            <w:tcW w:w="3516"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Број ангажованих здравствених медијаторки</w:t>
            </w:r>
          </w:p>
        </w:tc>
        <w:tc>
          <w:tcPr>
            <w:tcW w:w="1627" w:type="dxa"/>
            <w:tcBorders/>
            <w:shd w:color="auto" w:fill="FFFFFF" w:themeFill="background1" w:val="clear"/>
          </w:tcPr>
          <w:p>
            <w:pPr>
              <w:pStyle w:val="Normal"/>
              <w:widowControl/>
              <w:tabs>
                <w:tab w:val="clear" w:pos="720"/>
                <w:tab w:val="left" w:pos="1222" w:leader="none"/>
              </w:tabs>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703"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653"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0</w:t>
            </w:r>
          </w:p>
        </w:tc>
        <w:tc>
          <w:tcPr>
            <w:tcW w:w="1368" w:type="dxa"/>
            <w:gridSpan w:val="4"/>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0</w:t>
            </w:r>
          </w:p>
        </w:tc>
        <w:tc>
          <w:tcPr>
            <w:tcW w:w="1116" w:type="dxa"/>
            <w:gridSpan w:val="4"/>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1152"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2083" w:type="dxa"/>
            <w:gridSpan w:val="2"/>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Извештај ДЗ, Уговор о обављању послова ЗМ</w:t>
            </w:r>
          </w:p>
        </w:tc>
      </w:tr>
      <w:tr>
        <w:trPr>
          <w:trHeight w:val="496" w:hRule="atLeast"/>
        </w:trPr>
        <w:tc>
          <w:tcPr>
            <w:tcW w:w="3516"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Број теренских посета медицинског тима </w:t>
            </w:r>
            <w:r>
              <w:rPr>
                <w:rFonts w:eastAsia="Times New Roman" w:cs="Times New Roman" w:ascii="Cambria" w:hAnsi="Cambria"/>
                <w:bCs/>
                <w:kern w:val="0"/>
                <w:sz w:val="22"/>
                <w:szCs w:val="22"/>
                <w:lang w:eastAsia="en-US" w:bidi="ar-SA"/>
              </w:rPr>
              <w:t>непокретним и слабо покретним пацијентима</w:t>
            </w:r>
          </w:p>
        </w:tc>
        <w:tc>
          <w:tcPr>
            <w:tcW w:w="1627"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703"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653"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0</w:t>
            </w:r>
          </w:p>
        </w:tc>
        <w:tc>
          <w:tcPr>
            <w:tcW w:w="1368" w:type="dxa"/>
            <w:gridSpan w:val="4"/>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24</w:t>
            </w:r>
          </w:p>
        </w:tc>
        <w:tc>
          <w:tcPr>
            <w:tcW w:w="1116" w:type="dxa"/>
            <w:gridSpan w:val="4"/>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24</w:t>
            </w:r>
          </w:p>
        </w:tc>
        <w:tc>
          <w:tcPr>
            <w:tcW w:w="1152"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24</w:t>
            </w:r>
          </w:p>
        </w:tc>
        <w:tc>
          <w:tcPr>
            <w:tcW w:w="2083" w:type="dxa"/>
            <w:gridSpan w:val="2"/>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Извештај ДЗ, Извештај МТ</w:t>
            </w:r>
          </w:p>
        </w:tc>
      </w:tr>
      <w:tr>
        <w:trPr>
          <w:trHeight w:val="496" w:hRule="atLeast"/>
        </w:trPr>
        <w:tc>
          <w:tcPr>
            <w:tcW w:w="1201"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Ознака</w:t>
            </w:r>
          </w:p>
        </w:tc>
        <w:tc>
          <w:tcPr>
            <w:tcW w:w="2315"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Назив активности</w:t>
            </w:r>
          </w:p>
        </w:tc>
        <w:tc>
          <w:tcPr>
            <w:tcW w:w="1627"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Носилац</w:t>
            </w:r>
          </w:p>
        </w:tc>
        <w:tc>
          <w:tcPr>
            <w:tcW w:w="1703"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Партнери</w:t>
            </w:r>
          </w:p>
        </w:tc>
        <w:tc>
          <w:tcPr>
            <w:tcW w:w="1801" w:type="dxa"/>
            <w:gridSpan w:val="4"/>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Рок за реализацију</w:t>
            </w:r>
          </w:p>
        </w:tc>
        <w:tc>
          <w:tcPr>
            <w:tcW w:w="1794" w:type="dxa"/>
            <w:gridSpan w:val="5"/>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Укупно потребна фин.средства (РСД)</w:t>
            </w:r>
          </w:p>
        </w:tc>
        <w:tc>
          <w:tcPr>
            <w:tcW w:w="1923" w:type="dxa"/>
            <w:gridSpan w:val="5"/>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годинама (РСД)</w:t>
            </w:r>
          </w:p>
        </w:tc>
        <w:tc>
          <w:tcPr>
            <w:tcW w:w="1854"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изворима (РСД)</w:t>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4.1.1.</w:t>
            </w:r>
          </w:p>
        </w:tc>
        <w:tc>
          <w:tcPr>
            <w:tcW w:w="2315" w:type="dxa"/>
            <w:gridSpan w:val="2"/>
            <w:tcBorders/>
            <w:vAlign w:val="center"/>
          </w:tcPr>
          <w:p>
            <w:pPr>
              <w:pStyle w:val="Normal"/>
              <w:widowControl/>
              <w:suppressAutoHyphens w:val="true"/>
              <w:spacing w:lineRule="auto" w:line="240" w:before="60" w:after="60"/>
              <w:jc w:val="left"/>
              <w:rPr>
                <w:rFonts w:ascii="Cambria" w:hAnsi="Cambria"/>
                <w:sz w:val="22"/>
                <w:szCs w:val="22"/>
              </w:rPr>
            </w:pPr>
            <w:r>
              <w:rPr>
                <w:rFonts w:eastAsia="Times New Roman" w:cs="Times New Roman" w:ascii="Cambria" w:hAnsi="Cambria"/>
                <w:kern w:val="0"/>
                <w:sz w:val="22"/>
                <w:szCs w:val="22"/>
                <w:lang w:eastAsia="en-US" w:bidi="ar-SA"/>
              </w:rPr>
              <w:t xml:space="preserve">Ангажовање здравствене медијаторке </w:t>
            </w:r>
          </w:p>
        </w:tc>
        <w:tc>
          <w:tcPr>
            <w:tcW w:w="1627" w:type="dxa"/>
            <w:tcBorders/>
            <w:vAlign w:val="center"/>
          </w:tcPr>
          <w:p>
            <w:pPr>
              <w:pStyle w:val="Normal"/>
              <w:widowControl/>
              <w:suppressAutoHyphens w:val="true"/>
              <w:spacing w:lineRule="auto" w:line="240" w:before="60" w:after="6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703" w:type="dxa"/>
            <w:gridSpan w:val="2"/>
            <w:tcBorders/>
            <w:vAlign w:val="center"/>
          </w:tcPr>
          <w:p>
            <w:pPr>
              <w:pStyle w:val="Normal"/>
              <w:widowControl/>
              <w:suppressAutoHyphens w:val="true"/>
              <w:spacing w:lineRule="auto" w:line="240" w:before="60" w:after="60"/>
              <w:jc w:val="center"/>
              <w:rPr>
                <w:rFonts w:ascii="Cambria" w:hAnsi="Cambria"/>
                <w:sz w:val="22"/>
                <w:szCs w:val="22"/>
              </w:rPr>
            </w:pPr>
            <w:r>
              <w:rPr>
                <w:rFonts w:eastAsia="Times New Roman" w:cs="Times New Roman" w:ascii="Cambria" w:hAnsi="Cambria"/>
                <w:kern w:val="0"/>
                <w:sz w:val="22"/>
                <w:szCs w:val="22"/>
                <w:lang w:eastAsia="en-US" w:bidi="ar-SA"/>
              </w:rPr>
              <w:t xml:space="preserve">Мин. здравља, ДЗ, МТ </w:t>
            </w:r>
          </w:p>
        </w:tc>
        <w:tc>
          <w:tcPr>
            <w:tcW w:w="1801" w:type="dxa"/>
            <w:gridSpan w:val="4"/>
            <w:tcBorders/>
            <w:vAlign w:val="center"/>
          </w:tcPr>
          <w:p>
            <w:pPr>
              <w:pStyle w:val="Normal"/>
              <w:widowControl/>
              <w:suppressAutoHyphens w:val="true"/>
              <w:spacing w:lineRule="auto" w:line="240" w:before="60" w:after="60"/>
              <w:jc w:val="center"/>
              <w:rPr>
                <w:rFonts w:ascii="Cambria" w:hAnsi="Cambria"/>
                <w:sz w:val="22"/>
                <w:szCs w:val="22"/>
              </w:rPr>
            </w:pPr>
            <w:r>
              <w:rPr>
                <w:rFonts w:eastAsia="Times New Roman" w:cs="Times New Roman" w:ascii="Cambria" w:hAnsi="Cambria"/>
                <w:kern w:val="0"/>
                <w:sz w:val="22"/>
                <w:szCs w:val="22"/>
                <w:lang w:eastAsia="en-US" w:bidi="ar-SA"/>
              </w:rPr>
              <w:t>IV квартал 2027.</w:t>
            </w:r>
          </w:p>
        </w:tc>
        <w:tc>
          <w:tcPr>
            <w:tcW w:w="1794" w:type="dxa"/>
            <w:gridSpan w:val="5"/>
            <w:tcBorders/>
            <w:vAlign w:val="center"/>
          </w:tcPr>
          <w:p>
            <w:pPr>
              <w:pStyle w:val="Normal"/>
              <w:widowControl/>
              <w:suppressAutoHyphens w:val="true"/>
              <w:spacing w:lineRule="auto" w:line="240" w:before="60" w:after="60"/>
              <w:jc w:val="center"/>
              <w:rPr>
                <w:rFonts w:ascii="Cambria" w:hAnsi="Cambria"/>
                <w:sz w:val="22"/>
                <w:szCs w:val="22"/>
                <w:highlight w:val="yellow"/>
              </w:rPr>
            </w:pPr>
            <w:r>
              <w:rPr>
                <w:rFonts w:eastAsia="Times New Roman" w:cs="Times New Roman" w:ascii="Cambria" w:hAnsi="Cambria"/>
                <w:kern w:val="0"/>
                <w:sz w:val="22"/>
                <w:szCs w:val="22"/>
                <w:lang w:eastAsia="en-US" w:bidi="ar-SA"/>
              </w:rPr>
              <w:t>/</w:t>
            </w:r>
          </w:p>
        </w:tc>
        <w:tc>
          <w:tcPr>
            <w:tcW w:w="1923"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854"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из средстава Министарства здравља</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4.1.2.</w:t>
            </w:r>
          </w:p>
        </w:tc>
        <w:tc>
          <w:tcPr>
            <w:tcW w:w="2315"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Одржавање кварталних састанака Мобилног тима</w:t>
            </w:r>
          </w:p>
        </w:tc>
        <w:tc>
          <w:tcPr>
            <w:tcW w:w="1627"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703"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ЦСР, ДЗ</w:t>
            </w:r>
          </w:p>
        </w:tc>
        <w:tc>
          <w:tcPr>
            <w:tcW w:w="1801"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 xml:space="preserve">I  квартал 2026, </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континуирано</w:t>
            </w:r>
          </w:p>
        </w:tc>
        <w:tc>
          <w:tcPr>
            <w:tcW w:w="1794"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923" w:type="dxa"/>
            <w:gridSpan w:val="5"/>
            <w:tcBorders/>
            <w:shd w:color="auto" w:fill="FFFFFF" w:themeFill="background1" w:val="clear"/>
            <w:vAlign w:val="center"/>
          </w:tcPr>
          <w:p>
            <w:pPr>
              <w:pStyle w:val="NoSpacing"/>
              <w:widowControl/>
              <w:suppressAutoHyphens w:val="true"/>
              <w:spacing w:lineRule="auto" w:line="240" w:before="0" w:after="0"/>
              <w:jc w:val="center"/>
              <w:rPr>
                <w:rFonts w:ascii="Cambria" w:hAnsi="Cambria"/>
                <w:sz w:val="22"/>
                <w:szCs w:val="22"/>
                <w:lang w:val="sr-RS"/>
              </w:rPr>
            </w:pPr>
            <w:r>
              <w:rPr>
                <w:rFonts w:eastAsia="Times New Roman" w:cs="Times New Roman" w:ascii="Cambria" w:hAnsi="Cambria"/>
                <w:kern w:val="0"/>
                <w:sz w:val="22"/>
                <w:szCs w:val="22"/>
                <w:lang w:val="sr-RS" w:eastAsia="en-US" w:bidi="ar-SA"/>
              </w:rPr>
              <w:t>/</w:t>
            </w:r>
          </w:p>
        </w:tc>
        <w:tc>
          <w:tcPr>
            <w:tcW w:w="1854"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4.1.3.</w:t>
            </w:r>
          </w:p>
        </w:tc>
        <w:tc>
          <w:tcPr>
            <w:tcW w:w="2315"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bCs/>
                <w:kern w:val="0"/>
                <w:sz w:val="22"/>
                <w:szCs w:val="22"/>
                <w:lang w:eastAsia="en-US" w:bidi="ar-SA"/>
              </w:rPr>
              <w:t>Теренске посете медицинског тима ДЗ непокретним и слабо покретним пацијентима из ромске популације</w:t>
            </w:r>
          </w:p>
        </w:tc>
        <w:tc>
          <w:tcPr>
            <w:tcW w:w="1627"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bCs/>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703"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kern w:val="0"/>
                <w:sz w:val="22"/>
                <w:szCs w:val="22"/>
                <w:lang w:eastAsia="en-US" w:bidi="ar-SA"/>
              </w:rPr>
              <w:t>ДЗ</w:t>
            </w:r>
          </w:p>
        </w:tc>
        <w:tc>
          <w:tcPr>
            <w:tcW w:w="1801"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 xml:space="preserve">IV  квартал 2026, </w:t>
            </w:r>
          </w:p>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континуирано</w:t>
            </w:r>
          </w:p>
        </w:tc>
        <w:tc>
          <w:tcPr>
            <w:tcW w:w="1794" w:type="dxa"/>
            <w:gridSpan w:val="5"/>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300.000,00</w:t>
            </w:r>
          </w:p>
        </w:tc>
        <w:tc>
          <w:tcPr>
            <w:tcW w:w="1923" w:type="dxa"/>
            <w:gridSpan w:val="5"/>
            <w:tcBorders/>
            <w:shd w:color="auto" w:fill="FFFFFF" w:themeFill="background1" w:val="clear"/>
            <w:vAlign w:val="center"/>
          </w:tcPr>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2026 –  100.000,00</w:t>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2027 –  100.000,00</w:t>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2028 –  100.000,00</w:t>
            </w:r>
          </w:p>
        </w:tc>
        <w:tc>
          <w:tcPr>
            <w:tcW w:w="1854"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highlight w:val="yellow"/>
              </w:rPr>
            </w:pPr>
            <w:r>
              <w:rPr>
                <w:rFonts w:eastAsia="Times New Roman" w:cs="Times New Roman" w:ascii="Cambria" w:hAnsi="Cambria"/>
                <w:bCs/>
                <w:kern w:val="0"/>
                <w:sz w:val="22"/>
                <w:szCs w:val="22"/>
                <w:lang w:eastAsia="en-US" w:bidi="ar-SA"/>
              </w:rPr>
              <w:t>Буџет општине – 300.000,00</w:t>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4.1.4.</w:t>
            </w:r>
          </w:p>
        </w:tc>
        <w:tc>
          <w:tcPr>
            <w:tcW w:w="2315"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Подршка у обезбеђивању докумената за остваривање права на здравствено осигурање </w:t>
            </w:r>
          </w:p>
        </w:tc>
        <w:tc>
          <w:tcPr>
            <w:tcW w:w="1627"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703"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ДЗ</w:t>
            </w:r>
          </w:p>
        </w:tc>
        <w:tc>
          <w:tcPr>
            <w:tcW w:w="1801"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 xml:space="preserve">IV квартал 2026, </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континуирано</w:t>
            </w:r>
          </w:p>
        </w:tc>
        <w:tc>
          <w:tcPr>
            <w:tcW w:w="1794"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923"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854"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tc>
      </w:tr>
      <w:tr>
        <w:trPr>
          <w:trHeight w:val="1304" w:hRule="atLeast"/>
        </w:trPr>
        <w:tc>
          <w:tcPr>
            <w:tcW w:w="5619" w:type="dxa"/>
            <w:gridSpan w:val="5"/>
            <w:tcBorders/>
            <w:shd w:color="auto" w:fill="808080" w:themeFill="background1" w:themeFillShade="80" w:val="clear"/>
            <w:vAlign w:val="cente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r>
          </w:p>
          <w:p>
            <w:pPr>
              <w:pStyle w:val="Normal"/>
              <w:widowControl/>
              <w:suppressAutoHyphens w:val="true"/>
              <w:spacing w:lineRule="auto" w:line="240" w:before="0" w:after="0"/>
              <w:jc w:val="left"/>
              <w:rPr>
                <w:rFonts w:ascii="Cambria" w:hAnsi="Cambria"/>
                <w:b/>
                <w:bCs/>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МЕРА 4.2:  </w:t>
            </w:r>
            <w:r>
              <w:rPr>
                <w:rFonts w:eastAsia="Times New Roman" w:cs="Times New Roman" w:ascii="Cambria" w:hAnsi="Cambria"/>
                <w:b/>
                <w:bCs/>
                <w:color w:themeColor="background1" w:val="FFFFFF"/>
                <w:kern w:val="0"/>
                <w:sz w:val="22"/>
                <w:szCs w:val="22"/>
                <w:lang w:eastAsia="en-US" w:bidi="ar-SA"/>
              </w:rPr>
              <w:t>Информативно-едукативне кампање усмерене ка подизању здравственог васпитања ромске популације и свести о важности превенције здравља</w:t>
            </w:r>
          </w:p>
          <w:p>
            <w:pPr>
              <w:pStyle w:val="Normal"/>
              <w:widowControl/>
              <w:suppressAutoHyphens w:val="true"/>
              <w:spacing w:lineRule="auto" w:line="240" w:before="0" w:after="0"/>
              <w:jc w:val="left"/>
              <w:rPr>
                <w:rFonts w:ascii="Cambria" w:hAnsi="Cambria" w:eastAsia="" w:eastAsiaTheme="minorEastAsia"/>
                <w:b/>
                <w:color w:themeColor="background1" w:val="FFFFFF"/>
                <w:sz w:val="22"/>
                <w:szCs w:val="22"/>
              </w:rPr>
            </w:pPr>
            <w:r>
              <w:rPr>
                <w:rFonts w:eastAsia="" w:cs="Times New Roman" w:eastAsiaTheme="minorEastAsia" w:ascii="Cambria" w:hAnsi="Cambria"/>
                <w:b/>
                <w:color w:themeColor="background1" w:val="FFFFFF"/>
                <w:kern w:val="0"/>
                <w:sz w:val="22"/>
                <w:szCs w:val="22"/>
                <w:lang w:eastAsia="en-US" w:bidi="ar-SA"/>
              </w:rPr>
            </w:r>
          </w:p>
        </w:tc>
        <w:tc>
          <w:tcPr>
            <w:tcW w:w="3724" w:type="dxa"/>
            <w:gridSpan w:val="6"/>
            <w:tcBorders/>
            <w:shd w:color="auto" w:fill="808080" w:themeFill="background1" w:themeFillShade="80" w:val="clear"/>
          </w:tcPr>
          <w:p>
            <w:pPr>
              <w:pStyle w:val="Normal"/>
              <w:widowControl/>
              <w:suppressAutoHyphens w:val="true"/>
              <w:spacing w:lineRule="auto" w:line="240" w:before="0" w:after="0"/>
              <w:jc w:val="righ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Тип мере: </w:t>
            </w:r>
          </w:p>
        </w:tc>
        <w:tc>
          <w:tcPr>
            <w:tcW w:w="4875" w:type="dxa"/>
            <w:gridSpan w:val="10"/>
            <w:tcBorders/>
            <w:shd w:color="auto" w:fill="808080" w:themeFill="background1" w:themeFillShade="80"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Информативно-едукативна</w:t>
            </w:r>
          </w:p>
        </w:tc>
      </w:tr>
      <w:tr>
        <w:trPr>
          <w:trHeight w:val="520" w:hRule="atLeast"/>
        </w:trPr>
        <w:tc>
          <w:tcPr>
            <w:tcW w:w="2063"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Носилац мере: </w:t>
            </w:r>
          </w:p>
        </w:tc>
        <w:tc>
          <w:tcPr>
            <w:tcW w:w="3556" w:type="dxa"/>
            <w:gridSpan w:val="3"/>
            <w:tcBorders/>
            <w:vAlign w:val="cente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3724" w:type="dxa"/>
            <w:gridSpan w:val="6"/>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 xml:space="preserve">Партнери: </w:t>
            </w:r>
          </w:p>
        </w:tc>
        <w:tc>
          <w:tcPr>
            <w:tcW w:w="4875" w:type="dxa"/>
            <w:gridSpan w:val="10"/>
            <w:tcBorders/>
            <w:shd w:color="auto" w:fill="FFFFFF" w:themeFill="background1"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kern w:val="0"/>
                <w:sz w:val="22"/>
                <w:szCs w:val="22"/>
                <w:lang w:eastAsia="en-US" w:bidi="ar-SA"/>
              </w:rPr>
              <w:t>ДЗ, ОШ, ПА, ОЦД</w:t>
            </w:r>
          </w:p>
        </w:tc>
      </w:tr>
      <w:tr>
        <w:trPr>
          <w:trHeight w:val="555" w:hRule="atLeast"/>
        </w:trPr>
        <w:tc>
          <w:tcPr>
            <w:tcW w:w="2063"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Период спровођења:</w:t>
            </w:r>
          </w:p>
        </w:tc>
        <w:tc>
          <w:tcPr>
            <w:tcW w:w="1453" w:type="dxa"/>
            <w:tcBorders/>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2026 - 2028</w:t>
            </w:r>
          </w:p>
        </w:tc>
        <w:tc>
          <w:tcPr>
            <w:tcW w:w="5827" w:type="dxa"/>
            <w:gridSpan w:val="8"/>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Посебне измене прописа: </w:t>
            </w:r>
          </w:p>
        </w:tc>
        <w:tc>
          <w:tcPr>
            <w:tcW w:w="4875" w:type="dxa"/>
            <w:gridSpan w:val="10"/>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НЕ</w:t>
            </w:r>
          </w:p>
        </w:tc>
      </w:tr>
      <w:tr>
        <w:trPr>
          <w:trHeight w:val="70" w:hRule="atLeast"/>
        </w:trPr>
        <w:tc>
          <w:tcPr>
            <w:tcW w:w="2063"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Укупно процењена финансијска средст</w:t>
            </w:r>
            <w:r>
              <w:rPr>
                <w:rFonts w:eastAsia="Times New Roman" w:cs="Times New Roman" w:ascii="Cambria" w:hAnsi="Cambria"/>
                <w:b/>
                <w:kern w:val="0"/>
                <w:sz w:val="22"/>
                <w:szCs w:val="22"/>
                <w:shd w:fill="ECE8E1" w:val="clear"/>
                <w:lang w:eastAsia="en-US" w:bidi="ar-SA"/>
              </w:rPr>
              <w:t>в</w:t>
            </w:r>
            <w:r>
              <w:rPr>
                <w:rFonts w:eastAsia="Times New Roman" w:cs="Times New Roman" w:ascii="Cambria" w:hAnsi="Cambria"/>
                <w:b/>
                <w:kern w:val="0"/>
                <w:sz w:val="22"/>
                <w:szCs w:val="22"/>
                <w:lang w:eastAsia="en-US" w:bidi="ar-SA"/>
              </w:rPr>
              <w:t xml:space="preserve">а за меру (РСД): </w:t>
            </w:r>
          </w:p>
        </w:tc>
        <w:tc>
          <w:tcPr>
            <w:tcW w:w="1453"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840.000,00</w:t>
            </w:r>
          </w:p>
        </w:tc>
        <w:tc>
          <w:tcPr>
            <w:tcW w:w="3330" w:type="dxa"/>
            <w:gridSpan w:val="3"/>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 годинама (РСД): </w:t>
            </w:r>
          </w:p>
        </w:tc>
        <w:tc>
          <w:tcPr>
            <w:tcW w:w="3476" w:type="dxa"/>
            <w:gridSpan w:val="8"/>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2026 –  280.000,00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2027 –  280.000,00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2028 –  280.000,00</w:t>
            </w:r>
          </w:p>
        </w:tc>
        <w:tc>
          <w:tcPr>
            <w:tcW w:w="1813" w:type="dxa"/>
            <w:gridSpan w:val="5"/>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Вредности </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по изворима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финансирања: </w:t>
            </w:r>
          </w:p>
        </w:tc>
        <w:tc>
          <w:tcPr>
            <w:tcW w:w="2083" w:type="dxa"/>
            <w:gridSpan w:val="2"/>
            <w:tcBorders/>
            <w:shd w:color="auto" w:fill="FFFFFF" w:themeFill="background1" w:val="clear"/>
            <w:vAlign w:val="center"/>
          </w:tcPr>
          <w:p>
            <w:pPr>
              <w:pStyle w:val="NoSpacing"/>
              <w:widowControl/>
              <w:suppressAutoHyphens w:val="true"/>
              <w:spacing w:lineRule="auto" w:line="240" w:beforeAutospacing="1" w:after="0"/>
              <w:jc w:val="right"/>
              <w:rPr>
                <w:rFonts w:ascii="Cambria" w:hAnsi="Cambria"/>
                <w:sz w:val="22"/>
                <w:szCs w:val="22"/>
                <w:lang w:val="sr-RS"/>
              </w:rPr>
            </w:pPr>
            <w:r>
              <w:rPr>
                <w:rFonts w:eastAsia="Times New Roman" w:cs="Times New Roman" w:ascii="Cambria" w:hAnsi="Cambria"/>
                <w:bCs/>
                <w:kern w:val="0"/>
                <w:sz w:val="22"/>
                <w:szCs w:val="22"/>
                <w:lang w:val="sr-RS" w:eastAsia="en-US" w:bidi="ar-SA"/>
              </w:rPr>
              <w:t>Буџет општине – 840.000,00</w:t>
            </w:r>
          </w:p>
        </w:tc>
      </w:tr>
      <w:tr>
        <w:trPr>
          <w:trHeight w:val="330" w:hRule="atLeast"/>
        </w:trPr>
        <w:tc>
          <w:tcPr>
            <w:tcW w:w="3516" w:type="dxa"/>
            <w:gridSpan w:val="3"/>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Показатељи на нивоу мере -(показатељи резултата)</w:t>
            </w:r>
          </w:p>
        </w:tc>
        <w:tc>
          <w:tcPr>
            <w:tcW w:w="1627" w:type="dxa"/>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Јединица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мере</w:t>
            </w:r>
          </w:p>
        </w:tc>
        <w:tc>
          <w:tcPr>
            <w:tcW w:w="1703" w:type="dxa"/>
            <w:gridSpan w:val="2"/>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година</w:t>
            </w:r>
          </w:p>
        </w:tc>
        <w:tc>
          <w:tcPr>
            <w:tcW w:w="1653" w:type="dxa"/>
            <w:gridSpan w:val="3"/>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 вредност</w:t>
            </w:r>
          </w:p>
        </w:tc>
        <w:tc>
          <w:tcPr>
            <w:tcW w:w="3636" w:type="dxa"/>
            <w:gridSpan w:val="10"/>
            <w:tcBorders>
              <w:bottom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Циљне вредности</w:t>
            </w:r>
          </w:p>
        </w:tc>
        <w:tc>
          <w:tcPr>
            <w:tcW w:w="2083" w:type="dxa"/>
            <w:gridSpan w:val="2"/>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Извор провере</w:t>
            </w:r>
          </w:p>
        </w:tc>
      </w:tr>
      <w:tr>
        <w:trPr>
          <w:trHeight w:val="231" w:hRule="atLeast"/>
        </w:trPr>
        <w:tc>
          <w:tcPr>
            <w:tcW w:w="3516"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627" w:type="dxa"/>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703"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653"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318" w:type="dxa"/>
            <w:gridSpan w:val="3"/>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2026.</w:t>
            </w:r>
          </w:p>
        </w:tc>
        <w:tc>
          <w:tcPr>
            <w:tcW w:w="1166" w:type="dxa"/>
            <w:gridSpan w:val="5"/>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2027.</w:t>
            </w:r>
          </w:p>
        </w:tc>
        <w:tc>
          <w:tcPr>
            <w:tcW w:w="1152" w:type="dxa"/>
            <w:gridSpan w:val="2"/>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2028.</w:t>
            </w:r>
          </w:p>
        </w:tc>
        <w:tc>
          <w:tcPr>
            <w:tcW w:w="2083"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r>
      <w:tr>
        <w:trPr>
          <w:trHeight w:val="444" w:hRule="atLeast"/>
        </w:trPr>
        <w:tc>
          <w:tcPr>
            <w:tcW w:w="3516"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Број реализованих информативно едукативних програма намењених здравственом васпитању Рома и превенцији болести</w:t>
            </w:r>
          </w:p>
        </w:tc>
        <w:tc>
          <w:tcPr>
            <w:tcW w:w="1627"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703"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653"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0</w:t>
            </w:r>
          </w:p>
        </w:tc>
        <w:tc>
          <w:tcPr>
            <w:tcW w:w="1318"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w:t>
            </w:r>
          </w:p>
        </w:tc>
        <w:tc>
          <w:tcPr>
            <w:tcW w:w="1166" w:type="dxa"/>
            <w:gridSpan w:val="5"/>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w:t>
            </w:r>
          </w:p>
        </w:tc>
        <w:tc>
          <w:tcPr>
            <w:tcW w:w="1152" w:type="dxa"/>
            <w:gridSpan w:val="2"/>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w:t>
            </w:r>
          </w:p>
        </w:tc>
        <w:tc>
          <w:tcPr>
            <w:tcW w:w="2083" w:type="dxa"/>
            <w:gridSpan w:val="2"/>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Извештај ДЗ</w:t>
            </w:r>
          </w:p>
        </w:tc>
      </w:tr>
      <w:tr>
        <w:trPr>
          <w:trHeight w:val="444" w:hRule="atLeast"/>
        </w:trPr>
        <w:tc>
          <w:tcPr>
            <w:tcW w:w="3516"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Број организованих превентивних прегледа у ромским насељима</w:t>
            </w:r>
          </w:p>
        </w:tc>
        <w:tc>
          <w:tcPr>
            <w:tcW w:w="1627"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 xml:space="preserve">Број </w:t>
            </w:r>
          </w:p>
        </w:tc>
        <w:tc>
          <w:tcPr>
            <w:tcW w:w="1703"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653"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0</w:t>
            </w:r>
          </w:p>
        </w:tc>
        <w:tc>
          <w:tcPr>
            <w:tcW w:w="1318"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w:t>
            </w:r>
          </w:p>
        </w:tc>
        <w:tc>
          <w:tcPr>
            <w:tcW w:w="1166" w:type="dxa"/>
            <w:gridSpan w:val="5"/>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w:t>
            </w:r>
          </w:p>
        </w:tc>
        <w:tc>
          <w:tcPr>
            <w:tcW w:w="1152" w:type="dxa"/>
            <w:gridSpan w:val="2"/>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w:t>
            </w:r>
          </w:p>
        </w:tc>
        <w:tc>
          <w:tcPr>
            <w:tcW w:w="2083" w:type="dxa"/>
            <w:gridSpan w:val="2"/>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Извештај ДЗ</w:t>
            </w:r>
          </w:p>
        </w:tc>
      </w:tr>
      <w:tr>
        <w:trPr>
          <w:trHeight w:val="496" w:hRule="atLeast"/>
        </w:trPr>
        <w:tc>
          <w:tcPr>
            <w:tcW w:w="1201"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Ознака</w:t>
            </w:r>
          </w:p>
        </w:tc>
        <w:tc>
          <w:tcPr>
            <w:tcW w:w="2315"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Назив активности</w:t>
            </w:r>
          </w:p>
        </w:tc>
        <w:tc>
          <w:tcPr>
            <w:tcW w:w="1627"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Носилац</w:t>
            </w:r>
          </w:p>
        </w:tc>
        <w:tc>
          <w:tcPr>
            <w:tcW w:w="1703"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Партнери</w:t>
            </w:r>
          </w:p>
        </w:tc>
        <w:tc>
          <w:tcPr>
            <w:tcW w:w="1801" w:type="dxa"/>
            <w:gridSpan w:val="4"/>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Рок за реализацију</w:t>
            </w:r>
          </w:p>
        </w:tc>
        <w:tc>
          <w:tcPr>
            <w:tcW w:w="1794" w:type="dxa"/>
            <w:gridSpan w:val="5"/>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Укупно потребна фин.средства (РСД)</w:t>
            </w:r>
          </w:p>
        </w:tc>
        <w:tc>
          <w:tcPr>
            <w:tcW w:w="1923" w:type="dxa"/>
            <w:gridSpan w:val="5"/>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годинама (РСД)</w:t>
            </w:r>
          </w:p>
        </w:tc>
        <w:tc>
          <w:tcPr>
            <w:tcW w:w="1854"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изворима (РСД)</w:t>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4.2.1.</w:t>
            </w:r>
          </w:p>
        </w:tc>
        <w:tc>
          <w:tcPr>
            <w:tcW w:w="2315"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Организовање превентивних прегледа у насељима где живи ромска заједница  </w:t>
            </w:r>
          </w:p>
        </w:tc>
        <w:tc>
          <w:tcPr>
            <w:tcW w:w="1627"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703"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ДЗ, ЦК</w:t>
            </w:r>
          </w:p>
        </w:tc>
        <w:tc>
          <w:tcPr>
            <w:tcW w:w="1801"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2026,</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 xml:space="preserve">контиунирано </w:t>
            </w:r>
          </w:p>
        </w:tc>
        <w:tc>
          <w:tcPr>
            <w:tcW w:w="1794"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bCs/>
                <w:kern w:val="0"/>
                <w:sz w:val="22"/>
                <w:szCs w:val="22"/>
                <w:lang w:eastAsia="en-US" w:bidi="ar-SA"/>
              </w:rPr>
              <w:t>300.000,00</w:t>
            </w:r>
          </w:p>
        </w:tc>
        <w:tc>
          <w:tcPr>
            <w:tcW w:w="1923" w:type="dxa"/>
            <w:gridSpan w:val="5"/>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2026 –  100.000,00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2027 –  100.000,00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2028 –  100.000,00</w:t>
            </w:r>
          </w:p>
        </w:tc>
        <w:tc>
          <w:tcPr>
            <w:tcW w:w="1854"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Буџет општине – 300.000,00</w:t>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4.2.2.</w:t>
            </w:r>
          </w:p>
        </w:tc>
        <w:tc>
          <w:tcPr>
            <w:tcW w:w="2315"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Укључивање трудница ромске националности у школу за родитељство при ДЗ </w:t>
            </w:r>
          </w:p>
        </w:tc>
        <w:tc>
          <w:tcPr>
            <w:tcW w:w="1627"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703"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 xml:space="preserve">ДЗ </w:t>
            </w:r>
          </w:p>
        </w:tc>
        <w:tc>
          <w:tcPr>
            <w:tcW w:w="1801"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2026, контиунирано</w:t>
            </w:r>
          </w:p>
        </w:tc>
        <w:tc>
          <w:tcPr>
            <w:tcW w:w="1794"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923"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854"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4.2.3.</w:t>
            </w:r>
          </w:p>
        </w:tc>
        <w:tc>
          <w:tcPr>
            <w:tcW w:w="2315"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Радионице за ученике основних и средњих школа на теме полно преносивих болести, репродуктивног здравља и планирања породице </w:t>
            </w:r>
          </w:p>
        </w:tc>
        <w:tc>
          <w:tcPr>
            <w:tcW w:w="1627"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703"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 xml:space="preserve">ДЗ, ОШ, ПА </w:t>
            </w:r>
          </w:p>
        </w:tc>
        <w:tc>
          <w:tcPr>
            <w:tcW w:w="1801"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2026, контиунирано</w:t>
            </w:r>
          </w:p>
        </w:tc>
        <w:tc>
          <w:tcPr>
            <w:tcW w:w="1794"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bCs/>
                <w:kern w:val="0"/>
                <w:sz w:val="22"/>
                <w:szCs w:val="22"/>
                <w:lang w:eastAsia="en-US" w:bidi="ar-SA"/>
              </w:rPr>
              <w:t>180.000,00</w:t>
            </w:r>
          </w:p>
        </w:tc>
        <w:tc>
          <w:tcPr>
            <w:tcW w:w="1923" w:type="dxa"/>
            <w:gridSpan w:val="5"/>
            <w:tcBorders/>
            <w:shd w:color="auto" w:fill="FFFFFF" w:themeFill="background1" w:val="clear"/>
            <w:vAlign w:val="center"/>
          </w:tcPr>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2026 –  60.000,00</w:t>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2027 –  60.000,00</w:t>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2028 –  60.000,00</w:t>
            </w:r>
          </w:p>
        </w:tc>
        <w:tc>
          <w:tcPr>
            <w:tcW w:w="1854"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Буџет општине – 180.000,00</w:t>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4.2.4.</w:t>
            </w:r>
          </w:p>
        </w:tc>
        <w:tc>
          <w:tcPr>
            <w:tcW w:w="2315"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Радионице за децу од 1. до 4. разреда ОШ на тему хигијенских навика, правилне исхране  и здравих стилова живота </w:t>
            </w:r>
          </w:p>
        </w:tc>
        <w:tc>
          <w:tcPr>
            <w:tcW w:w="1627"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703"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 xml:space="preserve">ДЗ, ОШ, ПА </w:t>
            </w:r>
          </w:p>
        </w:tc>
        <w:tc>
          <w:tcPr>
            <w:tcW w:w="1801"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2026, контиунирано</w:t>
            </w:r>
          </w:p>
        </w:tc>
        <w:tc>
          <w:tcPr>
            <w:tcW w:w="1794"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bCs/>
                <w:kern w:val="0"/>
                <w:sz w:val="22"/>
                <w:szCs w:val="22"/>
                <w:lang w:eastAsia="en-US" w:bidi="ar-SA"/>
              </w:rPr>
              <w:t>180.000,00</w:t>
            </w:r>
          </w:p>
        </w:tc>
        <w:tc>
          <w:tcPr>
            <w:tcW w:w="1923" w:type="dxa"/>
            <w:gridSpan w:val="5"/>
            <w:tcBorders/>
            <w:shd w:color="auto" w:fill="FFFFFF" w:themeFill="background1" w:val="clear"/>
            <w:vAlign w:val="center"/>
          </w:tcPr>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2026 –  60.000,00</w:t>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2027 –  60.000,00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bCs/>
                <w:kern w:val="0"/>
                <w:sz w:val="22"/>
                <w:szCs w:val="22"/>
                <w:lang w:val="sr-RS" w:eastAsia="en-US" w:bidi="ar-SA"/>
              </w:rPr>
              <w:t>2028 –  60.000,00</w:t>
            </w:r>
          </w:p>
        </w:tc>
        <w:tc>
          <w:tcPr>
            <w:tcW w:w="1854"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Буџет општине – 180.000,00</w:t>
            </w:r>
          </w:p>
        </w:tc>
      </w:tr>
      <w:tr>
        <w:trPr>
          <w:trHeight w:val="496" w:hRule="atLeast"/>
        </w:trPr>
        <w:tc>
          <w:tcPr>
            <w:tcW w:w="1201"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4.2.5.</w:t>
            </w:r>
          </w:p>
        </w:tc>
        <w:tc>
          <w:tcPr>
            <w:tcW w:w="2315"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Трибине о превенцији хипертензије и дијабетеса у ромским насељима</w:t>
            </w:r>
          </w:p>
        </w:tc>
        <w:tc>
          <w:tcPr>
            <w:tcW w:w="1627"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703"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ДЗ, Удружење за борбу против дијабетеса</w:t>
            </w:r>
          </w:p>
        </w:tc>
        <w:tc>
          <w:tcPr>
            <w:tcW w:w="1801"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2026, контиунирано</w:t>
            </w:r>
          </w:p>
        </w:tc>
        <w:tc>
          <w:tcPr>
            <w:tcW w:w="1794" w:type="dxa"/>
            <w:gridSpan w:val="5"/>
            <w:tcBorders/>
            <w:shd w:color="auto" w:fill="FFFFFF" w:themeFill="background1" w:val="clear"/>
            <w:vAlign w:val="center"/>
          </w:tcPr>
          <w:p>
            <w:pPr>
              <w:pStyle w:val="Normal"/>
              <w:widowControl/>
              <w:suppressAutoHyphens w:val="true"/>
              <w:spacing w:lineRule="auto" w:line="240" w:before="0" w:after="0"/>
              <w:jc w:val="center"/>
              <w:rPr>
                <w:rFonts w:ascii="Cambria" w:hAnsi="Cambria"/>
                <w:bCs/>
                <w:sz w:val="22"/>
                <w:szCs w:val="22"/>
              </w:rPr>
            </w:pPr>
            <w:r>
              <w:rPr>
                <w:rFonts w:eastAsia="Times New Roman" w:cs="Times New Roman" w:ascii="Cambria" w:hAnsi="Cambria"/>
                <w:bCs/>
                <w:kern w:val="0"/>
                <w:sz w:val="22"/>
                <w:szCs w:val="22"/>
                <w:lang w:eastAsia="en-US" w:bidi="ar-SA"/>
              </w:rPr>
              <w:t>180.000,00</w:t>
            </w:r>
          </w:p>
        </w:tc>
        <w:tc>
          <w:tcPr>
            <w:tcW w:w="1923" w:type="dxa"/>
            <w:gridSpan w:val="5"/>
            <w:tcBorders/>
            <w:shd w:color="auto" w:fill="FFFFFF" w:themeFill="background1" w:val="clear"/>
            <w:vAlign w:val="center"/>
          </w:tcPr>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2026 –  60.000,00</w:t>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2027 –  60.000,00</w:t>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t>2028 –  60.000,00</w:t>
            </w:r>
          </w:p>
        </w:tc>
        <w:tc>
          <w:tcPr>
            <w:tcW w:w="1854"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bCs/>
                <w:sz w:val="22"/>
                <w:szCs w:val="22"/>
              </w:rPr>
            </w:pPr>
            <w:r>
              <w:rPr>
                <w:rFonts w:eastAsia="Times New Roman" w:cs="Times New Roman" w:ascii="Cambria" w:hAnsi="Cambria"/>
                <w:bCs/>
                <w:kern w:val="0"/>
                <w:sz w:val="22"/>
                <w:szCs w:val="22"/>
                <w:lang w:eastAsia="en-US" w:bidi="ar-SA"/>
              </w:rPr>
              <w:t>Буџет општине – 180.000,00</w:t>
            </w:r>
          </w:p>
        </w:tc>
      </w:tr>
    </w:tbl>
    <w:p>
      <w:pPr>
        <w:pStyle w:val="Normal"/>
        <w:spacing w:lineRule="auto" w:line="240" w:before="0" w:after="160"/>
        <w:rPr>
          <w:rFonts w:ascii="Cambria" w:hAnsi="Cambria"/>
          <w:sz w:val="20"/>
          <w:szCs w:val="20"/>
        </w:rPr>
      </w:pPr>
      <w:r>
        <w:rPr>
          <w:rFonts w:ascii="Cambria" w:hAnsi="Cambria"/>
          <w:sz w:val="20"/>
          <w:szCs w:val="20"/>
        </w:rPr>
      </w:r>
    </w:p>
    <w:p>
      <w:pPr>
        <w:pStyle w:val="Normal"/>
        <w:spacing w:lineRule="auto" w:line="240" w:before="0" w:after="160"/>
        <w:rPr>
          <w:rFonts w:ascii="Cambria" w:hAnsi="Cambria"/>
          <w:sz w:val="20"/>
          <w:szCs w:val="20"/>
        </w:rPr>
      </w:pPr>
      <w:r>
        <w:rPr>
          <w:rFonts w:ascii="Cambria" w:hAnsi="Cambria"/>
          <w:sz w:val="20"/>
          <w:szCs w:val="20"/>
        </w:rPr>
      </w:r>
    </w:p>
    <w:p>
      <w:pPr>
        <w:pStyle w:val="Normal"/>
        <w:spacing w:lineRule="auto" w:line="240" w:before="0" w:after="160"/>
        <w:rPr>
          <w:rFonts w:ascii="Cambria" w:hAnsi="Cambria"/>
          <w:sz w:val="20"/>
          <w:szCs w:val="20"/>
        </w:rPr>
      </w:pPr>
      <w:r>
        <w:rPr>
          <w:rFonts w:ascii="Cambria" w:hAnsi="Cambria"/>
          <w:sz w:val="20"/>
          <w:szCs w:val="20"/>
        </w:rPr>
      </w:r>
    </w:p>
    <w:tbl>
      <w:tblPr>
        <w:tblStyle w:val="TableGrid"/>
        <w:tblW w:w="1424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229"/>
        <w:gridCol w:w="751"/>
        <w:gridCol w:w="1570"/>
        <w:gridCol w:w="1549"/>
        <w:gridCol w:w="379"/>
        <w:gridCol w:w="1332"/>
        <w:gridCol w:w="272"/>
        <w:gridCol w:w="990"/>
        <w:gridCol w:w="357"/>
        <w:gridCol w:w="148"/>
        <w:gridCol w:w="694"/>
        <w:gridCol w:w="367"/>
        <w:gridCol w:w="580"/>
        <w:gridCol w:w="124"/>
        <w:gridCol w:w="90"/>
        <w:gridCol w:w="442"/>
        <w:gridCol w:w="903"/>
        <w:gridCol w:w="338"/>
        <w:gridCol w:w="253"/>
        <w:gridCol w:w="1878"/>
      </w:tblGrid>
      <w:tr>
        <w:trPr>
          <w:trHeight w:val="420" w:hRule="atLeast"/>
        </w:trPr>
        <w:tc>
          <w:tcPr>
            <w:tcW w:w="14246" w:type="dxa"/>
            <w:gridSpan w:val="20"/>
            <w:tcBorders/>
            <w:shd w:color="auto" w:fill="956251" w:themeFill="accent4" w:val="clear"/>
          </w:tcPr>
          <w:p>
            <w:pPr>
              <w:pStyle w:val="Normal"/>
              <w:widowControl/>
              <w:suppressAutoHyphens w:val="true"/>
              <w:spacing w:lineRule="auto" w:line="240" w:before="0" w:after="0"/>
              <w:jc w:val="left"/>
              <w:rPr>
                <w:rFonts w:ascii="Cambria" w:hAnsi="Cambria" w:cs="Arial"/>
                <w:b/>
                <w:color w:themeColor="background1" w:val="FFFFFF"/>
              </w:rPr>
            </w:pPr>
            <w:r>
              <w:rPr>
                <w:rFonts w:eastAsia="Times New Roman" w:cs="Times New Roman" w:ascii="Cambria" w:hAnsi="Cambria"/>
                <w:b/>
                <w:color w:themeColor="background1" w:val="FFFFFF"/>
                <w:kern w:val="0"/>
                <w:sz w:val="24"/>
                <w:szCs w:val="24"/>
                <w:lang w:eastAsia="en-US" w:bidi="ar-SA"/>
              </w:rPr>
              <w:t xml:space="preserve">ПОСЕБАН ЦИЉ 5:  </w:t>
            </w:r>
            <w:r>
              <w:rPr>
                <w:rFonts w:eastAsia="Times New Roman" w:cs="Arial" w:ascii="Cambria" w:hAnsi="Cambria"/>
                <w:b/>
                <w:color w:themeColor="background1" w:val="FFFFFF"/>
                <w:kern w:val="0"/>
                <w:sz w:val="24"/>
                <w:szCs w:val="24"/>
                <w:lang w:eastAsia="en-US" w:bidi="ar-SA"/>
              </w:rPr>
              <w:t>Повећање обухвата најугроженијих ромских домаћинстава доступним правима и услугама у области социјалне заштите</w:t>
            </w:r>
          </w:p>
          <w:p>
            <w:pPr>
              <w:pStyle w:val="Normal"/>
              <w:widowControl/>
              <w:suppressAutoHyphens w:val="true"/>
              <w:spacing w:lineRule="auto" w:line="240" w:before="0" w:after="0"/>
              <w:jc w:val="left"/>
              <w:rPr>
                <w:rFonts w:ascii="Cambria" w:hAnsi="Cambria"/>
                <w:b/>
                <w:color w:themeColor="background1" w:val="FFFFFF"/>
              </w:rPr>
            </w:pPr>
            <w:r>
              <w:rPr>
                <w:rFonts w:eastAsia="Times New Roman" w:cs="Times New Roman" w:ascii="Cambria" w:hAnsi="Cambria"/>
                <w:b/>
                <w:color w:themeColor="background1" w:val="FFFFFF"/>
                <w:kern w:val="0"/>
                <w:sz w:val="24"/>
                <w:szCs w:val="24"/>
                <w:lang w:eastAsia="en-US" w:bidi="ar-SA"/>
              </w:rPr>
            </w:r>
          </w:p>
        </w:tc>
      </w:tr>
      <w:tr>
        <w:trPr>
          <w:trHeight w:val="496" w:hRule="atLeast"/>
        </w:trPr>
        <w:tc>
          <w:tcPr>
            <w:tcW w:w="5478" w:type="dxa"/>
            <w:gridSpan w:val="5"/>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Показатељи на нивоу посебног циља </w:t>
            </w:r>
          </w:p>
          <w:p>
            <w:pPr>
              <w:pStyle w:val="Normal"/>
              <w:widowControl/>
              <w:suppressAutoHyphens w:val="true"/>
              <w:spacing w:lineRule="auto" w:line="240" w:before="0" w:after="0"/>
              <w:jc w:val="left"/>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(показатељи исхода)</w:t>
            </w:r>
          </w:p>
        </w:tc>
        <w:tc>
          <w:tcPr>
            <w:tcW w:w="1604" w:type="dxa"/>
            <w:gridSpan w:val="2"/>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Јединица</w:t>
            </w:r>
          </w:p>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мере</w:t>
            </w:r>
          </w:p>
        </w:tc>
        <w:tc>
          <w:tcPr>
            <w:tcW w:w="990" w:type="dxa"/>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w:t>
            </w:r>
          </w:p>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година</w:t>
            </w:r>
          </w:p>
        </w:tc>
        <w:tc>
          <w:tcPr>
            <w:tcW w:w="1199" w:type="dxa"/>
            <w:gridSpan w:val="3"/>
            <w:tcBorders/>
            <w:shd w:color="auto" w:fill="ECE8E1" w:themeFill="accent3" w:themeFillTint="33" w:val="clear"/>
          </w:tcPr>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Базна вредност</w:t>
            </w:r>
          </w:p>
        </w:tc>
        <w:tc>
          <w:tcPr>
            <w:tcW w:w="1161" w:type="dxa"/>
            <w:gridSpan w:val="4"/>
            <w:tcBorders/>
            <w:shd w:color="auto" w:fill="ECE8E1" w:themeFill="accent3" w:themeFillTint="33" w:val="clear"/>
          </w:tcPr>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Циљна година</w:t>
            </w:r>
          </w:p>
        </w:tc>
        <w:tc>
          <w:tcPr>
            <w:tcW w:w="1345" w:type="dxa"/>
            <w:gridSpan w:val="2"/>
            <w:tcBorders/>
            <w:shd w:color="auto" w:fill="ECE8E1" w:themeFill="accent3" w:themeFillTint="33" w:val="clear"/>
          </w:tcPr>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Циљна вредност</w:t>
            </w:r>
          </w:p>
        </w:tc>
        <w:tc>
          <w:tcPr>
            <w:tcW w:w="2469" w:type="dxa"/>
            <w:gridSpan w:val="3"/>
            <w:tcBorders/>
            <w:shd w:color="auto" w:fill="ECE8E1" w:themeFill="accent3" w:themeFillTint="33" w:val="clear"/>
          </w:tcPr>
          <w:p>
            <w:pPr>
              <w:pStyle w:val="Normal"/>
              <w:widowControl/>
              <w:suppressAutoHyphens w:val="true"/>
              <w:spacing w:lineRule="auto" w:line="240" w:before="0" w:after="0"/>
              <w:jc w:val="center"/>
              <w:rPr>
                <w:rFonts w:ascii="Cambria" w:hAnsi="Cambria"/>
                <w:b/>
                <w:color w:themeColor="accent5" w:themeShade="80" w:val="494142"/>
                <w:sz w:val="22"/>
                <w:szCs w:val="22"/>
              </w:rPr>
            </w:pPr>
            <w:r>
              <w:rPr>
                <w:rFonts w:eastAsia="Times New Roman" w:cs="Times New Roman" w:ascii="Cambria" w:hAnsi="Cambria"/>
                <w:b/>
                <w:kern w:val="0"/>
                <w:sz w:val="22"/>
                <w:szCs w:val="22"/>
                <w:lang w:eastAsia="en-US" w:bidi="ar-SA"/>
              </w:rPr>
              <w:t>Извор провере</w:t>
            </w:r>
          </w:p>
        </w:tc>
      </w:tr>
      <w:tr>
        <w:trPr>
          <w:trHeight w:val="1305" w:hRule="atLeast"/>
        </w:trPr>
        <w:tc>
          <w:tcPr>
            <w:tcW w:w="5478" w:type="dxa"/>
            <w:gridSpan w:val="5"/>
            <w:tcBorders/>
            <w:vAlign w:val="center"/>
          </w:tcPr>
          <w:p>
            <w:pPr>
              <w:pStyle w:val="Normal"/>
              <w:widowControl/>
              <w:suppressAutoHyphens w:val="true"/>
              <w:spacing w:lineRule="auto" w:line="240" w:before="0" w:after="0"/>
              <w:jc w:val="left"/>
              <w:rPr>
                <w:rFonts w:ascii="Cambria" w:hAnsi="Cambria" w:eastAsia="Times New Roman" w:eastAsiaTheme="minorHAnsi"/>
                <w:sz w:val="22"/>
                <w:szCs w:val="22"/>
              </w:rPr>
            </w:pPr>
            <w:r>
              <w:rPr>
                <w:rFonts w:eastAsia="Calibri" w:cs="Arial" w:ascii="Cambria" w:hAnsi="Cambria"/>
                <w:bCs/>
                <w:kern w:val="0"/>
                <w:sz w:val="22"/>
                <w:szCs w:val="22"/>
                <w:lang w:eastAsia="sr-Latn-CS" w:bidi="ar-SA"/>
              </w:rPr>
              <w:t>Удео корисника ромске националности међу свим корисницима права и  услуга социјалне заштите</w:t>
            </w:r>
          </w:p>
        </w:tc>
        <w:tc>
          <w:tcPr>
            <w:tcW w:w="1604" w:type="dxa"/>
            <w:gridSpan w:val="2"/>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Times New Roman" w:cs="Times New Roman" w:ascii="Cambria" w:hAnsi="Cambria" w:eastAsiaTheme="minorHAnsi"/>
                <w:kern w:val="0"/>
                <w:sz w:val="22"/>
                <w:szCs w:val="22"/>
                <w:lang w:eastAsia="en-US" w:bidi="ar-SA"/>
              </w:rPr>
              <w:t>%</w:t>
            </w:r>
          </w:p>
        </w:tc>
        <w:tc>
          <w:tcPr>
            <w:tcW w:w="990" w:type="dxa"/>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2024.</w:t>
            </w:r>
          </w:p>
        </w:tc>
        <w:tc>
          <w:tcPr>
            <w:tcW w:w="1199" w:type="dxa"/>
            <w:gridSpan w:val="3"/>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46%</w:t>
            </w:r>
          </w:p>
        </w:tc>
        <w:tc>
          <w:tcPr>
            <w:tcW w:w="1161" w:type="dxa"/>
            <w:gridSpan w:val="4"/>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2028.</w:t>
            </w:r>
          </w:p>
        </w:tc>
        <w:tc>
          <w:tcPr>
            <w:tcW w:w="1345" w:type="dxa"/>
            <w:gridSpan w:val="2"/>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50%</w:t>
            </w:r>
          </w:p>
        </w:tc>
        <w:tc>
          <w:tcPr>
            <w:tcW w:w="2469" w:type="dxa"/>
            <w:gridSpan w:val="3"/>
            <w:tcBorders/>
            <w:vAlign w:val="center"/>
          </w:tcPr>
          <w:p>
            <w:pPr>
              <w:pStyle w:val="Normal"/>
              <w:widowControl/>
              <w:suppressAutoHyphens w:val="true"/>
              <w:spacing w:lineRule="auto" w:line="240" w:before="0" w:after="0"/>
              <w:jc w:val="center"/>
              <w:rPr>
                <w:rFonts w:ascii="Cambria" w:hAnsi="Cambria" w:eastAsia="Times New Roman" w:eastAsiaTheme="minorHAnsi"/>
                <w:sz w:val="22"/>
                <w:szCs w:val="22"/>
              </w:rPr>
            </w:pPr>
            <w:r>
              <w:rPr>
                <w:rFonts w:eastAsia="Calibri" w:cs="Arial" w:ascii="Cambria" w:hAnsi="Cambria"/>
                <w:bCs/>
                <w:kern w:val="0"/>
                <w:sz w:val="22"/>
                <w:szCs w:val="22"/>
                <w:lang w:eastAsia="sr-Latn-CS" w:bidi="ar-SA"/>
              </w:rPr>
              <w:t>Годишњи извештај ЦСР</w:t>
            </w:r>
          </w:p>
        </w:tc>
      </w:tr>
      <w:tr>
        <w:trPr>
          <w:trHeight w:val="496" w:hRule="atLeast"/>
        </w:trPr>
        <w:tc>
          <w:tcPr>
            <w:tcW w:w="5478" w:type="dxa"/>
            <w:gridSpan w:val="5"/>
            <w:tcBorders/>
            <w:shd w:color="auto" w:fill="808080" w:themeFill="background1" w:themeFillShade="80"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МЕРА 5.1:  </w:t>
            </w:r>
            <w:r>
              <w:rPr>
                <w:rFonts w:eastAsia="Times New Roman" w:cs="Arial" w:ascii="Cambria" w:hAnsi="Cambria"/>
                <w:b/>
                <w:color w:themeColor="background1" w:val="FFFFFF"/>
                <w:kern w:val="0"/>
                <w:sz w:val="22"/>
                <w:szCs w:val="22"/>
                <w:lang w:eastAsia="en-US" w:bidi="ar-SA"/>
              </w:rPr>
              <w:t>Креирање евиденције о социјалној угрожености ромских породица – социјална карта</w:t>
            </w:r>
          </w:p>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r>
          </w:p>
        </w:tc>
        <w:tc>
          <w:tcPr>
            <w:tcW w:w="3793" w:type="dxa"/>
            <w:gridSpan w:val="6"/>
            <w:tcBorders/>
            <w:shd w:color="auto" w:fill="808080" w:themeFill="background1" w:themeFillShade="80" w:val="clear"/>
          </w:tcPr>
          <w:p>
            <w:pPr>
              <w:pStyle w:val="Normal"/>
              <w:widowControl/>
              <w:suppressAutoHyphens w:val="true"/>
              <w:spacing w:lineRule="auto" w:line="240" w:before="0" w:after="0"/>
              <w:jc w:val="righ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Тип мере: </w:t>
            </w:r>
          </w:p>
        </w:tc>
        <w:tc>
          <w:tcPr>
            <w:tcW w:w="4975" w:type="dxa"/>
            <w:gridSpan w:val="9"/>
            <w:tcBorders/>
            <w:shd w:color="auto" w:fill="808080" w:themeFill="background1" w:themeFillShade="80"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Институционално-управљачко-организациона</w:t>
            </w:r>
          </w:p>
        </w:tc>
      </w:tr>
      <w:tr>
        <w:trPr>
          <w:trHeight w:val="674" w:hRule="atLeast"/>
        </w:trPr>
        <w:tc>
          <w:tcPr>
            <w:tcW w:w="1980"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Носилац мере: </w:t>
            </w:r>
          </w:p>
        </w:tc>
        <w:tc>
          <w:tcPr>
            <w:tcW w:w="3498" w:type="dxa"/>
            <w:gridSpan w:val="3"/>
            <w:tcBorders/>
            <w:vAlign w:val="cente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3793" w:type="dxa"/>
            <w:gridSpan w:val="6"/>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 xml:space="preserve">Партнери: </w:t>
            </w:r>
          </w:p>
        </w:tc>
        <w:tc>
          <w:tcPr>
            <w:tcW w:w="4975" w:type="dxa"/>
            <w:gridSpan w:val="9"/>
            <w:tcBorders/>
            <w:shd w:color="auto" w:fill="FFFFFF" w:themeFill="background1" w:val="clear"/>
            <w:vAlign w:val="center"/>
          </w:tcPr>
          <w:p>
            <w:pPr>
              <w:pStyle w:val="Normal"/>
              <w:widowControl/>
              <w:suppressAutoHyphens w:val="true"/>
              <w:spacing w:lineRule="auto" w:line="240" w:beforeAutospacing="1" w:after="0"/>
              <w:jc w:val="left"/>
              <w:rPr>
                <w:rFonts w:ascii="Cambria" w:hAnsi="Cambria"/>
                <w:sz w:val="22"/>
                <w:szCs w:val="22"/>
              </w:rPr>
            </w:pPr>
            <w:r>
              <w:rPr>
                <w:rFonts w:eastAsia="Times New Roman" w:cs="Times New Roman" w:ascii="Cambria" w:hAnsi="Cambria"/>
                <w:kern w:val="0"/>
                <w:sz w:val="22"/>
                <w:szCs w:val="22"/>
                <w:lang w:eastAsia="en-US" w:bidi="ar-SA"/>
              </w:rPr>
              <w:t>ЦСР, МТ, ЦК, НСЗ, ОЦД</w:t>
            </w:r>
          </w:p>
        </w:tc>
      </w:tr>
      <w:tr>
        <w:trPr>
          <w:trHeight w:val="555" w:hRule="atLeast"/>
        </w:trPr>
        <w:tc>
          <w:tcPr>
            <w:tcW w:w="1980"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Период спровођења:</w:t>
            </w:r>
          </w:p>
        </w:tc>
        <w:tc>
          <w:tcPr>
            <w:tcW w:w="1570" w:type="dxa"/>
            <w:tcBorders/>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2026 - 2028</w:t>
            </w:r>
          </w:p>
        </w:tc>
        <w:tc>
          <w:tcPr>
            <w:tcW w:w="5721" w:type="dxa"/>
            <w:gridSpan w:val="8"/>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Посебне измене прописа: </w:t>
            </w:r>
          </w:p>
        </w:tc>
        <w:tc>
          <w:tcPr>
            <w:tcW w:w="4975" w:type="dxa"/>
            <w:gridSpan w:val="9"/>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НЕ</w:t>
            </w:r>
          </w:p>
        </w:tc>
      </w:tr>
      <w:tr>
        <w:trPr>
          <w:trHeight w:val="70" w:hRule="atLeast"/>
        </w:trPr>
        <w:tc>
          <w:tcPr>
            <w:tcW w:w="1980"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Укупно процењена финансијска средства за меру (РСД): </w:t>
            </w:r>
          </w:p>
        </w:tc>
        <w:tc>
          <w:tcPr>
            <w:tcW w:w="1570"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900.000,00</w:t>
            </w:r>
          </w:p>
        </w:tc>
        <w:tc>
          <w:tcPr>
            <w:tcW w:w="3260" w:type="dxa"/>
            <w:gridSpan w:val="3"/>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 годинама (РСД): </w:t>
            </w:r>
          </w:p>
        </w:tc>
        <w:tc>
          <w:tcPr>
            <w:tcW w:w="3408" w:type="dxa"/>
            <w:gridSpan w:val="7"/>
            <w:tcBorders/>
            <w:shd w:color="auto" w:fill="FFFFFF" w:themeFill="background1" w:val="clear"/>
            <w:vAlign w:val="center"/>
          </w:tcPr>
          <w:p>
            <w:pPr>
              <w:pStyle w:val="NoSpacing"/>
              <w:widowControl/>
              <w:suppressAutoHyphens w:val="true"/>
              <w:spacing w:lineRule="auto" w:line="240" w:before="0" w:after="0"/>
              <w:jc w:val="right"/>
              <w:rPr>
                <w:rFonts w:ascii="Cambria" w:hAnsi="Cambria"/>
                <w:b/>
                <w:sz w:val="22"/>
                <w:szCs w:val="22"/>
                <w:lang w:val="sr-RS"/>
              </w:rPr>
            </w:pPr>
            <w:r>
              <w:rPr>
                <w:rFonts w:eastAsia="Times New Roman" w:cs="Times New Roman" w:ascii="Cambria" w:hAnsi="Cambria"/>
                <w:kern w:val="0"/>
                <w:sz w:val="22"/>
                <w:szCs w:val="22"/>
                <w:lang w:val="sr-RS" w:eastAsia="en-US" w:bidi="ar-SA"/>
              </w:rPr>
              <w:t>2027 –  900.000,00</w:t>
            </w:r>
          </w:p>
        </w:tc>
        <w:tc>
          <w:tcPr>
            <w:tcW w:w="1897" w:type="dxa"/>
            <w:gridSpan w:val="5"/>
            <w:tcBorders/>
            <w:shd w:color="auto" w:fill="E9E5DC" w:themeFill="background2" w:val="clear"/>
          </w:tcPr>
          <w:p>
            <w:pPr>
              <w:pStyle w:val="Normal"/>
              <w:widowControl/>
              <w:shd w:val="clear" w:color="auto" w:fill="ECE8E1" w:themeFill="accent3" w:themeFillTint="33"/>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Вредности </w:t>
            </w:r>
          </w:p>
          <w:p>
            <w:pPr>
              <w:pStyle w:val="Normal"/>
              <w:widowControl/>
              <w:shd w:val="clear" w:color="auto" w:fill="ECE8E1" w:themeFill="accent3" w:themeFillTint="33"/>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фин.средстава</w:t>
            </w:r>
          </w:p>
          <w:p>
            <w:pPr>
              <w:pStyle w:val="Normal"/>
              <w:widowControl/>
              <w:shd w:val="clear" w:color="auto" w:fill="ECE8E1" w:themeFill="accent3" w:themeFillTint="33"/>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по изворима</w:t>
            </w:r>
          </w:p>
          <w:p>
            <w:pPr>
              <w:pStyle w:val="Normal"/>
              <w:widowControl/>
              <w:shd w:val="clear" w:color="auto" w:fill="ECE8E1" w:themeFill="accent3" w:themeFillTint="33"/>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финансирања: </w:t>
            </w:r>
          </w:p>
        </w:tc>
        <w:tc>
          <w:tcPr>
            <w:tcW w:w="2131" w:type="dxa"/>
            <w:gridSpan w:val="2"/>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Буџет општине –</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900.000,00</w:t>
            </w:r>
          </w:p>
          <w:p>
            <w:pPr>
              <w:pStyle w:val="NoSpacing"/>
              <w:widowControl/>
              <w:suppressAutoHyphens w:val="true"/>
              <w:spacing w:lineRule="auto" w:line="240" w:before="0" w:after="0"/>
              <w:jc w:val="right"/>
              <w:rPr>
                <w:rFonts w:ascii="Cambria" w:hAnsi="Cambria"/>
                <w:bCs/>
                <w:sz w:val="22"/>
                <w:szCs w:val="22"/>
                <w:lang w:val="sr-RS"/>
              </w:rPr>
            </w:pPr>
            <w:r>
              <w:rPr>
                <w:rFonts w:eastAsia="Times New Roman" w:cs="Times New Roman" w:ascii="Cambria" w:hAnsi="Cambria"/>
                <w:bCs/>
                <w:kern w:val="0"/>
                <w:sz w:val="22"/>
                <w:szCs w:val="22"/>
                <w:lang w:val="sr-RS" w:eastAsia="en-US" w:bidi="ar-SA"/>
              </w:rPr>
            </w:r>
          </w:p>
        </w:tc>
      </w:tr>
      <w:tr>
        <w:trPr>
          <w:trHeight w:val="346" w:hRule="atLeast"/>
        </w:trPr>
        <w:tc>
          <w:tcPr>
            <w:tcW w:w="3550" w:type="dxa"/>
            <w:gridSpan w:val="3"/>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Показатељи на нивоу мере (показатељи резултата)</w:t>
            </w:r>
          </w:p>
        </w:tc>
        <w:tc>
          <w:tcPr>
            <w:tcW w:w="1549" w:type="dxa"/>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Јединица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мере</w:t>
            </w:r>
          </w:p>
        </w:tc>
        <w:tc>
          <w:tcPr>
            <w:tcW w:w="1711" w:type="dxa"/>
            <w:gridSpan w:val="2"/>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година</w:t>
            </w:r>
          </w:p>
        </w:tc>
        <w:tc>
          <w:tcPr>
            <w:tcW w:w="1619" w:type="dxa"/>
            <w:gridSpan w:val="3"/>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 вредност</w:t>
            </w:r>
          </w:p>
        </w:tc>
        <w:tc>
          <w:tcPr>
            <w:tcW w:w="3686" w:type="dxa"/>
            <w:gridSpan w:val="9"/>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Циљне вредности</w:t>
            </w:r>
          </w:p>
        </w:tc>
        <w:tc>
          <w:tcPr>
            <w:tcW w:w="2131" w:type="dxa"/>
            <w:gridSpan w:val="2"/>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Извор провере</w:t>
            </w:r>
          </w:p>
        </w:tc>
      </w:tr>
      <w:tr>
        <w:trPr>
          <w:trHeight w:val="360" w:hRule="atLeast"/>
        </w:trPr>
        <w:tc>
          <w:tcPr>
            <w:tcW w:w="3550"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549" w:type="dxa"/>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711"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619"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209" w:type="dxa"/>
            <w:gridSpan w:val="3"/>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2026.</w:t>
            </w:r>
          </w:p>
        </w:tc>
        <w:tc>
          <w:tcPr>
            <w:tcW w:w="1236" w:type="dxa"/>
            <w:gridSpan w:val="4"/>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2027.</w:t>
            </w:r>
          </w:p>
        </w:tc>
        <w:tc>
          <w:tcPr>
            <w:tcW w:w="1241" w:type="dxa"/>
            <w:gridSpan w:val="2"/>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2028.</w:t>
            </w:r>
          </w:p>
        </w:tc>
        <w:tc>
          <w:tcPr>
            <w:tcW w:w="2131"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r>
      <w:tr>
        <w:trPr>
          <w:trHeight w:val="496" w:hRule="atLeast"/>
        </w:trPr>
        <w:tc>
          <w:tcPr>
            <w:tcW w:w="3550"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Креирана електронска евиднеција о социјалној угрожености ромских породица у Беочину</w:t>
            </w:r>
          </w:p>
        </w:tc>
        <w:tc>
          <w:tcPr>
            <w:tcW w:w="1549" w:type="dxa"/>
            <w:tcBorders/>
            <w:shd w:color="auto" w:fill="FFFFFF" w:themeFill="background1" w:val="clear"/>
          </w:tcPr>
          <w:p>
            <w:pPr>
              <w:pStyle w:val="Normal"/>
              <w:widowControl/>
              <w:tabs>
                <w:tab w:val="clear" w:pos="720"/>
                <w:tab w:val="left" w:pos="1222" w:leader="none"/>
              </w:tabs>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tabs>
                <w:tab w:val="clear" w:pos="720"/>
                <w:tab w:val="left" w:pos="1222" w:leader="none"/>
              </w:tabs>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711"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619"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НЕ</w:t>
            </w:r>
          </w:p>
        </w:tc>
        <w:tc>
          <w:tcPr>
            <w:tcW w:w="1209"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НЕ</w:t>
            </w:r>
          </w:p>
        </w:tc>
        <w:tc>
          <w:tcPr>
            <w:tcW w:w="1236" w:type="dxa"/>
            <w:gridSpan w:val="4"/>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ДА</w:t>
            </w:r>
          </w:p>
        </w:tc>
        <w:tc>
          <w:tcPr>
            <w:tcW w:w="1241" w:type="dxa"/>
            <w:gridSpan w:val="2"/>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 </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ДА</w:t>
            </w:r>
          </w:p>
        </w:tc>
        <w:tc>
          <w:tcPr>
            <w:tcW w:w="2131" w:type="dxa"/>
            <w:gridSpan w:val="2"/>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Електронска база података ЦК</w:t>
            </w:r>
          </w:p>
        </w:tc>
      </w:tr>
      <w:tr>
        <w:trPr>
          <w:trHeight w:val="496" w:hRule="atLeast"/>
        </w:trPr>
        <w:tc>
          <w:tcPr>
            <w:tcW w:w="1229"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Ознака</w:t>
            </w:r>
          </w:p>
        </w:tc>
        <w:tc>
          <w:tcPr>
            <w:tcW w:w="2321"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Назив активности</w:t>
            </w:r>
          </w:p>
        </w:tc>
        <w:tc>
          <w:tcPr>
            <w:tcW w:w="1549"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Носилац</w:t>
            </w:r>
          </w:p>
        </w:tc>
        <w:tc>
          <w:tcPr>
            <w:tcW w:w="1711"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Партнери.</w:t>
            </w:r>
          </w:p>
        </w:tc>
        <w:tc>
          <w:tcPr>
            <w:tcW w:w="1767" w:type="dxa"/>
            <w:gridSpan w:val="4"/>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Рок за реализацију</w:t>
            </w:r>
          </w:p>
        </w:tc>
        <w:tc>
          <w:tcPr>
            <w:tcW w:w="1765" w:type="dxa"/>
            <w:gridSpan w:val="4"/>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Укупно потребна фин.средства (РСД)</w:t>
            </w:r>
          </w:p>
        </w:tc>
        <w:tc>
          <w:tcPr>
            <w:tcW w:w="2026" w:type="dxa"/>
            <w:gridSpan w:val="5"/>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годинама (РСД)</w:t>
            </w:r>
          </w:p>
        </w:tc>
        <w:tc>
          <w:tcPr>
            <w:tcW w:w="1878"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изворима (РСД)</w:t>
            </w:r>
          </w:p>
        </w:tc>
      </w:tr>
      <w:tr>
        <w:trPr>
          <w:trHeight w:val="496" w:hRule="atLeast"/>
        </w:trPr>
        <w:tc>
          <w:tcPr>
            <w:tcW w:w="1229"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5.1.1.</w:t>
            </w:r>
          </w:p>
        </w:tc>
        <w:tc>
          <w:tcPr>
            <w:tcW w:w="2321"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Израда методологије за мапирање ромских домаћинстава према степену социјалне угрожености</w:t>
            </w:r>
          </w:p>
        </w:tc>
        <w:tc>
          <w:tcPr>
            <w:tcW w:w="1549"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711"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ЦСР, МТ, ЦК, НСЗ, ОЦД</w:t>
            </w:r>
          </w:p>
        </w:tc>
        <w:tc>
          <w:tcPr>
            <w:tcW w:w="1767"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 квартал 2027.</w:t>
            </w:r>
          </w:p>
        </w:tc>
        <w:tc>
          <w:tcPr>
            <w:tcW w:w="1765"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150.000,00</w:t>
            </w:r>
          </w:p>
        </w:tc>
        <w:tc>
          <w:tcPr>
            <w:tcW w:w="2026" w:type="dxa"/>
            <w:gridSpan w:val="5"/>
            <w:tcBorders/>
            <w:shd w:color="auto" w:fill="FFFFFF" w:themeFill="background1" w:val="clear"/>
            <w:vAlign w:val="center"/>
          </w:tcPr>
          <w:p>
            <w:pPr>
              <w:pStyle w:val="NoSpacing"/>
              <w:widowControl/>
              <w:suppressAutoHyphens w:val="true"/>
              <w:spacing w:lineRule="auto" w:line="240" w:before="0" w:after="0"/>
              <w:jc w:val="center"/>
              <w:rPr>
                <w:rFonts w:ascii="Cambria" w:hAnsi="Cambria"/>
                <w:sz w:val="22"/>
                <w:szCs w:val="22"/>
                <w:lang w:val="sr-RS"/>
              </w:rPr>
            </w:pPr>
            <w:r>
              <w:rPr>
                <w:rFonts w:eastAsia="Times New Roman" w:cs="Times New Roman" w:ascii="Cambria" w:hAnsi="Cambria"/>
                <w:kern w:val="0"/>
                <w:sz w:val="22"/>
                <w:szCs w:val="22"/>
                <w:lang w:val="sr-RS" w:eastAsia="en-US" w:bidi="ar-SA"/>
              </w:rPr>
              <w:t>2027 –  150.000,00</w:t>
            </w:r>
          </w:p>
        </w:tc>
        <w:tc>
          <w:tcPr>
            <w:tcW w:w="1878"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-150.000,00</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tc>
      </w:tr>
      <w:tr>
        <w:trPr>
          <w:trHeight w:val="496" w:hRule="atLeast"/>
        </w:trPr>
        <w:tc>
          <w:tcPr>
            <w:tcW w:w="1229"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5.1.2.</w:t>
            </w:r>
          </w:p>
        </w:tc>
        <w:tc>
          <w:tcPr>
            <w:tcW w:w="2321"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Теренски попис  ромских домаћинстава и анкетирање</w:t>
            </w:r>
          </w:p>
        </w:tc>
        <w:tc>
          <w:tcPr>
            <w:tcW w:w="1549"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711"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ЦК, ОЦД</w:t>
            </w:r>
          </w:p>
        </w:tc>
        <w:tc>
          <w:tcPr>
            <w:tcW w:w="1767"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2027.</w:t>
            </w:r>
          </w:p>
        </w:tc>
        <w:tc>
          <w:tcPr>
            <w:tcW w:w="1765"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500.000,00</w:t>
            </w:r>
          </w:p>
        </w:tc>
        <w:tc>
          <w:tcPr>
            <w:tcW w:w="2026" w:type="dxa"/>
            <w:gridSpan w:val="5"/>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2027 –  500.000,00</w:t>
            </w:r>
          </w:p>
        </w:tc>
        <w:tc>
          <w:tcPr>
            <w:tcW w:w="1878"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–500.000,00</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tc>
      </w:tr>
      <w:tr>
        <w:trPr>
          <w:trHeight w:val="496" w:hRule="atLeast"/>
        </w:trPr>
        <w:tc>
          <w:tcPr>
            <w:tcW w:w="1229"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5.1.3.</w:t>
            </w:r>
          </w:p>
        </w:tc>
        <w:tc>
          <w:tcPr>
            <w:tcW w:w="2321"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Креирање електронске базе података о ромским домаћинствима на основу спроведеног пописа</w:t>
            </w:r>
          </w:p>
        </w:tc>
        <w:tc>
          <w:tcPr>
            <w:tcW w:w="1549"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711"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ЦК, ОЦД</w:t>
            </w:r>
          </w:p>
        </w:tc>
        <w:tc>
          <w:tcPr>
            <w:tcW w:w="1767"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2027.</w:t>
            </w:r>
          </w:p>
        </w:tc>
        <w:tc>
          <w:tcPr>
            <w:tcW w:w="1765"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250.000,00</w:t>
            </w:r>
          </w:p>
        </w:tc>
        <w:tc>
          <w:tcPr>
            <w:tcW w:w="2026" w:type="dxa"/>
            <w:gridSpan w:val="5"/>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2027 –  250.000,00</w:t>
            </w:r>
          </w:p>
        </w:tc>
        <w:tc>
          <w:tcPr>
            <w:tcW w:w="1878"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–250.000,00</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r>
          </w:p>
        </w:tc>
      </w:tr>
      <w:tr>
        <w:trPr>
          <w:trHeight w:val="1142" w:hRule="atLeast"/>
        </w:trPr>
        <w:tc>
          <w:tcPr>
            <w:tcW w:w="5478" w:type="dxa"/>
            <w:gridSpan w:val="5"/>
            <w:tcBorders/>
            <w:shd w:color="auto" w:fill="808080" w:themeFill="background1" w:themeFillShade="80" w:val="clear"/>
            <w:vAlign w:val="center"/>
          </w:tcPr>
          <w:p>
            <w:pPr>
              <w:pStyle w:val="Normal"/>
              <w:widowControl/>
              <w:suppressAutoHyphens w:val="true"/>
              <w:spacing w:lineRule="auto" w:line="240" w:before="0" w:after="0"/>
              <w:jc w:val="left"/>
              <w:rPr>
                <w:rFonts w:ascii="Cambria" w:hAnsi="Cambria" w:eastAsia="" w:eastAsiaTheme="minorEastAs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МЕРА 5.2:  </w:t>
            </w:r>
            <w:r>
              <w:rPr>
                <w:rFonts w:eastAsia="Times New Roman" w:cs="Arial" w:ascii="Cambria" w:hAnsi="Cambria"/>
                <w:b/>
                <w:color w:themeColor="background1" w:val="FFFFFF"/>
                <w:kern w:val="0"/>
                <w:sz w:val="22"/>
                <w:szCs w:val="22"/>
                <w:lang w:eastAsia="en-US" w:bidi="ar-SA"/>
              </w:rPr>
              <w:t>Унапредити постојеће програме социјалне заштите намењене најугроженијим ромским породицама</w:t>
            </w:r>
          </w:p>
        </w:tc>
        <w:tc>
          <w:tcPr>
            <w:tcW w:w="3793" w:type="dxa"/>
            <w:gridSpan w:val="6"/>
            <w:tcBorders/>
            <w:shd w:color="auto" w:fill="808080" w:themeFill="background1" w:themeFillShade="80" w:val="clear"/>
          </w:tcPr>
          <w:p>
            <w:pPr>
              <w:pStyle w:val="Normal"/>
              <w:widowControl/>
              <w:suppressAutoHyphens w:val="true"/>
              <w:spacing w:lineRule="auto" w:line="240" w:before="0" w:after="0"/>
              <w:jc w:val="righ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 xml:space="preserve">Тип мере: </w:t>
            </w:r>
          </w:p>
        </w:tc>
        <w:tc>
          <w:tcPr>
            <w:tcW w:w="4975" w:type="dxa"/>
            <w:gridSpan w:val="9"/>
            <w:tcBorders/>
            <w:shd w:color="auto" w:fill="808080" w:themeFill="background1" w:themeFillShade="80"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color w:themeColor="background1" w:val="FFFFFF"/>
                <w:kern w:val="0"/>
                <w:sz w:val="22"/>
                <w:szCs w:val="22"/>
                <w:lang w:eastAsia="en-US" w:bidi="ar-SA"/>
              </w:rPr>
              <w:t>Обезбеђивање добара и услуга</w:t>
            </w:r>
          </w:p>
        </w:tc>
      </w:tr>
      <w:tr>
        <w:trPr>
          <w:trHeight w:val="520" w:hRule="atLeast"/>
        </w:trPr>
        <w:tc>
          <w:tcPr>
            <w:tcW w:w="1980"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Носилац мере: </w:t>
            </w:r>
          </w:p>
        </w:tc>
        <w:tc>
          <w:tcPr>
            <w:tcW w:w="3498" w:type="dxa"/>
            <w:gridSpan w:val="3"/>
            <w:tcBorders/>
            <w:vAlign w:val="cente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3793" w:type="dxa"/>
            <w:gridSpan w:val="6"/>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 xml:space="preserve">Партнери: </w:t>
            </w:r>
          </w:p>
        </w:tc>
        <w:tc>
          <w:tcPr>
            <w:tcW w:w="4975" w:type="dxa"/>
            <w:gridSpan w:val="9"/>
            <w:tcBorders/>
            <w:shd w:color="auto" w:fill="FFFFFF" w:themeFill="background1"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kern w:val="0"/>
                <w:sz w:val="22"/>
                <w:szCs w:val="22"/>
                <w:lang w:eastAsia="en-US" w:bidi="ar-SA"/>
              </w:rPr>
              <w:t>ЦСР</w:t>
            </w:r>
          </w:p>
        </w:tc>
      </w:tr>
      <w:tr>
        <w:trPr>
          <w:trHeight w:val="555" w:hRule="atLeast"/>
        </w:trPr>
        <w:tc>
          <w:tcPr>
            <w:tcW w:w="1980"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Период спровођења:</w:t>
            </w:r>
          </w:p>
        </w:tc>
        <w:tc>
          <w:tcPr>
            <w:tcW w:w="1570" w:type="dxa"/>
            <w:tcBorders/>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2026 - 2028</w:t>
            </w:r>
          </w:p>
        </w:tc>
        <w:tc>
          <w:tcPr>
            <w:tcW w:w="5721" w:type="dxa"/>
            <w:gridSpan w:val="8"/>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Посебне измене прописа: </w:t>
            </w:r>
          </w:p>
        </w:tc>
        <w:tc>
          <w:tcPr>
            <w:tcW w:w="4975" w:type="dxa"/>
            <w:gridSpan w:val="9"/>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НЕ</w:t>
            </w:r>
          </w:p>
        </w:tc>
      </w:tr>
      <w:tr>
        <w:trPr>
          <w:trHeight w:val="70" w:hRule="atLeast"/>
        </w:trPr>
        <w:tc>
          <w:tcPr>
            <w:tcW w:w="1980" w:type="dxa"/>
            <w:gridSpan w:val="2"/>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Укупно процењена финансијска средст</w:t>
            </w:r>
            <w:r>
              <w:rPr>
                <w:rFonts w:eastAsia="Times New Roman" w:cs="Times New Roman" w:ascii="Cambria" w:hAnsi="Cambria"/>
                <w:b/>
                <w:kern w:val="0"/>
                <w:sz w:val="22"/>
                <w:szCs w:val="22"/>
                <w:shd w:fill="ECE8E1" w:val="clear"/>
                <w:lang w:eastAsia="en-US" w:bidi="ar-SA"/>
              </w:rPr>
              <w:t>в</w:t>
            </w:r>
            <w:r>
              <w:rPr>
                <w:rFonts w:eastAsia="Times New Roman" w:cs="Times New Roman" w:ascii="Cambria" w:hAnsi="Cambria"/>
                <w:b/>
                <w:kern w:val="0"/>
                <w:sz w:val="22"/>
                <w:szCs w:val="22"/>
                <w:lang w:eastAsia="en-US" w:bidi="ar-SA"/>
              </w:rPr>
              <w:t xml:space="preserve">а за меру (РСД): </w:t>
            </w:r>
          </w:p>
        </w:tc>
        <w:tc>
          <w:tcPr>
            <w:tcW w:w="1570"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30.330.000,00</w:t>
            </w:r>
          </w:p>
        </w:tc>
        <w:tc>
          <w:tcPr>
            <w:tcW w:w="3260" w:type="dxa"/>
            <w:gridSpan w:val="3"/>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по годинама (РСД): </w:t>
            </w:r>
          </w:p>
        </w:tc>
        <w:tc>
          <w:tcPr>
            <w:tcW w:w="3408" w:type="dxa"/>
            <w:gridSpan w:val="7"/>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2026 –     9.400.000,00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2027 –     9.700.000,00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2028 –  11.230.000,00</w:t>
            </w:r>
          </w:p>
        </w:tc>
        <w:tc>
          <w:tcPr>
            <w:tcW w:w="1897" w:type="dxa"/>
            <w:gridSpan w:val="5"/>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Вредности </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фин.средстава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по изворима</w:t>
            </w:r>
          </w:p>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 xml:space="preserve">финансирања: </w:t>
            </w:r>
          </w:p>
        </w:tc>
        <w:tc>
          <w:tcPr>
            <w:tcW w:w="2131" w:type="dxa"/>
            <w:gridSpan w:val="2"/>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Буџет општине – 30.330.000,00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r>
          </w:p>
        </w:tc>
      </w:tr>
      <w:tr>
        <w:trPr>
          <w:trHeight w:val="330" w:hRule="atLeast"/>
        </w:trPr>
        <w:tc>
          <w:tcPr>
            <w:tcW w:w="3550" w:type="dxa"/>
            <w:gridSpan w:val="3"/>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color w:themeColor="background1" w:val="FFFFFF"/>
                <w:sz w:val="22"/>
                <w:szCs w:val="22"/>
              </w:rPr>
            </w:pPr>
            <w:r>
              <w:rPr>
                <w:rFonts w:eastAsia="Times New Roman" w:cs="Times New Roman" w:ascii="Cambria" w:hAnsi="Cambria"/>
                <w:b/>
                <w:kern w:val="0"/>
                <w:sz w:val="22"/>
                <w:szCs w:val="22"/>
                <w:lang w:eastAsia="en-US" w:bidi="ar-SA"/>
              </w:rPr>
              <w:t>Показатељи на нивоу мере -(показатељи резултата)</w:t>
            </w:r>
          </w:p>
        </w:tc>
        <w:tc>
          <w:tcPr>
            <w:tcW w:w="1549" w:type="dxa"/>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Јединица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мере</w:t>
            </w:r>
          </w:p>
        </w:tc>
        <w:tc>
          <w:tcPr>
            <w:tcW w:w="1711" w:type="dxa"/>
            <w:gridSpan w:val="2"/>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w:t>
            </w:r>
          </w:p>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година</w:t>
            </w:r>
          </w:p>
        </w:tc>
        <w:tc>
          <w:tcPr>
            <w:tcW w:w="1619" w:type="dxa"/>
            <w:gridSpan w:val="3"/>
            <w:vMerge w:val="restart"/>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Базна вредност</w:t>
            </w:r>
          </w:p>
        </w:tc>
        <w:tc>
          <w:tcPr>
            <w:tcW w:w="3686" w:type="dxa"/>
            <w:gridSpan w:val="9"/>
            <w:tcBorders>
              <w:bottom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Циљне вредност</w:t>
            </w:r>
          </w:p>
        </w:tc>
        <w:tc>
          <w:tcPr>
            <w:tcW w:w="2131" w:type="dxa"/>
            <w:gridSpan w:val="2"/>
            <w:vMerge w:val="restart"/>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t>Извор провере</w:t>
            </w:r>
          </w:p>
        </w:tc>
      </w:tr>
      <w:tr>
        <w:trPr>
          <w:trHeight w:val="231" w:hRule="atLeast"/>
        </w:trPr>
        <w:tc>
          <w:tcPr>
            <w:tcW w:w="3550"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549" w:type="dxa"/>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711"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619" w:type="dxa"/>
            <w:gridSpan w:val="3"/>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c>
          <w:tcPr>
            <w:tcW w:w="1209" w:type="dxa"/>
            <w:gridSpan w:val="3"/>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2026.</w:t>
            </w:r>
          </w:p>
        </w:tc>
        <w:tc>
          <w:tcPr>
            <w:tcW w:w="1236" w:type="dxa"/>
            <w:gridSpan w:val="4"/>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2027.</w:t>
            </w:r>
          </w:p>
        </w:tc>
        <w:tc>
          <w:tcPr>
            <w:tcW w:w="1241" w:type="dxa"/>
            <w:gridSpan w:val="2"/>
            <w:tcBorders>
              <w:top w:val="single" w:sz="2" w:space="0" w:color="000000"/>
            </w:tcBorders>
            <w:shd w:color="auto" w:fill="ECE8E1" w:themeFill="accent3" w:themeFillTint="33" w:val="clea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2028.</w:t>
            </w:r>
          </w:p>
        </w:tc>
        <w:tc>
          <w:tcPr>
            <w:tcW w:w="2131" w:type="dxa"/>
            <w:gridSpan w:val="2"/>
            <w:vMerge w:val="continue"/>
            <w:tcBorders/>
            <w:shd w:color="auto" w:fill="ECE8E1" w:themeFill="accent3" w:themeFillTint="33" w:val="clear"/>
          </w:tcPr>
          <w:p>
            <w:pPr>
              <w:pStyle w:val="Normal"/>
              <w:widowControl/>
              <w:suppressAutoHyphens w:val="true"/>
              <w:spacing w:lineRule="auto" w:line="240" w:before="0" w:after="0"/>
              <w:jc w:val="left"/>
              <w:rPr>
                <w:rFonts w:ascii="Cambria" w:hAnsi="Cambria"/>
                <w:b/>
                <w:sz w:val="22"/>
                <w:szCs w:val="22"/>
              </w:rPr>
            </w:pPr>
            <w:r>
              <w:rPr>
                <w:rFonts w:eastAsia="Times New Roman" w:cs="Times New Roman" w:ascii="Cambria" w:hAnsi="Cambria"/>
                <w:b/>
                <w:kern w:val="0"/>
                <w:sz w:val="22"/>
                <w:szCs w:val="22"/>
                <w:lang w:eastAsia="en-US" w:bidi="ar-SA"/>
              </w:rPr>
            </w:r>
          </w:p>
        </w:tc>
      </w:tr>
      <w:tr>
        <w:trPr>
          <w:trHeight w:val="444" w:hRule="atLeast"/>
        </w:trPr>
        <w:tc>
          <w:tcPr>
            <w:tcW w:w="3550"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Број ромских породица обухваћених доступним правима и услугама СЗ</w:t>
            </w:r>
          </w:p>
        </w:tc>
        <w:tc>
          <w:tcPr>
            <w:tcW w:w="1549"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711"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619"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55</w:t>
            </w:r>
          </w:p>
        </w:tc>
        <w:tc>
          <w:tcPr>
            <w:tcW w:w="1209"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60</w:t>
            </w:r>
          </w:p>
        </w:tc>
        <w:tc>
          <w:tcPr>
            <w:tcW w:w="1236" w:type="dxa"/>
            <w:gridSpan w:val="4"/>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60</w:t>
            </w:r>
          </w:p>
        </w:tc>
        <w:tc>
          <w:tcPr>
            <w:tcW w:w="1241" w:type="dxa"/>
            <w:gridSpan w:val="2"/>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60</w:t>
            </w:r>
          </w:p>
        </w:tc>
        <w:tc>
          <w:tcPr>
            <w:tcW w:w="2131" w:type="dxa"/>
            <w:gridSpan w:val="2"/>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Годишњи извештај ЦСР</w:t>
            </w:r>
          </w:p>
        </w:tc>
      </w:tr>
      <w:tr>
        <w:trPr>
          <w:trHeight w:val="444" w:hRule="atLeast"/>
        </w:trPr>
        <w:tc>
          <w:tcPr>
            <w:tcW w:w="3550"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Број деце ромске националности која користе услугу лични пратилац детета</w:t>
            </w:r>
          </w:p>
        </w:tc>
        <w:tc>
          <w:tcPr>
            <w:tcW w:w="1549"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711"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2024.</w:t>
            </w:r>
          </w:p>
        </w:tc>
        <w:tc>
          <w:tcPr>
            <w:tcW w:w="1619"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w:t>
            </w:r>
          </w:p>
        </w:tc>
        <w:tc>
          <w:tcPr>
            <w:tcW w:w="1209"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w:t>
            </w:r>
          </w:p>
        </w:tc>
        <w:tc>
          <w:tcPr>
            <w:tcW w:w="1236" w:type="dxa"/>
            <w:gridSpan w:val="4"/>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3</w:t>
            </w:r>
          </w:p>
        </w:tc>
        <w:tc>
          <w:tcPr>
            <w:tcW w:w="1241" w:type="dxa"/>
            <w:gridSpan w:val="2"/>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3</w:t>
            </w:r>
          </w:p>
        </w:tc>
        <w:tc>
          <w:tcPr>
            <w:tcW w:w="2131" w:type="dxa"/>
            <w:gridSpan w:val="2"/>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Годишњи извештај ЦСР</w:t>
            </w:r>
          </w:p>
        </w:tc>
      </w:tr>
      <w:tr>
        <w:trPr>
          <w:trHeight w:val="444" w:hRule="atLeast"/>
        </w:trPr>
        <w:tc>
          <w:tcPr>
            <w:tcW w:w="3550" w:type="dxa"/>
            <w:gridSpan w:val="3"/>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Број лица ромске националности која користе услугу помоћ у кући </w:t>
            </w:r>
          </w:p>
        </w:tc>
        <w:tc>
          <w:tcPr>
            <w:tcW w:w="1549" w:type="dxa"/>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Број</w:t>
            </w:r>
          </w:p>
        </w:tc>
        <w:tc>
          <w:tcPr>
            <w:tcW w:w="1711" w:type="dxa"/>
            <w:gridSpan w:val="2"/>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2025.</w:t>
            </w:r>
          </w:p>
        </w:tc>
        <w:tc>
          <w:tcPr>
            <w:tcW w:w="1619" w:type="dxa"/>
            <w:gridSpan w:val="3"/>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w:t>
            </w:r>
          </w:p>
        </w:tc>
        <w:tc>
          <w:tcPr>
            <w:tcW w:w="1209" w:type="dxa"/>
            <w:gridSpan w:val="3"/>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2</w:t>
            </w:r>
          </w:p>
        </w:tc>
        <w:tc>
          <w:tcPr>
            <w:tcW w:w="1236" w:type="dxa"/>
            <w:gridSpan w:val="4"/>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3</w:t>
            </w:r>
          </w:p>
        </w:tc>
        <w:tc>
          <w:tcPr>
            <w:tcW w:w="1241" w:type="dxa"/>
            <w:gridSpan w:val="2"/>
            <w:tcBorders>
              <w:top w:val="single" w:sz="2" w:space="0" w:color="000000"/>
            </w:tcBorders>
            <w:shd w:color="auto" w:fill="FFFFFF" w:themeFill="background1" w:val="clea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5</w:t>
            </w:r>
          </w:p>
        </w:tc>
        <w:tc>
          <w:tcPr>
            <w:tcW w:w="2131" w:type="dxa"/>
            <w:gridSpan w:val="2"/>
            <w:tcBorders/>
            <w:shd w:color="auto" w:fill="FFFFFF" w:themeFill="background1" w:val="clea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Годишњи извештај ЦСР</w:t>
            </w:r>
          </w:p>
        </w:tc>
      </w:tr>
      <w:tr>
        <w:trPr>
          <w:trHeight w:val="496" w:hRule="atLeast"/>
        </w:trPr>
        <w:tc>
          <w:tcPr>
            <w:tcW w:w="1229"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Ознака</w:t>
            </w:r>
          </w:p>
        </w:tc>
        <w:tc>
          <w:tcPr>
            <w:tcW w:w="2321"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Назив активности</w:t>
            </w:r>
          </w:p>
        </w:tc>
        <w:tc>
          <w:tcPr>
            <w:tcW w:w="1549"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Носилац</w:t>
            </w:r>
          </w:p>
        </w:tc>
        <w:tc>
          <w:tcPr>
            <w:tcW w:w="1711" w:type="dxa"/>
            <w:gridSpan w:val="2"/>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Партнери</w:t>
            </w:r>
          </w:p>
        </w:tc>
        <w:tc>
          <w:tcPr>
            <w:tcW w:w="1767" w:type="dxa"/>
            <w:gridSpan w:val="4"/>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Рок за реализацију</w:t>
            </w:r>
          </w:p>
        </w:tc>
        <w:tc>
          <w:tcPr>
            <w:tcW w:w="1765" w:type="dxa"/>
            <w:gridSpan w:val="4"/>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Укупно потребна фин.средства (РСД)</w:t>
            </w:r>
          </w:p>
        </w:tc>
        <w:tc>
          <w:tcPr>
            <w:tcW w:w="2026" w:type="dxa"/>
            <w:gridSpan w:val="5"/>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годинама (РСД)</w:t>
            </w:r>
          </w:p>
        </w:tc>
        <w:tc>
          <w:tcPr>
            <w:tcW w:w="1878" w:type="dxa"/>
            <w:tcBorders/>
            <w:shd w:color="auto" w:fill="E7DDDD" w:themeFill="accent6" w:themeFillTint="33"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Вредности фин.средства по изворима (РСД)</w:t>
            </w:r>
          </w:p>
        </w:tc>
      </w:tr>
      <w:tr>
        <w:trPr>
          <w:trHeight w:val="496" w:hRule="atLeast"/>
        </w:trPr>
        <w:tc>
          <w:tcPr>
            <w:tcW w:w="1229"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5.2.1.</w:t>
            </w:r>
          </w:p>
        </w:tc>
        <w:tc>
          <w:tcPr>
            <w:tcW w:w="2321"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Једнократне новчане помоћи  </w:t>
            </w:r>
          </w:p>
        </w:tc>
        <w:tc>
          <w:tcPr>
            <w:tcW w:w="1549"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711"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ЦСР</w:t>
            </w:r>
          </w:p>
        </w:tc>
        <w:tc>
          <w:tcPr>
            <w:tcW w:w="1767"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2026,</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континуирано</w:t>
            </w:r>
          </w:p>
        </w:tc>
        <w:tc>
          <w:tcPr>
            <w:tcW w:w="1765"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13.500.000,00</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tc>
        <w:tc>
          <w:tcPr>
            <w:tcW w:w="2026" w:type="dxa"/>
            <w:gridSpan w:val="5"/>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2026 –  4.500.000,00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2027 –  4.500.000,00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2028 –  4.500.000,00</w:t>
            </w:r>
          </w:p>
        </w:tc>
        <w:tc>
          <w:tcPr>
            <w:tcW w:w="1878" w:type="dxa"/>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Буџет општине – 13.500.000,00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r>
          </w:p>
        </w:tc>
      </w:tr>
      <w:tr>
        <w:trPr>
          <w:trHeight w:val="496" w:hRule="atLeast"/>
        </w:trPr>
        <w:tc>
          <w:tcPr>
            <w:tcW w:w="1229"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5.2.2.</w:t>
            </w:r>
          </w:p>
        </w:tc>
        <w:tc>
          <w:tcPr>
            <w:tcW w:w="2321"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Интервентне новчане помоћи </w:t>
            </w:r>
          </w:p>
        </w:tc>
        <w:tc>
          <w:tcPr>
            <w:tcW w:w="1549"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711"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ЦСР</w:t>
            </w:r>
          </w:p>
        </w:tc>
        <w:tc>
          <w:tcPr>
            <w:tcW w:w="1767"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2026,</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континуирано</w:t>
            </w:r>
          </w:p>
        </w:tc>
        <w:tc>
          <w:tcPr>
            <w:tcW w:w="1765"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4.500.000,00</w:t>
            </w:r>
          </w:p>
        </w:tc>
        <w:tc>
          <w:tcPr>
            <w:tcW w:w="2026" w:type="dxa"/>
            <w:gridSpan w:val="5"/>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2026 –  1.500.000,00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2027 –  1.500.000,00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 xml:space="preserve">2028 – </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1.500.000,00</w:t>
            </w:r>
          </w:p>
        </w:tc>
        <w:tc>
          <w:tcPr>
            <w:tcW w:w="1878"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 4.500.000,00</w:t>
            </w:r>
          </w:p>
        </w:tc>
      </w:tr>
      <w:tr>
        <w:trPr>
          <w:trHeight w:val="1043" w:hRule="atLeast"/>
        </w:trPr>
        <w:tc>
          <w:tcPr>
            <w:tcW w:w="1229"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5.2.3.</w:t>
            </w:r>
          </w:p>
        </w:tc>
        <w:tc>
          <w:tcPr>
            <w:tcW w:w="2321"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Услуга личног пратиоца детета </w:t>
            </w:r>
          </w:p>
        </w:tc>
        <w:tc>
          <w:tcPr>
            <w:tcW w:w="1549"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711"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ЦСР</w:t>
            </w:r>
          </w:p>
        </w:tc>
        <w:tc>
          <w:tcPr>
            <w:tcW w:w="1767"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2026,</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континуирано</w:t>
            </w:r>
          </w:p>
        </w:tc>
        <w:tc>
          <w:tcPr>
            <w:tcW w:w="1765"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9.900.000,00</w:t>
            </w:r>
          </w:p>
        </w:tc>
        <w:tc>
          <w:tcPr>
            <w:tcW w:w="2026" w:type="dxa"/>
            <w:gridSpan w:val="5"/>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2026 –  3.000.000,00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2027 –  3.300.000,00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2028 –  3.600.000,00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r>
          </w:p>
        </w:tc>
        <w:tc>
          <w:tcPr>
            <w:tcW w:w="1878"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 9.900.000,00</w:t>
            </w:r>
          </w:p>
        </w:tc>
      </w:tr>
      <w:tr>
        <w:trPr>
          <w:trHeight w:val="1043" w:hRule="atLeast"/>
        </w:trPr>
        <w:tc>
          <w:tcPr>
            <w:tcW w:w="1229"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5.2.4.</w:t>
            </w:r>
          </w:p>
        </w:tc>
        <w:tc>
          <w:tcPr>
            <w:tcW w:w="2321"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Помоћ у кући  </w:t>
            </w:r>
          </w:p>
        </w:tc>
        <w:tc>
          <w:tcPr>
            <w:tcW w:w="1549"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711"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ЦСР</w:t>
            </w:r>
          </w:p>
        </w:tc>
        <w:tc>
          <w:tcPr>
            <w:tcW w:w="1767"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2026,</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континуирано</w:t>
            </w:r>
          </w:p>
        </w:tc>
        <w:tc>
          <w:tcPr>
            <w:tcW w:w="1765"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1.200.000,00</w:t>
            </w:r>
          </w:p>
        </w:tc>
        <w:tc>
          <w:tcPr>
            <w:tcW w:w="2026" w:type="dxa"/>
            <w:gridSpan w:val="5"/>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2026 –  400.000,00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2027 –  400.000,00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2028 –  400.000,00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r>
          </w:p>
        </w:tc>
        <w:tc>
          <w:tcPr>
            <w:tcW w:w="1878"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 1.200.000,00</w:t>
            </w:r>
          </w:p>
        </w:tc>
      </w:tr>
      <w:tr>
        <w:trPr>
          <w:trHeight w:val="1043" w:hRule="atLeast"/>
        </w:trPr>
        <w:tc>
          <w:tcPr>
            <w:tcW w:w="1229"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5.2.5.</w:t>
            </w:r>
          </w:p>
        </w:tc>
        <w:tc>
          <w:tcPr>
            <w:tcW w:w="2321"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Ангажовање ромског координатора </w:t>
            </w:r>
          </w:p>
        </w:tc>
        <w:tc>
          <w:tcPr>
            <w:tcW w:w="1549"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711"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1767"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2028.</w:t>
            </w:r>
          </w:p>
        </w:tc>
        <w:tc>
          <w:tcPr>
            <w:tcW w:w="1765"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1.230.000,00</w:t>
            </w:r>
          </w:p>
        </w:tc>
        <w:tc>
          <w:tcPr>
            <w:tcW w:w="2026" w:type="dxa"/>
            <w:gridSpan w:val="5"/>
            <w:tcBorders/>
            <w:shd w:color="auto" w:fill="FFFFFF" w:themeFill="background1" w:val="clear"/>
            <w:vAlign w:val="center"/>
          </w:tcPr>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t>2028 –  1.230.000,00</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r>
          </w:p>
        </w:tc>
        <w:tc>
          <w:tcPr>
            <w:tcW w:w="1878" w:type="dxa"/>
            <w:tcBorders/>
            <w:shd w:color="auto" w:fill="FFFFFF" w:themeFill="background1" w:val="clear"/>
            <w:vAlign w:val="center"/>
          </w:tcPr>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t>Буџет општине – 1.230.000,00</w:t>
            </w:r>
          </w:p>
        </w:tc>
      </w:tr>
      <w:tr>
        <w:trPr>
          <w:trHeight w:val="1043" w:hRule="atLeast"/>
        </w:trPr>
        <w:tc>
          <w:tcPr>
            <w:tcW w:w="1229"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5.2.6.</w:t>
            </w:r>
          </w:p>
        </w:tc>
        <w:tc>
          <w:tcPr>
            <w:tcW w:w="2321"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Трибина на тему борбе против дискриминације и циганизма за све грађане</w:t>
            </w:r>
          </w:p>
        </w:tc>
        <w:tc>
          <w:tcPr>
            <w:tcW w:w="1549"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711"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ОШ, ЦК, ОЦД</w:t>
            </w:r>
          </w:p>
        </w:tc>
        <w:tc>
          <w:tcPr>
            <w:tcW w:w="1767"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2026,</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континуирано</w:t>
            </w:r>
          </w:p>
        </w:tc>
        <w:tc>
          <w:tcPr>
            <w:tcW w:w="1765"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2026" w:type="dxa"/>
            <w:gridSpan w:val="5"/>
            <w:tcBorders/>
            <w:shd w:color="auto" w:fill="FFFFFF" w:themeFill="background1" w:val="clear"/>
            <w:vAlign w:val="center"/>
          </w:tcPr>
          <w:p>
            <w:pPr>
              <w:pStyle w:val="NoSpacing"/>
              <w:widowControl/>
              <w:suppressAutoHyphens w:val="true"/>
              <w:spacing w:lineRule="auto" w:line="240" w:before="0" w:after="0"/>
              <w:jc w:val="center"/>
              <w:rPr>
                <w:rFonts w:ascii="Cambria" w:hAnsi="Cambria"/>
                <w:sz w:val="22"/>
                <w:szCs w:val="22"/>
                <w:lang w:val="sr-RS"/>
              </w:rPr>
            </w:pPr>
            <w:r>
              <w:rPr>
                <w:rFonts w:eastAsia="Times New Roman" w:cs="Times New Roman" w:ascii="Cambria" w:hAnsi="Cambria"/>
                <w:kern w:val="0"/>
                <w:sz w:val="22"/>
                <w:szCs w:val="22"/>
                <w:lang w:val="sr-RS" w:eastAsia="en-US" w:bidi="ar-SA"/>
              </w:rPr>
            </w:r>
          </w:p>
          <w:p>
            <w:pPr>
              <w:pStyle w:val="NoSpacing"/>
              <w:widowControl/>
              <w:suppressAutoHyphens w:val="true"/>
              <w:spacing w:lineRule="auto" w:line="240" w:before="0" w:after="0"/>
              <w:jc w:val="center"/>
              <w:rPr>
                <w:rFonts w:ascii="Cambria" w:hAnsi="Cambria"/>
                <w:sz w:val="22"/>
                <w:szCs w:val="22"/>
                <w:lang w:val="sr-RS"/>
              </w:rPr>
            </w:pPr>
            <w:r>
              <w:rPr>
                <w:rFonts w:eastAsia="Times New Roman" w:cs="Times New Roman" w:ascii="Cambria" w:hAnsi="Cambria"/>
                <w:kern w:val="0"/>
                <w:sz w:val="22"/>
                <w:szCs w:val="22"/>
                <w:lang w:val="sr-RS" w:eastAsia="en-US" w:bidi="ar-SA"/>
              </w:rPr>
              <w:t>/</w:t>
            </w:r>
          </w:p>
          <w:p>
            <w:pPr>
              <w:pStyle w:val="NoSpacing"/>
              <w:widowControl/>
              <w:suppressAutoHyphens w:val="true"/>
              <w:spacing w:lineRule="auto" w:line="240" w:before="0" w:after="0"/>
              <w:jc w:val="center"/>
              <w:rPr>
                <w:rFonts w:ascii="Cambria" w:hAnsi="Cambria"/>
                <w:sz w:val="22"/>
                <w:szCs w:val="22"/>
                <w:lang w:val="sr-RS"/>
              </w:rPr>
            </w:pPr>
            <w:r>
              <w:rPr>
                <w:rFonts w:eastAsia="Times New Roman" w:cs="Times New Roman" w:ascii="Cambria" w:hAnsi="Cambria"/>
                <w:kern w:val="0"/>
                <w:sz w:val="22"/>
                <w:szCs w:val="22"/>
                <w:lang w:val="sr-RS" w:eastAsia="en-US" w:bidi="ar-SA"/>
              </w:rPr>
            </w:r>
          </w:p>
        </w:tc>
        <w:tc>
          <w:tcPr>
            <w:tcW w:w="1878"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tc>
      </w:tr>
      <w:tr>
        <w:trPr>
          <w:trHeight w:val="1043" w:hRule="atLeast"/>
        </w:trPr>
        <w:tc>
          <w:tcPr>
            <w:tcW w:w="1229"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5.2.7.</w:t>
            </w:r>
          </w:p>
        </w:tc>
        <w:tc>
          <w:tcPr>
            <w:tcW w:w="2321"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Укључивање младих Рома у волонтерске активности Црвеног крста</w:t>
            </w:r>
          </w:p>
        </w:tc>
        <w:tc>
          <w:tcPr>
            <w:tcW w:w="1549"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711"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ЦК</w:t>
            </w:r>
          </w:p>
        </w:tc>
        <w:tc>
          <w:tcPr>
            <w:tcW w:w="1767"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IV квартал 2026,</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континуирано</w:t>
            </w:r>
          </w:p>
        </w:tc>
        <w:tc>
          <w:tcPr>
            <w:tcW w:w="1765"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2026" w:type="dxa"/>
            <w:gridSpan w:val="5"/>
            <w:tcBorders/>
            <w:shd w:color="auto" w:fill="FFFFFF" w:themeFill="background1" w:val="clear"/>
            <w:vAlign w:val="center"/>
          </w:tcPr>
          <w:p>
            <w:pPr>
              <w:pStyle w:val="NoSpacing"/>
              <w:widowControl/>
              <w:suppressAutoHyphens w:val="true"/>
              <w:spacing w:lineRule="auto" w:line="240" w:before="0" w:after="0"/>
              <w:jc w:val="center"/>
              <w:rPr>
                <w:rFonts w:ascii="Cambria" w:hAnsi="Cambria"/>
                <w:sz w:val="22"/>
                <w:szCs w:val="22"/>
                <w:lang w:val="sr-RS"/>
              </w:rPr>
            </w:pPr>
            <w:r>
              <w:rPr>
                <w:rFonts w:eastAsia="Times New Roman" w:cs="Times New Roman" w:ascii="Cambria" w:hAnsi="Cambria"/>
                <w:kern w:val="0"/>
                <w:sz w:val="22"/>
                <w:szCs w:val="22"/>
                <w:lang w:val="sr-RS" w:eastAsia="en-US" w:bidi="ar-SA"/>
              </w:rPr>
            </w:r>
          </w:p>
          <w:p>
            <w:pPr>
              <w:pStyle w:val="NoSpacing"/>
              <w:widowControl/>
              <w:suppressAutoHyphens w:val="true"/>
              <w:spacing w:lineRule="auto" w:line="240" w:before="0" w:after="0"/>
              <w:jc w:val="center"/>
              <w:rPr>
                <w:rFonts w:ascii="Cambria" w:hAnsi="Cambria"/>
                <w:sz w:val="22"/>
                <w:szCs w:val="22"/>
                <w:lang w:val="sr-RS"/>
              </w:rPr>
            </w:pPr>
            <w:r>
              <w:rPr>
                <w:rFonts w:eastAsia="Times New Roman" w:cs="Times New Roman" w:ascii="Cambria" w:hAnsi="Cambria"/>
                <w:kern w:val="0"/>
                <w:sz w:val="22"/>
                <w:szCs w:val="22"/>
                <w:lang w:val="sr-RS" w:eastAsia="en-US" w:bidi="ar-SA"/>
              </w:rPr>
              <w:t>/</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r>
          </w:p>
        </w:tc>
        <w:tc>
          <w:tcPr>
            <w:tcW w:w="1878"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r>
          </w:p>
        </w:tc>
      </w:tr>
      <w:tr>
        <w:trPr>
          <w:trHeight w:val="1043" w:hRule="atLeast"/>
        </w:trPr>
        <w:tc>
          <w:tcPr>
            <w:tcW w:w="1229"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b/>
                <w:sz w:val="22"/>
                <w:szCs w:val="22"/>
              </w:rPr>
            </w:pPr>
            <w:r>
              <w:rPr>
                <w:rFonts w:eastAsia="Times New Roman" w:cs="Times New Roman" w:ascii="Cambria" w:hAnsi="Cambria"/>
                <w:b/>
                <w:kern w:val="0"/>
                <w:sz w:val="22"/>
                <w:szCs w:val="22"/>
                <w:lang w:eastAsia="en-US" w:bidi="ar-SA"/>
              </w:rPr>
              <w:t>5.2.8.</w:t>
            </w:r>
          </w:p>
        </w:tc>
        <w:tc>
          <w:tcPr>
            <w:tcW w:w="2321" w:type="dxa"/>
            <w:gridSpan w:val="2"/>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 xml:space="preserve">Покретање иницијативе за ослобађање чланарине у спортским клубовима за децу ромске националности </w:t>
            </w:r>
          </w:p>
        </w:tc>
        <w:tc>
          <w:tcPr>
            <w:tcW w:w="1549" w:type="dxa"/>
            <w:tcBorders/>
            <w:shd w:color="auto" w:fill="FFFFFF" w:themeFill="background1" w:val="clear"/>
            <w:vAlign w:val="center"/>
          </w:tcPr>
          <w:p>
            <w:pPr>
              <w:pStyle w:val="Normal"/>
              <w:widowControl/>
              <w:suppressAutoHyphens w:val="true"/>
              <w:spacing w:lineRule="auto" w:line="240" w:before="0" w:after="0"/>
              <w:jc w:val="left"/>
              <w:rPr>
                <w:rFonts w:ascii="Cambria" w:hAnsi="Cambria"/>
                <w:sz w:val="22"/>
                <w:szCs w:val="22"/>
              </w:rPr>
            </w:pPr>
            <w:r>
              <w:rPr>
                <w:rFonts w:eastAsia="Times New Roman" w:cs="Times New Roman" w:ascii="Cambria" w:hAnsi="Cambria"/>
                <w:kern w:val="0"/>
                <w:sz w:val="22"/>
                <w:szCs w:val="22"/>
                <w:lang w:eastAsia="en-US" w:bidi="ar-SA"/>
              </w:rPr>
              <w:t>Одељење за имовинске, опште и заједничке послове</w:t>
            </w:r>
          </w:p>
        </w:tc>
        <w:tc>
          <w:tcPr>
            <w:tcW w:w="1711" w:type="dxa"/>
            <w:gridSpan w:val="2"/>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ЦК</w:t>
            </w:r>
          </w:p>
        </w:tc>
        <w:tc>
          <w:tcPr>
            <w:tcW w:w="1767"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II квартал 2026.</w:t>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tc>
        <w:tc>
          <w:tcPr>
            <w:tcW w:w="1765" w:type="dxa"/>
            <w:gridSpan w:val="4"/>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tc>
        <w:tc>
          <w:tcPr>
            <w:tcW w:w="2026" w:type="dxa"/>
            <w:gridSpan w:val="5"/>
            <w:tcBorders/>
            <w:shd w:color="auto" w:fill="FFFFFF" w:themeFill="background1" w:val="clear"/>
            <w:vAlign w:val="center"/>
          </w:tcPr>
          <w:p>
            <w:pPr>
              <w:pStyle w:val="NoSpacing"/>
              <w:widowControl/>
              <w:suppressAutoHyphens w:val="true"/>
              <w:spacing w:lineRule="auto" w:line="240" w:before="0" w:after="0"/>
              <w:jc w:val="center"/>
              <w:rPr>
                <w:rFonts w:ascii="Cambria" w:hAnsi="Cambria"/>
                <w:sz w:val="22"/>
                <w:szCs w:val="22"/>
                <w:lang w:val="sr-RS"/>
              </w:rPr>
            </w:pPr>
            <w:r>
              <w:rPr>
                <w:rFonts w:eastAsia="Times New Roman" w:cs="Times New Roman" w:ascii="Cambria" w:hAnsi="Cambria"/>
                <w:kern w:val="0"/>
                <w:sz w:val="22"/>
                <w:szCs w:val="22"/>
                <w:lang w:val="sr-RS" w:eastAsia="en-US" w:bidi="ar-SA"/>
              </w:rPr>
            </w:r>
          </w:p>
          <w:p>
            <w:pPr>
              <w:pStyle w:val="NoSpacing"/>
              <w:widowControl/>
              <w:suppressAutoHyphens w:val="true"/>
              <w:spacing w:lineRule="auto" w:line="240" w:before="0" w:after="0"/>
              <w:jc w:val="center"/>
              <w:rPr>
                <w:rFonts w:ascii="Cambria" w:hAnsi="Cambria"/>
                <w:sz w:val="22"/>
                <w:szCs w:val="22"/>
                <w:lang w:val="sr-RS"/>
              </w:rPr>
            </w:pPr>
            <w:r>
              <w:rPr>
                <w:rFonts w:eastAsia="Times New Roman" w:cs="Times New Roman" w:ascii="Cambria" w:hAnsi="Cambria"/>
                <w:kern w:val="0"/>
                <w:sz w:val="22"/>
                <w:szCs w:val="22"/>
                <w:lang w:val="sr-RS" w:eastAsia="en-US" w:bidi="ar-SA"/>
              </w:rPr>
              <w:t>/</w:t>
            </w:r>
          </w:p>
          <w:p>
            <w:pPr>
              <w:pStyle w:val="NoSpacing"/>
              <w:widowControl/>
              <w:suppressAutoHyphens w:val="true"/>
              <w:spacing w:lineRule="auto" w:line="240" w:before="0" w:after="0"/>
              <w:jc w:val="right"/>
              <w:rPr>
                <w:rFonts w:ascii="Cambria" w:hAnsi="Cambria"/>
                <w:sz w:val="22"/>
                <w:szCs w:val="22"/>
                <w:lang w:val="sr-RS"/>
              </w:rPr>
            </w:pPr>
            <w:r>
              <w:rPr>
                <w:rFonts w:eastAsia="Times New Roman" w:cs="Times New Roman" w:ascii="Cambria" w:hAnsi="Cambria"/>
                <w:kern w:val="0"/>
                <w:sz w:val="22"/>
                <w:szCs w:val="22"/>
                <w:lang w:val="sr-RS" w:eastAsia="en-US" w:bidi="ar-SA"/>
              </w:rPr>
            </w:r>
          </w:p>
        </w:tc>
        <w:tc>
          <w:tcPr>
            <w:tcW w:w="1878" w:type="dxa"/>
            <w:tcBorders/>
            <w:shd w:color="auto" w:fill="FFFFFF" w:themeFill="background1" w:val="clear"/>
            <w:vAlign w:val="center"/>
          </w:tcPr>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r>
          </w:p>
          <w:p>
            <w:pPr>
              <w:pStyle w:val="Normal"/>
              <w:widowControl/>
              <w:suppressAutoHyphens w:val="true"/>
              <w:spacing w:lineRule="auto" w:line="240" w:before="0" w:after="0"/>
              <w:jc w:val="center"/>
              <w:rPr>
                <w:rFonts w:ascii="Cambria" w:hAnsi="Cambria"/>
                <w:sz w:val="22"/>
                <w:szCs w:val="22"/>
              </w:rPr>
            </w:pPr>
            <w:r>
              <w:rPr>
                <w:rFonts w:eastAsia="Times New Roman" w:cs="Times New Roman" w:ascii="Cambria" w:hAnsi="Cambria"/>
                <w:kern w:val="0"/>
                <w:sz w:val="22"/>
                <w:szCs w:val="22"/>
                <w:lang w:eastAsia="en-US" w:bidi="ar-SA"/>
              </w:rPr>
              <w:t>/</w:t>
            </w:r>
          </w:p>
          <w:p>
            <w:pPr>
              <w:pStyle w:val="Normal"/>
              <w:widowControl/>
              <w:suppressAutoHyphens w:val="true"/>
              <w:spacing w:lineRule="auto" w:line="240" w:before="0" w:after="0"/>
              <w:jc w:val="right"/>
              <w:rPr>
                <w:rFonts w:ascii="Cambria" w:hAnsi="Cambria"/>
                <w:sz w:val="22"/>
                <w:szCs w:val="22"/>
              </w:rPr>
            </w:pPr>
            <w:r>
              <w:rPr>
                <w:rFonts w:eastAsia="Times New Roman" w:cs="Times New Roman" w:ascii="Cambria" w:hAnsi="Cambria"/>
                <w:kern w:val="0"/>
                <w:sz w:val="22"/>
                <w:szCs w:val="22"/>
                <w:lang w:eastAsia="en-US" w:bidi="ar-SA"/>
              </w:rPr>
            </w:r>
          </w:p>
        </w:tc>
      </w:tr>
    </w:tbl>
    <w:p>
      <w:pPr>
        <w:pStyle w:val="Normal"/>
        <w:spacing w:lineRule="auto" w:line="240"/>
        <w:rPr>
          <w:rFonts w:ascii="Cambria" w:hAnsi="Cambria"/>
          <w:sz w:val="22"/>
          <w:szCs w:val="22"/>
        </w:rPr>
      </w:pPr>
      <w:r>
        <w:rPr>
          <w:rFonts w:ascii="Cambria" w:hAnsi="Cambria"/>
          <w:sz w:val="22"/>
          <w:szCs w:val="22"/>
        </w:rPr>
      </w:r>
    </w:p>
    <w:p>
      <w:pPr>
        <w:pStyle w:val="Normal"/>
        <w:spacing w:lineRule="auto" w:line="240"/>
        <w:rPr>
          <w:rFonts w:ascii="Cambria" w:hAnsi="Cambria"/>
          <w:sz w:val="22"/>
          <w:szCs w:val="22"/>
        </w:rPr>
      </w:pPr>
      <w:r>
        <w:rPr>
          <w:rFonts w:ascii="Cambria" w:hAnsi="Cambria"/>
          <w:sz w:val="22"/>
          <w:szCs w:val="22"/>
        </w:rPr>
      </w:r>
    </w:p>
    <w:p>
      <w:pPr>
        <w:pStyle w:val="ListParagraph"/>
        <w:tabs>
          <w:tab w:val="clear" w:pos="720"/>
          <w:tab w:val="left" w:pos="3390" w:leader="none"/>
        </w:tabs>
        <w:ind w:left="786"/>
        <w:rPr>
          <w:rFonts w:ascii="Cambria" w:hAnsi="Cambria" w:cs="Arial"/>
          <w:sz w:val="22"/>
          <w:szCs w:val="22"/>
        </w:rPr>
      </w:pPr>
      <w:r>
        <w:rPr>
          <w:rFonts w:cs="Arial" w:ascii="Cambria" w:hAnsi="Cambria"/>
          <w:sz w:val="22"/>
          <w:szCs w:val="22"/>
        </w:rPr>
      </w:r>
    </w:p>
    <w:p>
      <w:pPr>
        <w:pStyle w:val="ListParagraph"/>
        <w:tabs>
          <w:tab w:val="clear" w:pos="720"/>
          <w:tab w:val="left" w:pos="3390" w:leader="none"/>
        </w:tabs>
        <w:ind w:left="786"/>
        <w:rPr>
          <w:rFonts w:ascii="Cambria" w:hAnsi="Cambria" w:cs="Arial"/>
          <w:sz w:val="22"/>
          <w:szCs w:val="22"/>
        </w:rPr>
      </w:pPr>
      <w:r>
        <w:rPr>
          <w:rFonts w:cs="Arial" w:ascii="Cambria" w:hAnsi="Cambria"/>
          <w:sz w:val="22"/>
          <w:szCs w:val="22"/>
        </w:rPr>
      </w:r>
    </w:p>
    <w:p>
      <w:pPr>
        <w:sectPr>
          <w:headerReference w:type="default" r:id="rId11"/>
          <w:headerReference w:type="first" r:id="rId12"/>
          <w:footnotePr>
            <w:numFmt w:val="decimal"/>
          </w:footnotePr>
          <w:type w:val="nextPage"/>
          <w:pgSz w:orient="landscape" w:w="15840" w:h="12240"/>
          <w:pgMar w:left="1440" w:right="1440" w:gutter="0" w:header="720" w:top="1440" w:footer="0" w:bottom="1440"/>
          <w:pgNumType w:fmt="lowerRoman"/>
          <w:formProt w:val="false"/>
          <w:textDirection w:val="lrTb"/>
          <w:docGrid w:type="default" w:linePitch="326" w:charSpace="4294960332"/>
        </w:sectPr>
        <w:pStyle w:val="ListParagraph"/>
        <w:tabs>
          <w:tab w:val="clear" w:pos="720"/>
          <w:tab w:val="left" w:pos="3390" w:leader="none"/>
        </w:tabs>
        <w:ind w:left="786"/>
        <w:rPr>
          <w:rFonts w:ascii="Cambria" w:hAnsi="Cambria" w:cs="Arial"/>
          <w:sz w:val="22"/>
          <w:szCs w:val="22"/>
        </w:rPr>
      </w:pPr>
      <w:r>
        <w:rPr>
          <w:rFonts w:cs="Arial" w:ascii="Cambria" w:hAnsi="Cambria"/>
          <w:sz w:val="22"/>
          <w:szCs w:val="22"/>
        </w:rPr>
      </w:r>
    </w:p>
    <w:p>
      <w:pPr>
        <w:pStyle w:val="ListParagraph"/>
        <w:numPr>
          <w:ilvl w:val="0"/>
          <w:numId w:val="2"/>
        </w:numPr>
        <w:tabs>
          <w:tab w:val="clear" w:pos="720"/>
          <w:tab w:val="left" w:pos="3390" w:leader="none"/>
        </w:tabs>
        <w:spacing w:lineRule="auto" w:line="240"/>
        <w:rPr>
          <w:rFonts w:ascii="Cambria" w:hAnsi="Cambria" w:cs="Arial"/>
          <w:b/>
          <w:bCs/>
          <w:color w:themeColor="accent5" w:themeShade="80" w:val="494142"/>
          <w:sz w:val="32"/>
          <w:szCs w:val="32"/>
        </w:rPr>
      </w:pPr>
      <w:r>
        <w:rPr>
          <w:rFonts w:cs="Arial" w:ascii="Cambria" w:hAnsi="Cambria"/>
          <w:b/>
          <w:bCs/>
          <w:color w:themeColor="accent5" w:themeShade="80" w:val="494142"/>
          <w:sz w:val="32"/>
          <w:szCs w:val="32"/>
        </w:rPr>
        <w:t>ОКВИР ПРОГРАМСКОГ БУЏЕТА АКЦИОНОГ ПЛАНА ЗА СПРОВОЂЕЊЕ ЛАП-а</w:t>
      </w:r>
    </w:p>
    <w:p>
      <w:pPr>
        <w:pStyle w:val="Normal"/>
        <w:tabs>
          <w:tab w:val="clear" w:pos="720"/>
          <w:tab w:val="left" w:pos="3390" w:leader="none"/>
        </w:tabs>
        <w:rPr>
          <w:rFonts w:ascii="Cambria" w:hAnsi="Cambria" w:cs="Arial"/>
          <w:b/>
          <w:bCs/>
          <w:color w:themeColor="accent5" w:themeShade="80" w:val="494142"/>
        </w:rPr>
      </w:pPr>
      <w:r>
        <w:rPr>
          <w:rFonts w:cs="Arial" w:ascii="Cambria" w:hAnsi="Cambria"/>
          <w:b/>
          <w:bCs/>
          <w:color w:themeColor="accent5" w:themeShade="80" w:val="494142"/>
        </w:rPr>
      </w:r>
    </w:p>
    <w:p>
      <w:pPr>
        <w:pStyle w:val="Default"/>
        <w:ind w:firstLine="426"/>
        <w:jc w:val="both"/>
        <w:rPr>
          <w:rFonts w:ascii="Cambria" w:hAnsi="Cambria" w:eastAsia="Calibri"/>
          <w:lang w:val="sr-RS"/>
        </w:rPr>
      </w:pPr>
      <w:r>
        <w:rPr>
          <w:rFonts w:eastAsia="Calibri" w:ascii="Cambria" w:hAnsi="Cambria"/>
          <w:lang w:val="sr-RS"/>
        </w:rPr>
        <w:t>Доношењем Локалног акционог плана за социјалну инклузију Рома и Ромкиња у општини Беочин за период 2026–2028. године успоставља се институционални и финансијски основ за систематично спровођење планираних стратешких мера у области инклузије Рома. ЛАП-ом се предвиђа да се активности финансирају пре свега из буџета општине, уз истовремено стварање могућности за обезбеђивање додатних средстава путем конкурса и других облика финансијске подршке (донаторским средствима привредних субјеката). Поред локалних извора, реализација мера ослањаће се и на финансирање са виших нивоа власти, као и на подршку међународних организација, укључујући средства Европске уније, чиме се обезбеђује стабилност и одрживост спровођења планираних интервенција.</w:t>
      </w:r>
    </w:p>
    <w:p>
      <w:pPr>
        <w:pStyle w:val="Default"/>
        <w:ind w:firstLine="426"/>
        <w:jc w:val="both"/>
        <w:rPr>
          <w:rFonts w:ascii="Cambria" w:hAnsi="Cambria" w:eastAsia="Calibri"/>
          <w:lang w:val="sr-RS"/>
        </w:rPr>
      </w:pPr>
      <w:r>
        <w:rPr>
          <w:rFonts w:eastAsia="Calibri" w:ascii="Cambria" w:hAnsi="Cambria"/>
          <w:lang w:val="sr-RS"/>
        </w:rPr>
      </w:r>
    </w:p>
    <w:p>
      <w:pPr>
        <w:pStyle w:val="Default"/>
        <w:ind w:firstLine="426"/>
        <w:jc w:val="both"/>
        <w:rPr>
          <w:rFonts w:ascii="Cambria" w:hAnsi="Cambria"/>
          <w:lang w:val="sr-RS"/>
        </w:rPr>
      </w:pPr>
      <w:r>
        <w:rPr>
          <w:rFonts w:ascii="Cambria" w:hAnsi="Cambria"/>
          <w:lang w:val="sr-RS"/>
        </w:rPr>
        <w:t>Имајући у виду законске надлежности јединица локалне самоуправе у Републици Србији, општина Беочин ће кроз свој буџет подржати у оквиру овог ЛАП-а мере у кључним областима од значаја за социјалну инклузију ромске националне мањине: образовање, запошљавање, становање, социјална и здравствена заштита. ЛАП-ом је посебно наглашена потреба за улагањем у образовне мере, јачање запошљивости и побољшање стамбених услова припадника ромске заједнице, као и за унапређење приступа здравственим услугама, услугама социјалне и дечије заштите и садржајима који доприносе квалитетнијем друштвеном животу на локалном нивоу. Практично, кроз финансирање реализације активности предвиђених трогодишњим акционим планом омогућује се  унапређење стања у пет области значајних за смањење социјалне искључености Рома и Ромкиња у општини Беочин.</w:t>
      </w:r>
    </w:p>
    <w:p>
      <w:pPr>
        <w:pStyle w:val="Default"/>
        <w:ind w:firstLine="426"/>
        <w:jc w:val="both"/>
        <w:rPr>
          <w:rFonts w:ascii="Cambria" w:hAnsi="Cambria"/>
          <w:lang w:val="sr-RS"/>
        </w:rPr>
      </w:pPr>
      <w:r>
        <w:rPr>
          <w:rFonts w:ascii="Cambria" w:hAnsi="Cambria"/>
          <w:lang w:val="sr-RS"/>
        </w:rPr>
      </w:r>
    </w:p>
    <w:p>
      <w:pPr>
        <w:pStyle w:val="Default"/>
        <w:ind w:firstLine="426"/>
        <w:jc w:val="both"/>
        <w:rPr>
          <w:rFonts w:ascii="Cambria" w:hAnsi="Cambria"/>
          <w:lang w:val="sr-RS"/>
        </w:rPr>
      </w:pPr>
      <w:r>
        <w:rPr>
          <w:rFonts w:ascii="Cambria" w:hAnsi="Cambria"/>
          <w:lang w:val="sr-RS"/>
        </w:rPr>
        <w:t>У циљу унапређења ефикасности коришћења средстава и бољег планирања будућих интервенција, надлежне организационе јединице општинске управе за спровођење конкретних активности, у сарадњи са одељењем надлежним за послове финансија, спровешће анализу укупних буџетских и донаторских издвајања намењених социјалном укључивању Рома и Ромкиња. Налази те анализе, заједно са искуствима стеченим током реализације плана у наредном трогодишњем периоду, представљаће основ за даље унапређење модела финансирања и припрему наредног акционог плана за период 2029–2031.</w:t>
      </w:r>
    </w:p>
    <w:p>
      <w:pPr>
        <w:pStyle w:val="Default"/>
        <w:ind w:firstLine="426"/>
        <w:jc w:val="both"/>
        <w:rPr>
          <w:rFonts w:ascii="Cambria" w:hAnsi="Cambria"/>
          <w:lang w:val="sr-RS"/>
        </w:rPr>
      </w:pPr>
      <w:r>
        <w:rPr>
          <w:rFonts w:ascii="Cambria" w:hAnsi="Cambria"/>
          <w:lang w:val="sr-RS"/>
        </w:rPr>
      </w:r>
    </w:p>
    <w:p>
      <w:pPr>
        <w:pStyle w:val="Default"/>
        <w:ind w:firstLine="426"/>
        <w:jc w:val="both"/>
        <w:rPr>
          <w:rFonts w:ascii="Cambria" w:hAnsi="Cambria"/>
          <w:lang w:val="sr-RS"/>
        </w:rPr>
      </w:pPr>
      <w:r>
        <w:rPr>
          <w:rFonts w:ascii="Cambria" w:hAnsi="Cambria"/>
          <w:lang w:val="sr-RS"/>
        </w:rPr>
        <w:t>Сходно Упутству за припрему Одлуке о буџету локалне власти за 2026. годину са пројекцијама за 2027. и 2028. годину</w:t>
      </w:r>
      <w:r>
        <w:rPr>
          <w:rStyle w:val="FootnoteReference"/>
          <w:rFonts w:cs="Arial" w:ascii="Cambria" w:hAnsi="Cambria"/>
          <w:lang w:val="sr-RS"/>
        </w:rPr>
        <w:footnoteReference w:id="13"/>
      </w:r>
      <w:r>
        <w:rPr>
          <w:rFonts w:ascii="Cambria" w:hAnsi="Cambria"/>
          <w:lang w:val="sr-RS"/>
        </w:rPr>
        <w:t xml:space="preserve"> општина Беочин ће наставити финансирање мера и механизама за социјално укључивање Рома и Ромкиња у оквиру постојећих буџетских програма (према Анекс-у 5 Упутства) и раздела надлежне Општинске управе у буџету општине – Раздео 5. </w:t>
      </w:r>
    </w:p>
    <w:p>
      <w:pPr>
        <w:pStyle w:val="Default"/>
        <w:ind w:firstLine="426"/>
        <w:jc w:val="both"/>
        <w:rPr>
          <w:rFonts w:ascii="Cambria" w:hAnsi="Cambria"/>
          <w:lang w:val="sr-RS"/>
        </w:rPr>
      </w:pPr>
      <w:r>
        <w:rPr>
          <w:rFonts w:ascii="Cambria" w:hAnsi="Cambria"/>
          <w:lang w:val="sr-RS"/>
        </w:rPr>
      </w:r>
    </w:p>
    <w:p>
      <w:pPr>
        <w:pStyle w:val="Default"/>
        <w:ind w:firstLine="426"/>
        <w:jc w:val="both"/>
        <w:rPr>
          <w:rFonts w:ascii="Cambria" w:hAnsi="Cambria"/>
          <w:lang w:val="sr-RS"/>
        </w:rPr>
      </w:pPr>
      <w:r>
        <w:rPr>
          <w:rFonts w:ascii="Cambria" w:hAnsi="Cambria"/>
          <w:lang w:val="sr-RS"/>
        </w:rPr>
        <w:t xml:space="preserve">Финансирање мера за инклузију Рома и Ромкиња треба да буде обезбеђено кроз приходе буџета општине, укључујући изворне, уступљене и трансферне приходе (као што су општи приходи буџета и трансфери од других нивоа власти). Осим тога, неопходно је планирати и добровољне трансфере од физичких и правних лица, донације и помоћи од међународних организација, као и финансијску помоћ ЕУ. Ова средства ће бити коришћена за финансирање текућих активности, односно капитална улагања као што је нпр. изградња новог вртића Предшколске установе, а које су предвиђене Локалним акционим планом. </w:t>
      </w:r>
    </w:p>
    <w:p>
      <w:pPr>
        <w:pStyle w:val="Default"/>
        <w:ind w:firstLine="426"/>
        <w:jc w:val="both"/>
        <w:rPr>
          <w:rFonts w:ascii="Cambria" w:hAnsi="Cambria"/>
          <w:lang w:val="sr-RS"/>
        </w:rPr>
      </w:pPr>
      <w:r>
        <w:rPr>
          <w:rFonts w:ascii="Cambria" w:hAnsi="Cambria"/>
          <w:lang w:val="sr-RS"/>
        </w:rPr>
      </w:r>
    </w:p>
    <w:p>
      <w:pPr>
        <w:pStyle w:val="Default"/>
        <w:ind w:firstLine="426"/>
        <w:jc w:val="both"/>
        <w:rPr>
          <w:rFonts w:ascii="Cambria" w:hAnsi="Cambria" w:eastAsia="Calibri"/>
          <w:lang w:val="sr-RS"/>
        </w:rPr>
      </w:pPr>
      <w:r>
        <w:rPr>
          <w:rFonts w:eastAsia="Calibri" w:ascii="Cambria" w:hAnsi="Cambria"/>
          <w:lang w:val="sr-RS"/>
        </w:rPr>
        <w:t>Приликом утврђивања међусобног односа између посебних циљева, дефинисаних мера и извора финансирања, као важан фактор узета је у обзир динамика планирања и спровођења пројеката који се финансирају из буџетских и/или донаторских средстава. Полазећи од података које су доставили надлежни органи управе, анализе нормативно-правног основа за финансирање појединачних мера и активности у приоритетним областима инклузије, као и информација о постојећим механизмима подршке социјалном укључивању Рома и Ромкиња, извршена је процена неопходних финансијских средстава за реализацију планираних интервенција по областима деловања.</w:t>
      </w:r>
    </w:p>
    <w:p>
      <w:pPr>
        <w:pStyle w:val="Default"/>
        <w:ind w:firstLine="426"/>
        <w:jc w:val="both"/>
        <w:rPr>
          <w:rFonts w:ascii="Cambria" w:hAnsi="Cambria" w:eastAsia="Calibri"/>
          <w:lang w:val="sr-RS"/>
        </w:rPr>
      </w:pPr>
      <w:r>
        <w:rPr>
          <w:rFonts w:eastAsia="Calibri" w:ascii="Cambria" w:hAnsi="Cambria"/>
          <w:lang w:val="sr-RS"/>
        </w:rPr>
      </w:r>
    </w:p>
    <w:p>
      <w:pPr>
        <w:pStyle w:val="Default"/>
        <w:ind w:firstLine="360"/>
        <w:jc w:val="both"/>
        <w:rPr>
          <w:rFonts w:ascii="Cambria" w:hAnsi="Cambria" w:eastAsia="Calibri"/>
          <w:lang w:val="sr-RS"/>
        </w:rPr>
      </w:pPr>
      <w:r>
        <w:rPr>
          <w:rFonts w:eastAsia="Calibri" w:ascii="Cambria" w:hAnsi="Cambria"/>
          <w:lang w:val="sr-RS"/>
        </w:rPr>
        <w:t>Целокупан процес процене заснован је на принципима програмског буџетирања и важећим актима којима се уређују надлежности општине, њених органа и корисника буџетских средстава, чиме је обезбеђена усклађеност планираних мера са постојећим институционалним и финансијским оквиром. Сходно наведеном, акциони план садржи и процену трошкова активности предвиђених предметним планом, а неопходно је вршити и адекватно планирање дефинисаних расхода и издатака по мерама и активностима у конкретним програмима буџета општине,  ради остваривања циљева програмског буџетирања и то:</w:t>
      </w:r>
    </w:p>
    <w:p>
      <w:pPr>
        <w:pStyle w:val="Default"/>
        <w:ind w:firstLine="360"/>
        <w:jc w:val="both"/>
        <w:rPr>
          <w:rFonts w:ascii="Cambria" w:hAnsi="Cambria" w:eastAsia="Calibri"/>
          <w:lang w:val="sr-RS"/>
        </w:rPr>
      </w:pPr>
      <w:r>
        <w:rPr>
          <w:rFonts w:eastAsia="Calibri" w:ascii="Cambria" w:hAnsi="Cambria"/>
          <w:lang w:val="sr-RS"/>
        </w:rPr>
      </w:r>
    </w:p>
    <w:p>
      <w:pPr>
        <w:pStyle w:val="ListParagraph"/>
        <w:numPr>
          <w:ilvl w:val="0"/>
          <w:numId w:val="22"/>
        </w:numPr>
        <w:suppressAutoHyphens w:val="false"/>
        <w:spacing w:lineRule="auto" w:line="240"/>
        <w:jc w:val="both"/>
        <w:rPr>
          <w:rFonts w:ascii="Cambria" w:hAnsi="Cambria" w:eastAsia="Calibri" w:cs="Arial"/>
        </w:rPr>
      </w:pPr>
      <w:r>
        <w:rPr>
          <w:rFonts w:eastAsia="Calibri" w:cs="Arial" w:ascii="Cambria" w:hAnsi="Cambria"/>
        </w:rPr>
        <w:t>класификација расхода и издатака према уже дефинисаним надлежностима и мерама корисника буџета,</w:t>
      </w:r>
    </w:p>
    <w:p>
      <w:pPr>
        <w:pStyle w:val="ListParagraph"/>
        <w:numPr>
          <w:ilvl w:val="0"/>
          <w:numId w:val="22"/>
        </w:numPr>
        <w:suppressAutoHyphens w:val="false"/>
        <w:spacing w:lineRule="auto" w:line="240"/>
        <w:jc w:val="both"/>
        <w:rPr>
          <w:rFonts w:ascii="Cambria" w:hAnsi="Cambria" w:eastAsia="Calibri" w:cs="Arial"/>
        </w:rPr>
      </w:pPr>
      <w:r>
        <w:rPr>
          <w:rFonts w:eastAsia="Calibri" w:cs="Arial" w:ascii="Cambria" w:hAnsi="Cambria"/>
        </w:rPr>
        <w:t>одређивање конкретне сврхе на коју се средства троше,</w:t>
      </w:r>
    </w:p>
    <w:p>
      <w:pPr>
        <w:pStyle w:val="ListParagraph"/>
        <w:numPr>
          <w:ilvl w:val="0"/>
          <w:numId w:val="22"/>
        </w:numPr>
        <w:suppressAutoHyphens w:val="false"/>
        <w:spacing w:lineRule="auto" w:line="240"/>
        <w:jc w:val="both"/>
        <w:rPr>
          <w:rFonts w:ascii="Cambria" w:hAnsi="Cambria" w:eastAsia="Calibri" w:cs="Arial"/>
        </w:rPr>
      </w:pPr>
      <w:r>
        <w:rPr>
          <w:rFonts w:eastAsia="Calibri" w:cs="Arial" w:ascii="Cambria" w:hAnsi="Cambria"/>
        </w:rPr>
        <w:t>одређивање начина потрошње средстава, а такође и повезаности са средњорочним циљевима,</w:t>
      </w:r>
    </w:p>
    <w:p>
      <w:pPr>
        <w:pStyle w:val="ListParagraph"/>
        <w:numPr>
          <w:ilvl w:val="0"/>
          <w:numId w:val="22"/>
        </w:numPr>
        <w:suppressAutoHyphens w:val="false"/>
        <w:spacing w:lineRule="auto" w:line="240"/>
        <w:jc w:val="both"/>
        <w:rPr>
          <w:rFonts w:ascii="Cambria" w:hAnsi="Cambria" w:eastAsia="Calibri" w:cs="Arial"/>
        </w:rPr>
      </w:pPr>
      <w:r>
        <w:rPr>
          <w:rFonts w:eastAsia="Calibri" w:cs="Arial" w:ascii="Cambria" w:hAnsi="Cambria"/>
        </w:rPr>
        <w:t>утврђивање елемената за мерење учинка спровођења мера.</w:t>
      </w:r>
    </w:p>
    <w:p>
      <w:pPr>
        <w:pStyle w:val="Default"/>
        <w:rPr>
          <w:rFonts w:ascii="Cambria" w:hAnsi="Cambria" w:eastAsia="Calibri"/>
          <w:lang w:val="sr-RS"/>
        </w:rPr>
      </w:pPr>
      <w:r>
        <w:rPr>
          <w:rFonts w:eastAsia="Calibri" w:ascii="Cambria" w:hAnsi="Cambria"/>
          <w:lang w:val="sr-RS"/>
        </w:rPr>
      </w:r>
    </w:p>
    <w:p>
      <w:pPr>
        <w:pStyle w:val="Default"/>
        <w:rPr>
          <w:rFonts w:ascii="Cambria" w:hAnsi="Cambria" w:eastAsia="Calibri"/>
          <w:lang w:val="sr-RS"/>
        </w:rPr>
      </w:pPr>
      <w:r>
        <w:rPr>
          <w:rFonts w:eastAsia="Calibri" w:ascii="Cambria" w:hAnsi="Cambria"/>
          <w:lang w:val="sr-RS"/>
        </w:rPr>
        <w:t>Oд програмског буџета на нивоу јединице локалне самоуправе, очекује се да исти:</w:t>
      </w:r>
    </w:p>
    <w:p>
      <w:pPr>
        <w:pStyle w:val="Default"/>
        <w:rPr>
          <w:rFonts w:ascii="Cambria" w:hAnsi="Cambria" w:eastAsia="Calibri"/>
          <w:lang w:val="sr-RS"/>
        </w:rPr>
      </w:pPr>
      <w:r>
        <w:rPr>
          <w:rFonts w:eastAsia="Calibri" w:ascii="Cambria" w:hAnsi="Cambria"/>
          <w:lang w:val="sr-RS"/>
        </w:rPr>
      </w:r>
    </w:p>
    <w:p>
      <w:pPr>
        <w:pStyle w:val="ListParagraph"/>
        <w:numPr>
          <w:ilvl w:val="0"/>
          <w:numId w:val="22"/>
        </w:numPr>
        <w:suppressAutoHyphens w:val="false"/>
        <w:spacing w:lineRule="auto" w:line="240"/>
        <w:jc w:val="both"/>
        <w:rPr>
          <w:rFonts w:ascii="Cambria" w:hAnsi="Cambria" w:eastAsia="Calibri" w:cs="Arial"/>
        </w:rPr>
      </w:pPr>
      <w:r>
        <w:rPr>
          <w:rFonts w:eastAsia="Calibri" w:cs="Arial" w:ascii="Cambria" w:hAnsi="Cambria"/>
        </w:rPr>
        <w:t>пружа јединствен оквир за утврђивање приоритетних расхода и издатака,</w:t>
      </w:r>
    </w:p>
    <w:p>
      <w:pPr>
        <w:pStyle w:val="ListParagraph"/>
        <w:numPr>
          <w:ilvl w:val="0"/>
          <w:numId w:val="22"/>
        </w:numPr>
        <w:suppressAutoHyphens w:val="false"/>
        <w:spacing w:lineRule="auto" w:line="240"/>
        <w:jc w:val="both"/>
        <w:rPr>
          <w:rFonts w:ascii="Cambria" w:hAnsi="Cambria" w:eastAsia="Calibri" w:cs="Arial"/>
        </w:rPr>
      </w:pPr>
      <w:r>
        <w:rPr>
          <w:rFonts w:eastAsia="Calibri" w:cs="Arial" w:ascii="Cambria" w:hAnsi="Cambria"/>
        </w:rPr>
        <w:t>унапређује координацију политика ради остваривања националних и локалних социјалних циљева,</w:t>
      </w:r>
    </w:p>
    <w:p>
      <w:pPr>
        <w:pStyle w:val="ListParagraph"/>
        <w:numPr>
          <w:ilvl w:val="0"/>
          <w:numId w:val="22"/>
        </w:numPr>
        <w:suppressAutoHyphens w:val="false"/>
        <w:spacing w:lineRule="auto" w:line="240"/>
        <w:jc w:val="both"/>
        <w:rPr>
          <w:rFonts w:ascii="Cambria" w:hAnsi="Cambria" w:eastAsia="Calibri" w:cs="Arial"/>
        </w:rPr>
      </w:pPr>
      <w:r>
        <w:rPr>
          <w:rFonts w:eastAsia="Calibri" w:cs="Arial" w:ascii="Cambria" w:hAnsi="Cambria"/>
        </w:rPr>
        <w:t>обезбеђује финансијски контекст средњорочним плановима корисника буџета,</w:t>
      </w:r>
    </w:p>
    <w:p>
      <w:pPr>
        <w:pStyle w:val="ListParagraph"/>
        <w:numPr>
          <w:ilvl w:val="0"/>
          <w:numId w:val="22"/>
        </w:numPr>
        <w:suppressAutoHyphens w:val="false"/>
        <w:spacing w:lineRule="auto" w:line="240"/>
        <w:jc w:val="both"/>
        <w:rPr>
          <w:rFonts w:ascii="Cambria" w:hAnsi="Cambria" w:eastAsia="Calibri" w:cs="Arial"/>
        </w:rPr>
      </w:pPr>
      <w:r>
        <w:rPr>
          <w:rFonts w:eastAsia="Calibri" w:cs="Arial" w:ascii="Cambria" w:hAnsi="Cambria"/>
        </w:rPr>
        <w:t>омогућава свим заинтересованим странама да уоче неефикасно трошење јавних средстава,</w:t>
      </w:r>
    </w:p>
    <w:p>
      <w:pPr>
        <w:pStyle w:val="ListParagraph"/>
        <w:numPr>
          <w:ilvl w:val="0"/>
          <w:numId w:val="22"/>
        </w:numPr>
        <w:suppressAutoHyphens w:val="false"/>
        <w:spacing w:lineRule="auto" w:line="240"/>
        <w:jc w:val="both"/>
        <w:rPr>
          <w:rFonts w:ascii="Cambria" w:hAnsi="Cambria" w:eastAsia="Calibri" w:cs="Arial"/>
        </w:rPr>
      </w:pPr>
      <w:r>
        <w:rPr>
          <w:rFonts w:eastAsia="Calibri" w:cs="Arial" w:ascii="Cambria" w:hAnsi="Cambria"/>
        </w:rPr>
        <w:t>доприноси унапређењу услуга јавне управе кроз процену односа њихове цене и квалитета,</w:t>
      </w:r>
    </w:p>
    <w:p>
      <w:pPr>
        <w:pStyle w:val="ListParagraph"/>
        <w:numPr>
          <w:ilvl w:val="0"/>
          <w:numId w:val="22"/>
        </w:numPr>
        <w:suppressAutoHyphens w:val="false"/>
        <w:spacing w:lineRule="auto" w:line="240"/>
        <w:jc w:val="both"/>
        <w:rPr>
          <w:rFonts w:ascii="Cambria" w:hAnsi="Cambria" w:eastAsia="Calibri" w:cs="Arial"/>
        </w:rPr>
      </w:pPr>
      <w:r>
        <w:rPr>
          <w:rFonts w:eastAsia="Calibri" w:cs="Arial" w:ascii="Cambria" w:hAnsi="Cambria"/>
        </w:rPr>
        <w:t>омогућава израду буџета који је транспарентнији и разумљивији за грађане.</w:t>
      </w:r>
    </w:p>
    <w:p>
      <w:pPr>
        <w:pStyle w:val="ListParagraph"/>
        <w:suppressAutoHyphens w:val="false"/>
        <w:spacing w:lineRule="auto" w:line="240"/>
        <w:jc w:val="both"/>
        <w:rPr>
          <w:rFonts w:ascii="Cambria" w:hAnsi="Cambria" w:eastAsia="Calibri" w:cs="Arial"/>
        </w:rPr>
      </w:pPr>
      <w:r>
        <w:rPr>
          <w:rFonts w:eastAsia="Calibri" w:cs="Arial" w:ascii="Cambria" w:hAnsi="Cambria"/>
        </w:rPr>
      </w:r>
    </w:p>
    <w:p>
      <w:pPr>
        <w:pStyle w:val="Default"/>
        <w:jc w:val="both"/>
        <w:rPr>
          <w:rFonts w:ascii="Cambria" w:hAnsi="Cambria" w:eastAsia="Calibri"/>
          <w:lang w:val="sr-RS"/>
        </w:rPr>
      </w:pPr>
      <w:r>
        <w:rPr>
          <w:rFonts w:eastAsia="Calibri" w:ascii="Cambria" w:hAnsi="Cambria"/>
          <w:lang w:val="sr-RS"/>
        </w:rPr>
        <w:t xml:space="preserve">       </w:t>
      </w:r>
      <w:r>
        <w:rPr>
          <w:rFonts w:eastAsia="Calibri" w:ascii="Cambria" w:hAnsi="Cambria"/>
          <w:lang w:val="sr-RS"/>
        </w:rPr>
        <w:t xml:space="preserve">На средњорочном плану спровођења активности (од којих се неке активности спроводе само у једној години акционог плана, а неке се спроводе у континуитету током три године) предвиђа се планирање средстава из буџета општине Беочин у следећим износима: </w:t>
      </w:r>
    </w:p>
    <w:p>
      <w:pPr>
        <w:pStyle w:val="Default"/>
        <w:jc w:val="both"/>
        <w:rPr>
          <w:rFonts w:ascii="Cambria" w:hAnsi="Cambria" w:eastAsia="Calibri"/>
          <w:lang w:val="sr-RS"/>
        </w:rPr>
      </w:pPr>
      <w:r>
        <w:rPr>
          <w:rFonts w:eastAsia="Calibri" w:ascii="Cambria" w:hAnsi="Cambria"/>
          <w:lang w:val="sr-RS"/>
        </w:rPr>
      </w:r>
    </w:p>
    <w:tbl>
      <w:tblPr>
        <w:tblW w:w="9355"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1031"/>
        <w:gridCol w:w="1459"/>
        <w:gridCol w:w="4739"/>
        <w:gridCol w:w="2125"/>
      </w:tblGrid>
      <w:tr>
        <w:trPr>
          <w:trHeight w:val="1214" w:hRule="atLeast"/>
        </w:trPr>
        <w:tc>
          <w:tcPr>
            <w:tcW w:w="1031" w:type="dxa"/>
            <w:tcBorders>
              <w:top w:val="single" w:sz="4" w:space="0" w:color="000000"/>
              <w:left w:val="single" w:sz="4" w:space="0" w:color="000000"/>
              <w:bottom w:val="single" w:sz="4" w:space="0" w:color="000000"/>
              <w:right w:val="single" w:sz="4" w:space="0" w:color="000000"/>
            </w:tcBorders>
            <w:shd w:color="auto" w:fill="0070C0" w:val="clear"/>
            <w:vAlign w:val="center"/>
          </w:tcPr>
          <w:p>
            <w:pPr>
              <w:pStyle w:val="Default"/>
              <w:jc w:val="center"/>
              <w:rPr>
                <w:rFonts w:ascii="Cambria" w:hAnsi="Cambria" w:eastAsia="Calibri"/>
                <w:b/>
                <w:bCs/>
                <w:color w:themeColor="background1" w:val="FFFFFF"/>
                <w:sz w:val="22"/>
                <w:szCs w:val="22"/>
                <w:lang w:val="sr-RS"/>
              </w:rPr>
            </w:pPr>
            <w:r>
              <w:rPr>
                <w:rFonts w:eastAsia="Calibri" w:ascii="Cambria" w:hAnsi="Cambria"/>
                <w:b/>
                <w:bCs/>
                <w:color w:themeColor="background1" w:val="FFFFFF"/>
                <w:sz w:val="22"/>
                <w:szCs w:val="22"/>
                <w:lang w:val="sr-RS"/>
              </w:rPr>
              <w:t>Редни број</w:t>
            </w:r>
          </w:p>
        </w:tc>
        <w:tc>
          <w:tcPr>
            <w:tcW w:w="1459" w:type="dxa"/>
            <w:tcBorders>
              <w:top w:val="single" w:sz="4" w:space="0" w:color="000000"/>
              <w:left w:val="single" w:sz="4" w:space="0" w:color="000000"/>
              <w:bottom w:val="single" w:sz="4" w:space="0" w:color="000000"/>
              <w:right w:val="single" w:sz="4" w:space="0" w:color="000000"/>
            </w:tcBorders>
            <w:shd w:color="auto" w:fill="0070C0" w:val="clear"/>
            <w:vAlign w:val="center"/>
          </w:tcPr>
          <w:p>
            <w:pPr>
              <w:pStyle w:val="Default"/>
              <w:jc w:val="center"/>
              <w:rPr>
                <w:rFonts w:ascii="Cambria" w:hAnsi="Cambria" w:eastAsia="Calibri"/>
                <w:b/>
                <w:bCs/>
                <w:color w:themeColor="background1" w:val="FFFFFF"/>
                <w:sz w:val="22"/>
                <w:szCs w:val="22"/>
                <w:lang w:val="sr-RS"/>
              </w:rPr>
            </w:pPr>
            <w:r>
              <w:rPr>
                <w:rFonts w:eastAsia="Calibri" w:ascii="Cambria" w:hAnsi="Cambria"/>
                <w:b/>
                <w:bCs/>
                <w:color w:themeColor="background1" w:val="FFFFFF"/>
                <w:sz w:val="22"/>
                <w:szCs w:val="22"/>
                <w:lang w:val="sr-RS"/>
              </w:rPr>
              <w:t>Ознака активности</w:t>
            </w:r>
          </w:p>
        </w:tc>
        <w:tc>
          <w:tcPr>
            <w:tcW w:w="4739" w:type="dxa"/>
            <w:tcBorders>
              <w:top w:val="single" w:sz="4" w:space="0" w:color="000000"/>
              <w:left w:val="single" w:sz="4" w:space="0" w:color="000000"/>
              <w:bottom w:val="single" w:sz="4" w:space="0" w:color="000000"/>
              <w:right w:val="single" w:sz="4" w:space="0" w:color="000000"/>
            </w:tcBorders>
            <w:shd w:color="auto" w:fill="0070C0" w:val="clear"/>
            <w:vAlign w:val="center"/>
          </w:tcPr>
          <w:p>
            <w:pPr>
              <w:pStyle w:val="Default"/>
              <w:jc w:val="center"/>
              <w:rPr>
                <w:rFonts w:ascii="Cambria" w:hAnsi="Cambria" w:eastAsia="Calibri"/>
                <w:b/>
                <w:bCs/>
                <w:color w:themeColor="background1" w:val="FFFFFF"/>
                <w:sz w:val="22"/>
                <w:szCs w:val="22"/>
                <w:lang w:val="sr-RS"/>
              </w:rPr>
            </w:pPr>
            <w:r>
              <w:rPr>
                <w:rFonts w:eastAsia="Calibri" w:ascii="Cambria" w:hAnsi="Cambria"/>
                <w:b/>
                <w:bCs/>
                <w:color w:themeColor="background1" w:val="FFFFFF"/>
                <w:sz w:val="22"/>
                <w:szCs w:val="22"/>
                <w:lang w:val="sr-RS"/>
              </w:rPr>
              <w:t>Активност</w:t>
            </w:r>
          </w:p>
        </w:tc>
        <w:tc>
          <w:tcPr>
            <w:tcW w:w="2125" w:type="dxa"/>
            <w:tcBorders>
              <w:top w:val="single" w:sz="4" w:space="0" w:color="000000"/>
              <w:left w:val="single" w:sz="4" w:space="0" w:color="000000"/>
              <w:bottom w:val="single" w:sz="4" w:space="0" w:color="000000"/>
              <w:right w:val="single" w:sz="4" w:space="0" w:color="000000"/>
            </w:tcBorders>
            <w:shd w:color="auto" w:fill="0070C0" w:val="clear"/>
            <w:vAlign w:val="center"/>
          </w:tcPr>
          <w:p>
            <w:pPr>
              <w:pStyle w:val="Default"/>
              <w:jc w:val="center"/>
              <w:rPr>
                <w:rFonts w:ascii="Cambria" w:hAnsi="Cambria" w:eastAsia="Calibri"/>
                <w:b/>
                <w:bCs/>
                <w:color w:themeColor="background1" w:val="FFFFFF"/>
                <w:sz w:val="22"/>
                <w:szCs w:val="22"/>
                <w:lang w:val="sr-RS"/>
              </w:rPr>
            </w:pPr>
            <w:r>
              <w:rPr>
                <w:rFonts w:eastAsia="Calibri" w:ascii="Cambria" w:hAnsi="Cambria"/>
                <w:b/>
                <w:bCs/>
                <w:color w:themeColor="background1" w:val="FFFFFF"/>
                <w:sz w:val="22"/>
                <w:szCs w:val="22"/>
                <w:lang w:val="sr-RS"/>
              </w:rPr>
              <w:t>Финансирање из буџета општине Беочин 2026-2028. године</w:t>
            </w:r>
          </w:p>
        </w:tc>
      </w:tr>
      <w:tr>
        <w:trPr>
          <w:trHeight w:val="377" w:hRule="atLeast"/>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1.</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1.1.3</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Двочасовни  инклузивни програм за превазилажење језичке баријере и учење српског језика  за децу старости 3-5,5 година</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1.180.000,00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2.</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1.2.5</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 xml:space="preserve">Бесплатни прибор и уџбеници </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900.000,00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3.</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1.2.6.</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 xml:space="preserve">Обележевање 8. априла Светског дана Рома </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450.000,00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4.</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1.3.1</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Стипендије за најбоље средњошколце ромске националности</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720.000,00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5.</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1.3.5</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 xml:space="preserve">Суфинансирање трошкова месечних карата за средњошколце </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8.336.000,00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6.</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2.2.5</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bCs/>
                <w:lang w:val="sr-RS"/>
              </w:rPr>
              <w:t>Пројекат: „Економско оснаживање ромске популације кроз прекваливикацију и доделу start up грантова“</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500.000,00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7.</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3.1.2</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bCs/>
                <w:lang w:val="sr-RS"/>
              </w:rPr>
              <w:t xml:space="preserve">Анкетно истраживање и анализа потреба ромских породица у области становања </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100.000,00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8.</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3.2.2</w:t>
            </w:r>
            <w:r>
              <w:rPr>
                <w:rFonts w:ascii="Cambria" w:hAnsi="Cambria"/>
                <w:lang w:val="sr-RS"/>
              </w:rPr>
              <w:t>.</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Израда пројектно-техничке документације</w:t>
            </w:r>
          </w:p>
          <w:p>
            <w:pPr>
              <w:pStyle w:val="Default"/>
              <w:rPr>
                <w:rFonts w:ascii="Cambria" w:hAnsi="Cambria"/>
                <w:lang w:val="sr-RS"/>
              </w:rPr>
            </w:pPr>
            <w:r>
              <w:rPr>
                <w:rFonts w:ascii="Cambria" w:hAnsi="Cambria"/>
                <w:lang w:val="sr-RS"/>
              </w:rPr>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1.000.000,00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9.</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3.3.1</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bCs/>
                <w:lang w:val="sr-RS"/>
              </w:rPr>
              <w:t>Израда и штампа упутства за озакоњење стамбених објеката у којима живе Роми</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30.000,00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10.</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3.3.2</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Информисање лица ромске националности о доступној бесплатној правној и техничкој помоћи у поступку озакоњења стамбених објеката</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60.000,00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11.</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3.4.1</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bCs/>
                <w:lang w:val="sr-RS"/>
              </w:rPr>
              <w:t>Унапређење инфраструктуре у насељу са реконструкцијом водоводне мреже, изградња електро мреже, асфалтирање коловоза</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2.000.000,00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12.</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3.4.3</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bCs/>
                <w:lang w:val="sr-RS"/>
              </w:rPr>
              <w:t>Информативне радионице о подизању свести о очувању животне средине и одржавању хигијене стамбених простора и насеља</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50.000,00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13.</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4.1.3</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bCs/>
                <w:lang w:val="sr-RS"/>
              </w:rPr>
              <w:t>Теренске посете медицинског тима ДЗ непокретним и слабо покретним пацијентима из ромске популације</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300.000,00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14.</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4.2.1</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 xml:space="preserve">Организовање превентивних прегледа у насељима где живи ромска заједница  </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300.000,00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15.</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4.2.3</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 xml:space="preserve">Радионице за ученике основних и средњих школа на тему полно преносивих болести, репродуктивног здравља и планирања породице </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lang w:val="sr-RS"/>
              </w:rPr>
            </w:pPr>
            <w:r>
              <w:rPr>
                <w:rFonts w:ascii="Cambria" w:hAnsi="Cambria"/>
                <w:lang w:val="sr-RS"/>
              </w:rPr>
              <w:t>180.000,00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16.</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4.2.4</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 xml:space="preserve">Радионице за децу од 1. до 4. разреда ОШ на тему хигијенских навика, правилне исхране  и здравих стилова живота </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lang w:val="sr-RS"/>
              </w:rPr>
            </w:pPr>
            <w:r>
              <w:rPr>
                <w:rFonts w:ascii="Cambria" w:hAnsi="Cambria"/>
                <w:lang w:val="sr-RS"/>
              </w:rPr>
              <w:t>180.000,00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17.</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4.2.5</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Трибине о превенцији хипертензије и дијабетеса у ромским насељима</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lang w:val="sr-RS"/>
              </w:rPr>
            </w:pPr>
            <w:r>
              <w:rPr>
                <w:rFonts w:ascii="Cambria" w:hAnsi="Cambria"/>
                <w:lang w:val="sr-RS"/>
              </w:rPr>
              <w:t>180.000,00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18.</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5.1.1</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Израда методологије за мапирање ромских домаћинстава према степену социјалне угрожености</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lang w:val="sr-RS"/>
              </w:rPr>
            </w:pPr>
            <w:r>
              <w:rPr>
                <w:rFonts w:ascii="Cambria" w:hAnsi="Cambria"/>
                <w:lang w:val="sr-RS"/>
              </w:rPr>
              <w:t>150.000,00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19.</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5.1.2</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Теренско мапирање ромских домаћинстава и формирања базе података</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lang w:val="sr-RS"/>
              </w:rPr>
            </w:pPr>
            <w:r>
              <w:rPr>
                <w:rFonts w:ascii="Cambria" w:hAnsi="Cambria"/>
                <w:lang w:val="sr-RS"/>
              </w:rPr>
              <w:t>500.000,00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20.</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5.1.3</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Креирање електронске базе података о ромским домаћинствима на основу мапирања</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lang w:val="sr-RS"/>
              </w:rPr>
            </w:pPr>
            <w:r>
              <w:rPr>
                <w:rFonts w:ascii="Cambria" w:hAnsi="Cambria"/>
                <w:lang w:val="sr-RS"/>
              </w:rPr>
              <w:t>250.000,00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21.</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5.2.1</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 xml:space="preserve">Једнократне новчане помоћи  </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lang w:val="sr-RS"/>
              </w:rPr>
            </w:pPr>
            <w:r>
              <w:rPr>
                <w:rFonts w:ascii="Cambria" w:hAnsi="Cambria"/>
                <w:lang w:val="sr-RS"/>
              </w:rPr>
              <w:t>13.500.000,00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22.</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5.2.2</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 xml:space="preserve">Интервентне новчане помоћи </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lang w:val="sr-RS"/>
              </w:rPr>
            </w:pPr>
            <w:r>
              <w:rPr>
                <w:rFonts w:ascii="Cambria" w:hAnsi="Cambria"/>
                <w:lang w:val="sr-RS"/>
              </w:rPr>
              <w:t>4.500.000,00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23.</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5.2.3</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 xml:space="preserve">Услуга личног пратиоца детета </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lang w:val="sr-RS"/>
              </w:rPr>
            </w:pPr>
            <w:r>
              <w:rPr>
                <w:rFonts w:ascii="Cambria" w:hAnsi="Cambria"/>
                <w:lang w:val="sr-RS"/>
              </w:rPr>
              <w:t>9.900.000,00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24.</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5.2.4</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 xml:space="preserve">Помоћ у кући  </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lang w:val="sr-RS"/>
              </w:rPr>
            </w:pPr>
            <w:r>
              <w:rPr>
                <w:rFonts w:ascii="Cambria" w:hAnsi="Cambria"/>
                <w:lang w:val="sr-RS"/>
              </w:rPr>
              <w:t>1.200.000,00</w:t>
            </w:r>
          </w:p>
        </w:tc>
      </w:tr>
      <w:tr>
        <w:trPr/>
        <w:tc>
          <w:tcPr>
            <w:tcW w:w="1031"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25.</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5.2.5</w:t>
            </w:r>
          </w:p>
        </w:tc>
        <w:tc>
          <w:tcPr>
            <w:tcW w:w="4739"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 xml:space="preserve">Ангажовање ромског координатора </w:t>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lang w:val="sr-RS"/>
              </w:rPr>
            </w:pPr>
            <w:r>
              <w:rPr>
                <w:rFonts w:ascii="Cambria" w:hAnsi="Cambria"/>
                <w:lang w:val="sr-RS"/>
              </w:rPr>
              <w:t>1.230.000,00</w:t>
            </w:r>
          </w:p>
        </w:tc>
      </w:tr>
      <w:tr>
        <w:trPr/>
        <w:tc>
          <w:tcPr>
            <w:tcW w:w="2490" w:type="dxa"/>
            <w:gridSpan w:val="2"/>
            <w:tcBorders>
              <w:top w:val="single" w:sz="4" w:space="0" w:color="000000"/>
              <w:left w:val="single" w:sz="4" w:space="0" w:color="000000"/>
              <w:bottom w:val="single" w:sz="4" w:space="0" w:color="000000"/>
              <w:right w:val="single" w:sz="4" w:space="0" w:color="000000"/>
            </w:tcBorders>
            <w:shd w:color="auto" w:fill="0070C0" w:val="clear"/>
            <w:vAlign w:val="center"/>
          </w:tcPr>
          <w:p>
            <w:pPr>
              <w:pStyle w:val="Default"/>
              <w:jc w:val="center"/>
              <w:rPr>
                <w:rFonts w:ascii="Cambria" w:hAnsi="Cambria" w:eastAsia="Calibri"/>
                <w:b/>
                <w:bCs/>
                <w:color w:themeColor="background1" w:val="FFFFFF"/>
                <w:sz w:val="22"/>
                <w:szCs w:val="22"/>
                <w:lang w:val="sr-RS"/>
              </w:rPr>
            </w:pPr>
            <w:r>
              <w:rPr>
                <w:rFonts w:eastAsia="Calibri" w:ascii="Cambria" w:hAnsi="Cambria"/>
                <w:b/>
                <w:bCs/>
                <w:color w:themeColor="background1" w:val="FFFFFF"/>
                <w:sz w:val="22"/>
                <w:szCs w:val="22"/>
                <w:lang w:val="sr-RS"/>
              </w:rPr>
              <w:t>I.</w:t>
            </w:r>
          </w:p>
        </w:tc>
        <w:tc>
          <w:tcPr>
            <w:tcW w:w="4739" w:type="dxa"/>
            <w:tcBorders>
              <w:top w:val="single" w:sz="4" w:space="0" w:color="000000"/>
              <w:left w:val="single" w:sz="4" w:space="0" w:color="000000"/>
              <w:bottom w:val="single" w:sz="4" w:space="0" w:color="000000"/>
              <w:right w:val="single" w:sz="4" w:space="0" w:color="000000"/>
            </w:tcBorders>
            <w:shd w:color="auto" w:fill="0070C0" w:val="clear"/>
            <w:vAlign w:val="center"/>
          </w:tcPr>
          <w:p>
            <w:pPr>
              <w:pStyle w:val="Default"/>
              <w:rPr>
                <w:rFonts w:ascii="Cambria" w:hAnsi="Cambria" w:eastAsia="Calibri"/>
                <w:b/>
                <w:bCs/>
                <w:color w:themeColor="background1" w:val="FFFFFF"/>
                <w:sz w:val="22"/>
                <w:szCs w:val="22"/>
                <w:lang w:val="sr-RS"/>
              </w:rPr>
            </w:pPr>
            <w:r>
              <w:rPr>
                <w:rFonts w:eastAsia="Calibri" w:ascii="Cambria" w:hAnsi="Cambria"/>
                <w:b/>
                <w:bCs/>
                <w:color w:themeColor="background1" w:val="FFFFFF"/>
                <w:sz w:val="22"/>
                <w:szCs w:val="22"/>
                <w:lang w:val="sr-RS"/>
              </w:rPr>
              <w:t>Укупно за спровођење активности ЛАП-а из буџета општине Беочин</w:t>
            </w:r>
          </w:p>
        </w:tc>
        <w:tc>
          <w:tcPr>
            <w:tcW w:w="2125" w:type="dxa"/>
            <w:tcBorders>
              <w:top w:val="single" w:sz="4" w:space="0" w:color="000000"/>
              <w:left w:val="single" w:sz="4" w:space="0" w:color="000000"/>
              <w:bottom w:val="single" w:sz="4" w:space="0" w:color="000000"/>
              <w:right w:val="single" w:sz="4" w:space="0" w:color="000000"/>
            </w:tcBorders>
            <w:shd w:color="auto" w:fill="0070C0" w:val="clear"/>
            <w:vAlign w:val="center"/>
          </w:tcPr>
          <w:p>
            <w:pPr>
              <w:pStyle w:val="Default"/>
              <w:jc w:val="right"/>
              <w:rPr>
                <w:rFonts w:ascii="Cambria" w:hAnsi="Cambria" w:eastAsia="Calibri"/>
                <w:b/>
                <w:bCs/>
                <w:color w:themeColor="background1" w:val="FFFFFF"/>
                <w:sz w:val="22"/>
                <w:szCs w:val="22"/>
                <w:lang w:val="sr-RS"/>
              </w:rPr>
            </w:pPr>
            <w:r>
              <w:rPr>
                <w:rFonts w:eastAsia="Calibri" w:ascii="Cambria" w:hAnsi="Cambria"/>
                <w:b/>
                <w:bCs/>
                <w:color w:themeColor="background1" w:val="FFFFFF"/>
                <w:sz w:val="22"/>
                <w:szCs w:val="22"/>
                <w:lang w:val="sr-RS"/>
              </w:rPr>
              <w:t>47.696.000,00</w:t>
            </w:r>
          </w:p>
        </w:tc>
      </w:tr>
    </w:tbl>
    <w:p>
      <w:pPr>
        <w:pStyle w:val="Default"/>
        <w:jc w:val="both"/>
        <w:rPr>
          <w:rFonts w:ascii="Cambria" w:hAnsi="Cambria" w:eastAsia="Calibri"/>
          <w:lang w:val="sr-RS"/>
        </w:rPr>
      </w:pPr>
      <w:r>
        <w:rPr>
          <w:rFonts w:eastAsia="Calibri" w:ascii="Cambria" w:hAnsi="Cambria"/>
          <w:lang w:val="sr-RS"/>
        </w:rPr>
      </w:r>
    </w:p>
    <w:p>
      <w:pPr>
        <w:pStyle w:val="Default"/>
        <w:jc w:val="both"/>
        <w:rPr>
          <w:rFonts w:ascii="Cambria" w:hAnsi="Cambria" w:eastAsia="Calibri"/>
          <w:lang w:val="sr-RS"/>
        </w:rPr>
      </w:pPr>
      <w:r>
        <w:rPr>
          <w:rFonts w:eastAsia="Calibri" w:ascii="Cambria" w:hAnsi="Cambria"/>
          <w:lang w:val="sr-RS"/>
        </w:rPr>
        <w:t xml:space="preserve">       </w:t>
      </w:r>
      <w:r>
        <w:rPr>
          <w:rFonts w:eastAsia="Calibri" w:ascii="Cambria" w:hAnsi="Cambria"/>
          <w:lang w:val="sr-RS"/>
        </w:rPr>
        <w:t xml:space="preserve">Одлуком о буџету општине Беочин је у наредним годинама важења овог Локалног акционог плана потребно предвидети износе средстава из других извора, а у складу са релевантним информацијама о конкурсима потенцијалних донатора/финансијера у предстојећем периоду и то: </w:t>
      </w:r>
    </w:p>
    <w:p>
      <w:pPr>
        <w:pStyle w:val="Default"/>
        <w:jc w:val="both"/>
        <w:rPr>
          <w:rFonts w:ascii="Cambria" w:hAnsi="Cambria" w:eastAsia="Calibri"/>
          <w:lang w:val="sr-RS"/>
        </w:rPr>
      </w:pPr>
      <w:r>
        <w:rPr>
          <w:rFonts w:eastAsia="Calibri" w:ascii="Cambria" w:hAnsi="Cambria"/>
          <w:lang w:val="sr-RS"/>
        </w:rPr>
      </w:r>
    </w:p>
    <w:p>
      <w:pPr>
        <w:pStyle w:val="Default"/>
        <w:jc w:val="both"/>
        <w:rPr>
          <w:rFonts w:ascii="Cambria" w:hAnsi="Cambria" w:eastAsia="Times New Roman" w:eastAsiaTheme="minorHAnsi"/>
          <w:lang w:val="sr-RS"/>
        </w:rPr>
      </w:pPr>
      <w:r>
        <w:rPr>
          <w:rFonts w:eastAsia="Times New Roman" w:ascii="Cambria" w:hAnsi="Cambria" w:eastAsiaTheme="minorHAnsi"/>
          <w:lang w:val="sr-RS"/>
        </w:rPr>
        <w:t>- Донације од међународних организација - извор 06,</w:t>
      </w:r>
    </w:p>
    <w:p>
      <w:pPr>
        <w:pStyle w:val="Default"/>
        <w:jc w:val="both"/>
        <w:rPr>
          <w:rFonts w:ascii="Cambria" w:hAnsi="Cambria" w:eastAsia="Times New Roman" w:eastAsiaTheme="minorHAnsi"/>
          <w:lang w:val="sr-RS"/>
        </w:rPr>
      </w:pPr>
      <w:r>
        <w:rPr>
          <w:rFonts w:eastAsia="Times New Roman" w:ascii="Cambria" w:hAnsi="Cambria" w:eastAsiaTheme="minorHAnsi"/>
          <w:lang w:val="sr-RS"/>
        </w:rPr>
        <w:t>- Трансфере од других нивоа власти - извор 07,</w:t>
      </w:r>
    </w:p>
    <w:p>
      <w:pPr>
        <w:pStyle w:val="Default"/>
        <w:jc w:val="both"/>
        <w:rPr>
          <w:rFonts w:ascii="Cambria" w:hAnsi="Cambria" w:eastAsia="Times New Roman" w:eastAsiaTheme="minorHAnsi"/>
          <w:lang w:val="sr-RS"/>
        </w:rPr>
      </w:pPr>
      <w:r>
        <w:rPr>
          <w:rFonts w:eastAsia="Times New Roman" w:ascii="Cambria" w:hAnsi="Cambria" w:eastAsiaTheme="minorHAnsi"/>
          <w:lang w:val="sr-RS"/>
        </w:rPr>
        <w:t>- Добровољне трансфере од физичких и правних лица - извор 08,</w:t>
      </w:r>
    </w:p>
    <w:p>
      <w:pPr>
        <w:pStyle w:val="Default"/>
        <w:jc w:val="both"/>
        <w:rPr>
          <w:rFonts w:ascii="Cambria" w:hAnsi="Cambria" w:eastAsia="Times New Roman" w:eastAsiaTheme="minorHAnsi"/>
          <w:lang w:val="sr-RS"/>
        </w:rPr>
      </w:pPr>
      <w:r>
        <w:rPr>
          <w:rFonts w:eastAsia="Times New Roman" w:ascii="Cambria" w:hAnsi="Cambria" w:eastAsiaTheme="minorHAnsi"/>
          <w:lang w:val="sr-RS"/>
        </w:rPr>
        <w:t>- Финансијска помоћ ЕУ – извор 56.</w:t>
      </w:r>
    </w:p>
    <w:p>
      <w:pPr>
        <w:pStyle w:val="Default"/>
        <w:jc w:val="both"/>
        <w:rPr>
          <w:rFonts w:ascii="Cambria" w:hAnsi="Cambria" w:eastAsia="Times New Roman" w:eastAsiaTheme="minorHAnsi"/>
          <w:lang w:val="sr-RS"/>
        </w:rPr>
      </w:pPr>
      <w:r>
        <w:rPr>
          <w:rFonts w:eastAsia="Times New Roman" w:eastAsiaTheme="minorHAnsi" w:ascii="Cambria" w:hAnsi="Cambria"/>
          <w:lang w:val="sr-RS"/>
        </w:rPr>
      </w:r>
    </w:p>
    <w:p>
      <w:pPr>
        <w:pStyle w:val="Default"/>
        <w:jc w:val="both"/>
        <w:rPr>
          <w:rFonts w:ascii="Cambria" w:hAnsi="Cambria" w:eastAsia="Calibri"/>
          <w:lang w:val="sr-RS"/>
        </w:rPr>
      </w:pPr>
      <w:r>
        <w:rPr>
          <w:rFonts w:eastAsia="Calibri" w:ascii="Cambria" w:hAnsi="Cambria"/>
          <w:lang w:val="sr-RS"/>
        </w:rPr>
        <w:t xml:space="preserve">        </w:t>
      </w:r>
      <w:r>
        <w:rPr>
          <w:rFonts w:eastAsia="Calibri" w:ascii="Cambria" w:hAnsi="Cambria"/>
          <w:lang w:val="sr-RS"/>
        </w:rPr>
        <w:t>Предметни извори финансирања су представљени у</w:t>
      </w:r>
      <w:r>
        <w:rPr>
          <w:rFonts w:ascii="Cambria" w:hAnsi="Cambria"/>
          <w:lang w:val="sr-RS"/>
        </w:rPr>
        <w:t xml:space="preserve"> </w:t>
      </w:r>
      <w:r>
        <w:rPr>
          <w:rFonts w:eastAsia="Calibri" w:ascii="Cambria" w:hAnsi="Cambria"/>
          <w:lang w:val="sr-RS"/>
        </w:rPr>
        <w:t>наредном табеларном приказу из акционог плана где су означени као "донаторска средства":</w:t>
      </w:r>
    </w:p>
    <w:tbl>
      <w:tblPr>
        <w:tblW w:w="9355"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1036"/>
        <w:gridCol w:w="1458"/>
        <w:gridCol w:w="4807"/>
        <w:gridCol w:w="2053"/>
      </w:tblGrid>
      <w:tr>
        <w:trPr>
          <w:trHeight w:val="1205" w:hRule="atLeast"/>
        </w:trPr>
        <w:tc>
          <w:tcPr>
            <w:tcW w:w="1036" w:type="dxa"/>
            <w:tcBorders>
              <w:top w:val="single" w:sz="4" w:space="0" w:color="000000"/>
              <w:left w:val="single" w:sz="4" w:space="0" w:color="000000"/>
              <w:bottom w:val="single" w:sz="4" w:space="0" w:color="000000"/>
              <w:right w:val="single" w:sz="4" w:space="0" w:color="000000"/>
            </w:tcBorders>
            <w:shd w:color="auto" w:fill="0070C0" w:val="clear"/>
            <w:vAlign w:val="center"/>
          </w:tcPr>
          <w:p>
            <w:pPr>
              <w:pStyle w:val="Default"/>
              <w:jc w:val="center"/>
              <w:rPr>
                <w:rFonts w:ascii="Cambria" w:hAnsi="Cambria" w:eastAsia="Calibri"/>
                <w:b/>
                <w:bCs/>
                <w:color w:themeColor="background1" w:val="FFFFFF"/>
                <w:sz w:val="22"/>
                <w:szCs w:val="22"/>
                <w:lang w:val="sr-RS"/>
              </w:rPr>
            </w:pPr>
            <w:r>
              <w:rPr>
                <w:rFonts w:eastAsia="Calibri" w:ascii="Cambria" w:hAnsi="Cambria"/>
                <w:b/>
                <w:bCs/>
                <w:color w:themeColor="background1" w:val="FFFFFF"/>
                <w:sz w:val="22"/>
                <w:szCs w:val="22"/>
                <w:lang w:val="sr-RS"/>
              </w:rPr>
              <w:t>Редни број</w:t>
            </w:r>
          </w:p>
        </w:tc>
        <w:tc>
          <w:tcPr>
            <w:tcW w:w="1458" w:type="dxa"/>
            <w:tcBorders>
              <w:top w:val="single" w:sz="4" w:space="0" w:color="000000"/>
              <w:left w:val="single" w:sz="4" w:space="0" w:color="000000"/>
              <w:bottom w:val="single" w:sz="4" w:space="0" w:color="000000"/>
              <w:right w:val="single" w:sz="4" w:space="0" w:color="000000"/>
            </w:tcBorders>
            <w:shd w:color="auto" w:fill="0070C0" w:val="clear"/>
            <w:vAlign w:val="center"/>
          </w:tcPr>
          <w:p>
            <w:pPr>
              <w:pStyle w:val="Default"/>
              <w:jc w:val="center"/>
              <w:rPr>
                <w:rFonts w:ascii="Cambria" w:hAnsi="Cambria" w:eastAsia="Calibri"/>
                <w:b/>
                <w:bCs/>
                <w:color w:themeColor="background1" w:val="FFFFFF"/>
                <w:sz w:val="22"/>
                <w:szCs w:val="22"/>
                <w:lang w:val="sr-RS"/>
              </w:rPr>
            </w:pPr>
            <w:r>
              <w:rPr>
                <w:rFonts w:eastAsia="Calibri" w:ascii="Cambria" w:hAnsi="Cambria"/>
                <w:b/>
                <w:bCs/>
                <w:color w:themeColor="background1" w:val="FFFFFF"/>
                <w:sz w:val="22"/>
                <w:szCs w:val="22"/>
                <w:lang w:val="sr-RS"/>
              </w:rPr>
              <w:t>Ознака активности</w:t>
            </w:r>
          </w:p>
        </w:tc>
        <w:tc>
          <w:tcPr>
            <w:tcW w:w="4807" w:type="dxa"/>
            <w:tcBorders>
              <w:top w:val="single" w:sz="4" w:space="0" w:color="000000"/>
              <w:left w:val="single" w:sz="4" w:space="0" w:color="000000"/>
              <w:bottom w:val="single" w:sz="4" w:space="0" w:color="000000"/>
              <w:right w:val="single" w:sz="4" w:space="0" w:color="000000"/>
            </w:tcBorders>
            <w:shd w:color="auto" w:fill="0070C0" w:val="clear"/>
            <w:vAlign w:val="center"/>
          </w:tcPr>
          <w:p>
            <w:pPr>
              <w:pStyle w:val="Default"/>
              <w:jc w:val="center"/>
              <w:rPr>
                <w:rFonts w:ascii="Cambria" w:hAnsi="Cambria" w:eastAsia="Calibri"/>
                <w:b/>
                <w:bCs/>
                <w:color w:themeColor="background1" w:val="FFFFFF"/>
                <w:sz w:val="22"/>
                <w:szCs w:val="22"/>
                <w:lang w:val="sr-RS"/>
              </w:rPr>
            </w:pPr>
            <w:r>
              <w:rPr>
                <w:rFonts w:eastAsia="Calibri" w:ascii="Cambria" w:hAnsi="Cambria"/>
                <w:b/>
                <w:bCs/>
                <w:color w:themeColor="background1" w:val="FFFFFF"/>
                <w:sz w:val="22"/>
                <w:szCs w:val="22"/>
                <w:lang w:val="sr-RS"/>
              </w:rPr>
              <w:t>Активност</w:t>
            </w:r>
          </w:p>
        </w:tc>
        <w:tc>
          <w:tcPr>
            <w:tcW w:w="2053" w:type="dxa"/>
            <w:tcBorders>
              <w:top w:val="single" w:sz="4" w:space="0" w:color="000000"/>
              <w:left w:val="single" w:sz="4" w:space="0" w:color="000000"/>
              <w:bottom w:val="single" w:sz="4" w:space="0" w:color="000000"/>
              <w:right w:val="single" w:sz="4" w:space="0" w:color="000000"/>
            </w:tcBorders>
            <w:shd w:color="auto" w:fill="0070C0" w:val="clear"/>
            <w:vAlign w:val="center"/>
          </w:tcPr>
          <w:p>
            <w:pPr>
              <w:pStyle w:val="Default"/>
              <w:jc w:val="center"/>
              <w:rPr>
                <w:rFonts w:ascii="Cambria" w:hAnsi="Cambria" w:eastAsia="Calibri"/>
                <w:b/>
                <w:bCs/>
                <w:color w:themeColor="background1" w:val="FFFFFF"/>
                <w:sz w:val="22"/>
                <w:szCs w:val="22"/>
                <w:lang w:val="sr-RS"/>
              </w:rPr>
            </w:pPr>
            <w:r>
              <w:rPr>
                <w:rFonts w:eastAsia="Calibri" w:ascii="Cambria" w:hAnsi="Cambria"/>
                <w:b/>
                <w:bCs/>
                <w:color w:themeColor="background1" w:val="FFFFFF"/>
                <w:sz w:val="22"/>
                <w:szCs w:val="22"/>
                <w:lang w:val="sr-RS"/>
              </w:rPr>
              <w:t>Финансирање из донаторских средстава у периоду 2026-2028. године</w:t>
            </w:r>
          </w:p>
        </w:tc>
      </w:tr>
      <w:tr>
        <w:trPr>
          <w:trHeight w:val="377" w:hRule="atLeast"/>
        </w:trPr>
        <w:tc>
          <w:tcPr>
            <w:tcW w:w="1036"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1.</w:t>
            </w:r>
          </w:p>
        </w:tc>
        <w:tc>
          <w:tcPr>
            <w:tcW w:w="1458"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1.1.4</w:t>
            </w:r>
          </w:p>
        </w:tc>
        <w:tc>
          <w:tcPr>
            <w:tcW w:w="4807"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 xml:space="preserve">Изградња новог вртића у Беочину </w:t>
            </w:r>
          </w:p>
        </w:tc>
        <w:tc>
          <w:tcPr>
            <w:tcW w:w="2053"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340.000.000,00</w:t>
            </w:r>
          </w:p>
        </w:tc>
      </w:tr>
      <w:tr>
        <w:trPr>
          <w:trHeight w:val="377" w:hRule="atLeast"/>
        </w:trPr>
        <w:tc>
          <w:tcPr>
            <w:tcW w:w="1036"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2.</w:t>
            </w:r>
          </w:p>
        </w:tc>
        <w:tc>
          <w:tcPr>
            <w:tcW w:w="1458"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1.2.3</w:t>
            </w:r>
          </w:p>
        </w:tc>
        <w:tc>
          <w:tcPr>
            <w:tcW w:w="4807"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bCs/>
                <w:lang w:val="sr-RS"/>
              </w:rPr>
              <w:t>Функционисање „Клуб девојчица“ на тему важности образовања</w:t>
            </w:r>
          </w:p>
        </w:tc>
        <w:tc>
          <w:tcPr>
            <w:tcW w:w="2053"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400.000,00</w:t>
            </w:r>
          </w:p>
        </w:tc>
      </w:tr>
      <w:tr>
        <w:trPr>
          <w:trHeight w:val="377" w:hRule="atLeast"/>
        </w:trPr>
        <w:tc>
          <w:tcPr>
            <w:tcW w:w="1036"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3.</w:t>
            </w:r>
          </w:p>
        </w:tc>
        <w:tc>
          <w:tcPr>
            <w:tcW w:w="1458"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2.2.5</w:t>
            </w:r>
          </w:p>
        </w:tc>
        <w:tc>
          <w:tcPr>
            <w:tcW w:w="4807"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bCs/>
                <w:lang w:val="sr-RS"/>
              </w:rPr>
              <w:t>Пројекат: „Економско оснаживање ромске популације кроз прекваливикацију и доделу start up грантова“</w:t>
            </w:r>
          </w:p>
        </w:tc>
        <w:tc>
          <w:tcPr>
            <w:tcW w:w="2053"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4.500.000,00</w:t>
            </w:r>
          </w:p>
        </w:tc>
      </w:tr>
      <w:tr>
        <w:trPr>
          <w:trHeight w:val="377" w:hRule="atLeast"/>
        </w:trPr>
        <w:tc>
          <w:tcPr>
            <w:tcW w:w="1036"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4.</w:t>
            </w:r>
          </w:p>
        </w:tc>
        <w:tc>
          <w:tcPr>
            <w:tcW w:w="1458"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3.1.5</w:t>
            </w:r>
          </w:p>
        </w:tc>
        <w:tc>
          <w:tcPr>
            <w:tcW w:w="4807"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Израда извештаја о потребама за унапређење инфраструктуре у деловима насеља где живе Роми</w:t>
            </w:r>
          </w:p>
        </w:tc>
        <w:tc>
          <w:tcPr>
            <w:tcW w:w="2053"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300.000,00</w:t>
            </w:r>
          </w:p>
        </w:tc>
      </w:tr>
      <w:tr>
        <w:trPr>
          <w:trHeight w:val="377" w:hRule="atLeast"/>
        </w:trPr>
        <w:tc>
          <w:tcPr>
            <w:tcW w:w="1036"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5.</w:t>
            </w:r>
          </w:p>
        </w:tc>
        <w:tc>
          <w:tcPr>
            <w:tcW w:w="1458"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3.2.2</w:t>
            </w:r>
            <w:r>
              <w:rPr>
                <w:rFonts w:ascii="Cambria" w:hAnsi="Cambria"/>
                <w:lang w:val="sr-RS"/>
              </w:rPr>
              <w:t>.</w:t>
            </w:r>
          </w:p>
        </w:tc>
        <w:tc>
          <w:tcPr>
            <w:tcW w:w="4807"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bCs/>
                <w:lang w:val="sr-RS"/>
              </w:rPr>
            </w:pPr>
            <w:r>
              <w:rPr>
                <w:rFonts w:ascii="Cambria" w:hAnsi="Cambria"/>
                <w:lang w:val="sr-RS"/>
              </w:rPr>
              <w:t>Израда пројектно техничке документације</w:t>
            </w:r>
          </w:p>
        </w:tc>
        <w:tc>
          <w:tcPr>
            <w:tcW w:w="2053"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1.500.000,00</w:t>
            </w:r>
          </w:p>
        </w:tc>
      </w:tr>
      <w:tr>
        <w:trPr>
          <w:trHeight w:val="377" w:hRule="atLeast"/>
        </w:trPr>
        <w:tc>
          <w:tcPr>
            <w:tcW w:w="1036"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6.</w:t>
            </w:r>
          </w:p>
        </w:tc>
        <w:tc>
          <w:tcPr>
            <w:tcW w:w="1458"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3.3.3</w:t>
            </w:r>
          </w:p>
        </w:tc>
        <w:tc>
          <w:tcPr>
            <w:tcW w:w="4807"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bCs/>
                <w:lang w:val="sr-RS"/>
              </w:rPr>
              <w:t>Пружање правне и техничке помоћи лицима ромске националност и у поступку озакоњења стамбених објеката</w:t>
            </w:r>
          </w:p>
        </w:tc>
        <w:tc>
          <w:tcPr>
            <w:tcW w:w="2053"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300.000,00</w:t>
            </w:r>
          </w:p>
        </w:tc>
      </w:tr>
      <w:tr>
        <w:trPr>
          <w:trHeight w:val="377" w:hRule="atLeast"/>
        </w:trPr>
        <w:tc>
          <w:tcPr>
            <w:tcW w:w="1036"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7.</w:t>
            </w:r>
          </w:p>
        </w:tc>
        <w:tc>
          <w:tcPr>
            <w:tcW w:w="1458"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3.4.2</w:t>
            </w:r>
          </w:p>
        </w:tc>
        <w:tc>
          <w:tcPr>
            <w:tcW w:w="4807"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lang w:val="sr-RS"/>
              </w:rPr>
              <w:t>Санација и реконструкција објеката у ромским насељима</w:t>
            </w:r>
          </w:p>
        </w:tc>
        <w:tc>
          <w:tcPr>
            <w:tcW w:w="2053"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500.000,00</w:t>
            </w:r>
          </w:p>
        </w:tc>
      </w:tr>
      <w:tr>
        <w:trPr>
          <w:trHeight w:val="377" w:hRule="atLeast"/>
        </w:trPr>
        <w:tc>
          <w:tcPr>
            <w:tcW w:w="1036"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eastAsia="Calibri"/>
                <w:lang w:val="sr-RS"/>
              </w:rPr>
            </w:pPr>
            <w:r>
              <w:rPr>
                <w:rFonts w:eastAsia="Calibri" w:ascii="Cambria" w:hAnsi="Cambria"/>
                <w:lang w:val="sr-RS"/>
              </w:rPr>
              <w:t>8.</w:t>
            </w:r>
          </w:p>
        </w:tc>
        <w:tc>
          <w:tcPr>
            <w:tcW w:w="1458" w:type="dxa"/>
            <w:tcBorders>
              <w:top w:val="single" w:sz="4" w:space="0" w:color="000000"/>
              <w:left w:val="single" w:sz="4" w:space="0" w:color="000000"/>
              <w:bottom w:val="single" w:sz="4" w:space="0" w:color="000000"/>
              <w:right w:val="single" w:sz="4" w:space="0" w:color="000000"/>
            </w:tcBorders>
            <w:vAlign w:val="center"/>
          </w:tcPr>
          <w:p>
            <w:pPr>
              <w:pStyle w:val="Default"/>
              <w:jc w:val="center"/>
              <w:rPr>
                <w:rFonts w:ascii="Cambria" w:hAnsi="Cambria"/>
                <w:bCs/>
                <w:lang w:val="sr-RS"/>
              </w:rPr>
            </w:pPr>
            <w:r>
              <w:rPr>
                <w:rFonts w:ascii="Cambria" w:hAnsi="Cambria"/>
                <w:bCs/>
                <w:lang w:val="sr-RS"/>
              </w:rPr>
              <w:t>3.4.3</w:t>
            </w:r>
          </w:p>
        </w:tc>
        <w:tc>
          <w:tcPr>
            <w:tcW w:w="4807" w:type="dxa"/>
            <w:tcBorders>
              <w:top w:val="single" w:sz="4" w:space="0" w:color="000000"/>
              <w:left w:val="single" w:sz="4" w:space="0" w:color="000000"/>
              <w:bottom w:val="single" w:sz="4" w:space="0" w:color="000000"/>
              <w:right w:val="single" w:sz="4" w:space="0" w:color="000000"/>
            </w:tcBorders>
            <w:vAlign w:val="center"/>
          </w:tcPr>
          <w:p>
            <w:pPr>
              <w:pStyle w:val="Default"/>
              <w:rPr>
                <w:rFonts w:ascii="Cambria" w:hAnsi="Cambria"/>
                <w:lang w:val="sr-RS"/>
              </w:rPr>
            </w:pPr>
            <w:r>
              <w:rPr>
                <w:rFonts w:ascii="Cambria" w:hAnsi="Cambria"/>
                <w:bCs/>
                <w:lang w:val="sr-RS"/>
              </w:rPr>
              <w:t>Информативне радионице о подизању свести о очувању животне средине и одржавање хигијене стамбених простора и насеља</w:t>
            </w:r>
          </w:p>
        </w:tc>
        <w:tc>
          <w:tcPr>
            <w:tcW w:w="2053" w:type="dxa"/>
            <w:tcBorders>
              <w:top w:val="single" w:sz="4" w:space="0" w:color="000000"/>
              <w:left w:val="single" w:sz="4" w:space="0" w:color="000000"/>
              <w:bottom w:val="single" w:sz="4" w:space="0" w:color="000000"/>
              <w:right w:val="single" w:sz="4" w:space="0" w:color="000000"/>
            </w:tcBorders>
            <w:vAlign w:val="center"/>
          </w:tcPr>
          <w:p>
            <w:pPr>
              <w:pStyle w:val="Default"/>
              <w:jc w:val="right"/>
              <w:rPr>
                <w:rFonts w:ascii="Cambria" w:hAnsi="Cambria" w:eastAsia="Calibri"/>
                <w:lang w:val="sr-RS"/>
              </w:rPr>
            </w:pPr>
            <w:r>
              <w:rPr>
                <w:rFonts w:eastAsia="Calibri" w:ascii="Cambria" w:hAnsi="Cambria"/>
                <w:lang w:val="sr-RS"/>
              </w:rPr>
              <w:t>50.000,00</w:t>
            </w:r>
          </w:p>
        </w:tc>
      </w:tr>
      <w:tr>
        <w:trPr/>
        <w:tc>
          <w:tcPr>
            <w:tcW w:w="2494" w:type="dxa"/>
            <w:gridSpan w:val="2"/>
            <w:tcBorders>
              <w:top w:val="single" w:sz="4" w:space="0" w:color="000000"/>
              <w:left w:val="single" w:sz="4" w:space="0" w:color="000000"/>
              <w:bottom w:val="single" w:sz="4" w:space="0" w:color="000000"/>
              <w:right w:val="single" w:sz="4" w:space="0" w:color="000000"/>
            </w:tcBorders>
            <w:shd w:color="auto" w:fill="0070C0" w:val="clear"/>
            <w:vAlign w:val="center"/>
          </w:tcPr>
          <w:p>
            <w:pPr>
              <w:pStyle w:val="Default"/>
              <w:jc w:val="center"/>
              <w:rPr>
                <w:rFonts w:ascii="Cambria" w:hAnsi="Cambria" w:eastAsia="Calibri"/>
                <w:b/>
                <w:bCs/>
                <w:color w:themeColor="background1" w:val="FFFFFF"/>
                <w:sz w:val="22"/>
                <w:szCs w:val="22"/>
                <w:lang w:val="sr-RS"/>
              </w:rPr>
            </w:pPr>
            <w:r>
              <w:rPr>
                <w:rFonts w:eastAsia="Calibri" w:ascii="Cambria" w:hAnsi="Cambria"/>
                <w:b/>
                <w:bCs/>
                <w:color w:themeColor="background1" w:val="FFFFFF"/>
                <w:sz w:val="22"/>
                <w:szCs w:val="22"/>
                <w:lang w:val="sr-RS"/>
              </w:rPr>
              <w:t>II.</w:t>
            </w:r>
          </w:p>
        </w:tc>
        <w:tc>
          <w:tcPr>
            <w:tcW w:w="4807" w:type="dxa"/>
            <w:tcBorders>
              <w:top w:val="single" w:sz="4" w:space="0" w:color="000000"/>
              <w:left w:val="single" w:sz="4" w:space="0" w:color="000000"/>
              <w:bottom w:val="single" w:sz="4" w:space="0" w:color="000000"/>
              <w:right w:val="single" w:sz="4" w:space="0" w:color="000000"/>
            </w:tcBorders>
            <w:shd w:color="auto" w:fill="0070C0" w:val="clear"/>
            <w:vAlign w:val="center"/>
          </w:tcPr>
          <w:p>
            <w:pPr>
              <w:pStyle w:val="Default"/>
              <w:rPr>
                <w:rFonts w:ascii="Cambria" w:hAnsi="Cambria" w:eastAsia="Calibri"/>
                <w:b/>
                <w:bCs/>
                <w:color w:themeColor="background1" w:val="FFFFFF"/>
                <w:sz w:val="22"/>
                <w:szCs w:val="22"/>
                <w:lang w:val="sr-RS"/>
              </w:rPr>
            </w:pPr>
            <w:r>
              <w:rPr>
                <w:rFonts w:eastAsia="Calibri" w:ascii="Cambria" w:hAnsi="Cambria"/>
                <w:b/>
                <w:bCs/>
                <w:color w:themeColor="background1" w:val="FFFFFF"/>
                <w:sz w:val="22"/>
                <w:szCs w:val="22"/>
                <w:lang w:val="sr-RS"/>
              </w:rPr>
              <w:t>Укупно за спровођење активности ЛАП-а из донаторских средстава:</w:t>
            </w:r>
          </w:p>
        </w:tc>
        <w:tc>
          <w:tcPr>
            <w:tcW w:w="2053" w:type="dxa"/>
            <w:tcBorders>
              <w:top w:val="single" w:sz="4" w:space="0" w:color="000000"/>
              <w:left w:val="single" w:sz="4" w:space="0" w:color="000000"/>
              <w:bottom w:val="single" w:sz="4" w:space="0" w:color="000000"/>
              <w:right w:val="single" w:sz="4" w:space="0" w:color="000000"/>
            </w:tcBorders>
            <w:shd w:color="auto" w:fill="0070C0" w:val="clear"/>
            <w:vAlign w:val="center"/>
          </w:tcPr>
          <w:p>
            <w:pPr>
              <w:pStyle w:val="Default"/>
              <w:jc w:val="right"/>
              <w:rPr>
                <w:rFonts w:ascii="Cambria" w:hAnsi="Cambria" w:eastAsia="Calibri"/>
                <w:b/>
                <w:bCs/>
                <w:color w:themeColor="background1" w:val="FFFFFF"/>
                <w:sz w:val="22"/>
                <w:szCs w:val="22"/>
                <w:lang w:val="sr-RS"/>
              </w:rPr>
            </w:pPr>
            <w:r>
              <w:rPr>
                <w:rFonts w:eastAsia="Calibri" w:ascii="Cambria" w:hAnsi="Cambria"/>
                <w:b/>
                <w:bCs/>
                <w:color w:themeColor="background1" w:val="FFFFFF"/>
                <w:sz w:val="22"/>
                <w:szCs w:val="22"/>
                <w:lang w:val="sr-RS"/>
              </w:rPr>
              <w:t>347.550.000,00</w:t>
            </w:r>
          </w:p>
        </w:tc>
      </w:tr>
    </w:tbl>
    <w:p>
      <w:pPr>
        <w:pStyle w:val="Normal"/>
        <w:ind w:firstLine="720"/>
        <w:rPr>
          <w:rFonts w:ascii="Cambria" w:hAnsi="Cambria" w:eastAsia="Calibri" w:cs="Arial"/>
        </w:rPr>
      </w:pPr>
      <w:r>
        <w:rPr>
          <w:rFonts w:eastAsia="Calibri" w:cs="Arial" w:ascii="Cambria" w:hAnsi="Cambria"/>
        </w:rPr>
      </w:r>
    </w:p>
    <w:p>
      <w:pPr>
        <w:pStyle w:val="Default"/>
        <w:jc w:val="both"/>
        <w:rPr>
          <w:rFonts w:ascii="Cambria" w:hAnsi="Cambria" w:eastAsia="Calibri"/>
          <w:lang w:val="sr-RS"/>
        </w:rPr>
      </w:pPr>
      <w:r>
        <w:rPr>
          <w:rFonts w:eastAsia="Calibri" w:ascii="Cambria" w:hAnsi="Cambria"/>
          <w:lang w:val="sr-RS"/>
        </w:rPr>
        <w:t xml:space="preserve">       </w:t>
      </w:r>
      <w:r>
        <w:rPr>
          <w:rFonts w:eastAsia="Calibri" w:ascii="Cambria" w:hAnsi="Cambria"/>
          <w:lang w:val="sr-RS"/>
        </w:rPr>
        <w:t>Укупан износ средстава неопходан за спровођење овог трогодишњег акционог плана се утврђује на нивоу од:</w:t>
      </w:r>
    </w:p>
    <w:p>
      <w:pPr>
        <w:pStyle w:val="Default"/>
        <w:jc w:val="both"/>
        <w:rPr>
          <w:rFonts w:ascii="Cambria" w:hAnsi="Cambria" w:eastAsia="Calibri"/>
          <w:lang w:val="sr-RS"/>
        </w:rPr>
      </w:pPr>
      <w:r>
        <w:rPr>
          <w:rFonts w:eastAsia="Calibri" w:ascii="Cambria" w:hAnsi="Cambria"/>
          <w:lang w:val="sr-RS"/>
        </w:rPr>
      </w:r>
    </w:p>
    <w:p>
      <w:pPr>
        <w:pStyle w:val="Default"/>
        <w:rPr>
          <w:rFonts w:ascii="Cambria" w:hAnsi="Cambria" w:eastAsia="Calibri"/>
          <w:lang w:val="sr-RS"/>
        </w:rPr>
      </w:pPr>
      <w:r>
        <w:rPr>
          <w:rFonts w:eastAsia="Calibri" w:ascii="Cambria" w:hAnsi="Cambria"/>
          <w:lang w:val="sr-RS"/>
        </w:rPr>
        <w:t>I. извори буџета општине .............................................................     47.696.000,00  динара</w:t>
      </w:r>
    </w:p>
    <w:p>
      <w:pPr>
        <w:pStyle w:val="Default"/>
        <w:jc w:val="both"/>
        <w:rPr>
          <w:rFonts w:ascii="Cambria" w:hAnsi="Cambria" w:eastAsia="Calibri"/>
          <w:lang w:val="sr-RS"/>
        </w:rPr>
      </w:pPr>
      <w:r>
        <w:rPr>
          <w:rFonts w:eastAsia="Calibri" w:ascii="Cambria" w:hAnsi="Cambria"/>
          <w:lang w:val="sr-RS"/>
        </w:rPr>
        <w:t>II. донаторска средства ...................................................................  347.550.000,00  динара</w:t>
      </w:r>
    </w:p>
    <w:p>
      <w:pPr>
        <w:pStyle w:val="Default"/>
        <w:jc w:val="both"/>
        <w:rPr>
          <w:rFonts w:ascii="Cambria" w:hAnsi="Cambria" w:eastAsia="Calibri"/>
          <w:b/>
          <w:bCs/>
          <w:lang w:val="sr-RS"/>
        </w:rPr>
      </w:pPr>
      <w:r>
        <w:rPr>
          <w:rFonts w:eastAsia="Calibri" w:ascii="Cambria" w:hAnsi="Cambria"/>
          <w:lang w:val="sr-RS"/>
        </w:rPr>
        <w:t xml:space="preserve">     </w:t>
      </w:r>
      <w:r>
        <w:rPr>
          <w:rFonts w:eastAsia="Calibri" w:ascii="Cambria" w:hAnsi="Cambria"/>
          <w:b/>
          <w:bCs/>
          <w:lang w:val="sr-RS"/>
        </w:rPr>
        <w:t>Укупно  ....................................................................................  395.246.000,00  динара.</w:t>
      </w:r>
    </w:p>
    <w:p>
      <w:pPr>
        <w:pStyle w:val="Default"/>
        <w:jc w:val="both"/>
        <w:rPr>
          <w:rFonts w:ascii="Cambria" w:hAnsi="Cambria" w:eastAsia="Calibri"/>
          <w:b/>
          <w:bCs/>
          <w:lang w:val="sr-RS"/>
        </w:rPr>
      </w:pPr>
      <w:r>
        <w:rPr>
          <w:rFonts w:eastAsia="Calibri" w:ascii="Cambria" w:hAnsi="Cambria"/>
          <w:b/>
          <w:bCs/>
          <w:lang w:val="sr-RS"/>
        </w:rPr>
      </w:r>
    </w:p>
    <w:p>
      <w:pPr>
        <w:pStyle w:val="Default"/>
        <w:jc w:val="both"/>
        <w:rPr>
          <w:rFonts w:ascii="Cambria" w:hAnsi="Cambria" w:eastAsia="Calibri"/>
          <w:lang w:val="sr-RS"/>
        </w:rPr>
      </w:pPr>
      <w:r>
        <w:rPr>
          <w:rFonts w:eastAsia="Calibri" w:ascii="Cambria" w:hAnsi="Cambria"/>
          <w:lang w:val="sr-RS"/>
        </w:rPr>
        <w:t xml:space="preserve">      </w:t>
      </w:r>
      <w:r>
        <w:rPr>
          <w:rFonts w:eastAsia="Calibri" w:ascii="Cambria" w:hAnsi="Cambria"/>
          <w:lang w:val="sr-RS"/>
        </w:rPr>
        <w:t>Финансирање мера предвиђених ЛАП-ом планира се кроз Одлуку о буџету општине Беочин у буџетским годинама од 2026. до 2028. године, у складу са доступним средствима за извршење буџета у свакој години. Спровођење мера треба планирати као програмску активност (текући задаци за постизање циљева) или као пројекат (временски ограничен подухват са јасно дефинисаним резултатима). Мере и активности у оквиру посебних циљева ЛАП-а распоређују се по различитим програмима локалног буџета, у зависности од њихове природе, циљева и доприноса генералном циљу појединих програма (1-17).</w:t>
      </w:r>
    </w:p>
    <w:p>
      <w:pPr>
        <w:pStyle w:val="Default"/>
        <w:jc w:val="both"/>
        <w:rPr>
          <w:rFonts w:ascii="Cambria" w:hAnsi="Cambria" w:eastAsia="Calibri"/>
          <w:lang w:val="sr-RS"/>
        </w:rPr>
      </w:pPr>
      <w:r>
        <w:rPr>
          <w:rFonts w:eastAsia="Calibri" w:ascii="Cambria" w:hAnsi="Cambria"/>
          <w:lang w:val="sr-RS"/>
        </w:rPr>
      </w:r>
    </w:p>
    <w:p>
      <w:pPr>
        <w:pStyle w:val="Default"/>
        <w:jc w:val="both"/>
        <w:rPr>
          <w:rFonts w:ascii="Cambria" w:hAnsi="Cambria"/>
          <w:b/>
          <w:color w:themeColor="accent4" w:val="956251"/>
          <w:lang w:val="sr-RS"/>
        </w:rPr>
      </w:pPr>
      <w:r>
        <w:rPr>
          <w:rFonts w:ascii="Cambria" w:hAnsi="Cambria"/>
          <w:b/>
          <w:color w:themeColor="accent4" w:val="956251"/>
          <w:u w:val="single"/>
          <w:lang w:val="sr-RS"/>
        </w:rPr>
        <w:t>Посебни циљ 1:</w:t>
      </w:r>
      <w:r>
        <w:rPr>
          <w:rFonts w:ascii="Cambria" w:hAnsi="Cambria"/>
          <w:b/>
          <w:color w:themeColor="accent4" w:val="956251"/>
          <w:lang w:val="sr-RS"/>
        </w:rPr>
        <w:t xml:space="preserve"> Унапређење континуираности похађања наставе на свим нивоима образовања са посебним фокусом на побољшање општег успеха ромских ученика и смањење осипања </w:t>
      </w:r>
    </w:p>
    <w:p>
      <w:pPr>
        <w:pStyle w:val="Default"/>
        <w:jc w:val="both"/>
        <w:rPr>
          <w:rFonts w:ascii="Cambria" w:hAnsi="Cambria"/>
          <w:b/>
          <w:bCs/>
          <w:lang w:val="sr-RS"/>
        </w:rPr>
      </w:pPr>
      <w:r>
        <w:rPr>
          <w:rFonts w:ascii="Cambria" w:hAnsi="Cambria"/>
          <w:b/>
          <w:bCs/>
          <w:lang w:val="sr-RS"/>
        </w:rPr>
      </w:r>
    </w:p>
    <w:p>
      <w:pPr>
        <w:pStyle w:val="Default"/>
        <w:jc w:val="both"/>
        <w:rPr>
          <w:rFonts w:ascii="Cambria" w:hAnsi="Cambria" w:eastAsia="Calibri"/>
          <w:lang w:val="sr-RS"/>
        </w:rPr>
      </w:pPr>
      <w:r>
        <w:rPr>
          <w:rFonts w:eastAsia="Calibri" w:ascii="Cambria" w:hAnsi="Cambria"/>
          <w:lang w:val="sr-RS"/>
        </w:rPr>
        <w:t xml:space="preserve">     </w:t>
      </w:r>
      <w:r>
        <w:rPr>
          <w:rFonts w:eastAsia="Calibri" w:ascii="Cambria" w:hAnsi="Cambria"/>
          <w:lang w:val="sr-RS"/>
        </w:rPr>
        <w:t xml:space="preserve">Финансирање активности 1.1.3. из акционог плана у вези двочасовног инклузивног програма за превазилажење језичке баријере треба планирати кроз програм 15. прогамску активност 0602-0007, закључењем уговора о реализацији активности са организацијом цивилног друштва у току 10 месеци у години.  Планирање и извршење издатака за капитални пројекат изградње новог вртића, употребом донаторских и наменских средстава, потребно је планирати у програму 8 - Предшколско васпитање, као посебан капитални пројекат 2002-5XXX са називом „Изградња новог вртића у Беочину“ под функциојом 911 – Предшколско образовање. </w:t>
      </w:r>
    </w:p>
    <w:p>
      <w:pPr>
        <w:pStyle w:val="Default"/>
        <w:jc w:val="both"/>
        <w:rPr>
          <w:rFonts w:ascii="Cambria" w:hAnsi="Cambria"/>
          <w:color w:themeColor="text1" w:val="000000"/>
          <w:lang w:val="sr-RS"/>
        </w:rPr>
      </w:pPr>
      <w:r>
        <w:rPr>
          <w:rFonts w:ascii="Cambria" w:hAnsi="Cambria"/>
          <w:color w:themeColor="text1" w:val="000000"/>
          <w:lang w:val="sr-RS"/>
        </w:rPr>
      </w:r>
    </w:p>
    <w:p>
      <w:pPr>
        <w:pStyle w:val="Default"/>
        <w:jc w:val="both"/>
        <w:rPr>
          <w:rFonts w:ascii="Cambria" w:hAnsi="Cambria" w:eastAsia="Calibri"/>
          <w:lang w:val="sr-RS"/>
        </w:rPr>
      </w:pPr>
      <w:r>
        <w:rPr>
          <w:rFonts w:eastAsia="Calibri" w:ascii="Cambria" w:hAnsi="Cambria"/>
          <w:lang w:val="sr-RS"/>
        </w:rPr>
        <w:t xml:space="preserve">Активности у оквирима планиране мере 1.2. када се ради о функционисању „Клуба девојчица“ на тему важности образовања потребно је планирати као посебан пројекат код директног корисника Општинске управе са ознаком пројекта 2003-4XXX са годишњим износом реализације од 200 хиљада динара. Поред тога активности, као што су бесплатни прибор и уџбеници, односно обележавање Светског дана Рома потребно је планирати и извршавати (сходно пракси буџетирања) помоћу програма 15, програмске активности 0602-0007 са економском класификацијом 481 у вредностима предвиђених овим акционим планом. </w:t>
      </w:r>
    </w:p>
    <w:p>
      <w:pPr>
        <w:pStyle w:val="Default"/>
        <w:jc w:val="both"/>
        <w:rPr>
          <w:rFonts w:ascii="Cambria" w:hAnsi="Cambria" w:eastAsia="Calibri"/>
          <w:lang w:val="sr-RS"/>
        </w:rPr>
      </w:pPr>
      <w:r>
        <w:rPr>
          <w:rFonts w:eastAsia="Calibri" w:ascii="Cambria" w:hAnsi="Cambria"/>
          <w:lang w:val="sr-RS"/>
        </w:rPr>
      </w:r>
    </w:p>
    <w:p>
      <w:pPr>
        <w:pStyle w:val="Default"/>
        <w:jc w:val="both"/>
        <w:rPr>
          <w:rFonts w:ascii="Cambria" w:hAnsi="Cambria" w:eastAsia="Calibri"/>
          <w:lang w:val="sr-RS"/>
        </w:rPr>
      </w:pPr>
      <w:r>
        <w:rPr>
          <w:rFonts w:eastAsia="Calibri" w:ascii="Cambria" w:hAnsi="Cambria"/>
          <w:lang w:val="sr-RS"/>
        </w:rPr>
        <w:t xml:space="preserve">Мера 1.3. која обухвата активности у виду обезбеђивања стипендија за најбоље средњошколце, односно обухвата расходе на име суфинансирања трошкова месечних карата за средњошколце захтева планирање буџетских издвајања у оквирима  раздела Општинске управе, у програму 11 – Социјална и дечија заштита, у програмској активности 0902-0019 Подршка деци и породици са децом, под функцијом 040 – Породица и деца и економском класификацијом 472 – Накнаде за социјалну заштиту из буџета.       </w:t>
      </w:r>
    </w:p>
    <w:p>
      <w:pPr>
        <w:pStyle w:val="Default"/>
        <w:jc w:val="both"/>
        <w:rPr>
          <w:rFonts w:ascii="Cambria" w:hAnsi="Cambria" w:eastAsia="Calibri"/>
          <w:lang w:val="sr-RS"/>
        </w:rPr>
      </w:pPr>
      <w:r>
        <w:rPr>
          <w:rFonts w:eastAsia="Calibri" w:ascii="Cambria" w:hAnsi="Cambria"/>
          <w:lang w:val="sr-RS"/>
        </w:rPr>
      </w:r>
    </w:p>
    <w:p>
      <w:pPr>
        <w:pStyle w:val="Default"/>
        <w:jc w:val="both"/>
        <w:rPr>
          <w:rFonts w:ascii="Cambria" w:hAnsi="Cambria"/>
          <w:b/>
          <w:color w:themeColor="accent4" w:val="956251"/>
          <w:lang w:val="sr-RS"/>
        </w:rPr>
      </w:pPr>
      <w:r>
        <w:rPr>
          <w:rFonts w:ascii="Cambria" w:hAnsi="Cambria"/>
          <w:b/>
          <w:color w:themeColor="accent4" w:val="956251"/>
          <w:u w:val="single"/>
          <w:lang w:val="sr-RS"/>
        </w:rPr>
        <w:t>Посебни циљ 2:</w:t>
      </w:r>
      <w:r>
        <w:rPr>
          <w:rFonts w:ascii="Cambria" w:hAnsi="Cambria"/>
          <w:b/>
          <w:color w:themeColor="accent4" w:val="956251"/>
          <w:lang w:val="sr-RS"/>
        </w:rPr>
        <w:t xml:space="preserve"> Смањење стопе незапослености у ромској заједници</w:t>
      </w:r>
    </w:p>
    <w:p>
      <w:pPr>
        <w:pStyle w:val="Default"/>
        <w:jc w:val="both"/>
        <w:rPr>
          <w:rFonts w:ascii="Cambria" w:hAnsi="Cambria"/>
          <w:b/>
          <w:lang w:val="sr-RS"/>
        </w:rPr>
      </w:pPr>
      <w:r>
        <w:rPr>
          <w:rFonts w:ascii="Cambria" w:hAnsi="Cambria"/>
          <w:b/>
          <w:lang w:val="sr-RS"/>
        </w:rPr>
      </w:r>
    </w:p>
    <w:p>
      <w:pPr>
        <w:pStyle w:val="Default"/>
        <w:jc w:val="both"/>
        <w:rPr>
          <w:rFonts w:ascii="Cambria" w:hAnsi="Cambria" w:eastAsia="Calibri"/>
          <w:lang w:val="sr-RS"/>
        </w:rPr>
      </w:pPr>
      <w:r>
        <w:rPr>
          <w:rFonts w:eastAsia="Calibri" w:ascii="Cambria" w:hAnsi="Cambria"/>
          <w:lang w:val="sr-RS"/>
        </w:rPr>
        <w:t xml:space="preserve">          </w:t>
      </w:r>
      <w:r>
        <w:rPr>
          <w:rFonts w:eastAsia="Calibri" w:ascii="Cambria" w:hAnsi="Cambria"/>
          <w:lang w:val="sr-RS"/>
        </w:rPr>
        <w:t>Највећи део предложених мера у оквирима посебног циља 2 из акционог плана се реализује подсредством средстава Националне службе за зашошљавање, односно преко одобреног финансијског плана те институције. Ипак, потребно је предвидети буџетска средства, односно донаторска средства за финансирање посебног пројекта под називом: „</w:t>
      </w:r>
      <w:r>
        <w:rPr>
          <w:rFonts w:ascii="Cambria" w:hAnsi="Cambria"/>
          <w:bCs/>
          <w:lang w:val="sr-RS"/>
        </w:rPr>
        <w:t>Пројекат: „Економско оснаживање ромске популације кроз прекваливикацију и доделу start up грантова“</w:t>
      </w:r>
      <w:r>
        <w:rPr>
          <w:rFonts w:eastAsia="Calibri" w:ascii="Cambria" w:hAnsi="Cambria"/>
          <w:lang w:val="sr-RS"/>
        </w:rPr>
        <w:t xml:space="preserve">  у 2027. и 2028. години и то по 2,5 милиона динара у свакој години. Буџетирање предметног пројекта потребно је финализовати кроз програм 3 – Локални економски развој, пројекат 1501-4XXX са економским класификацијама 423 – Услуге по уговору и 454 – Субвенција приватним предузећима. </w:t>
      </w:r>
    </w:p>
    <w:p>
      <w:pPr>
        <w:pStyle w:val="Default"/>
        <w:jc w:val="both"/>
        <w:rPr>
          <w:rFonts w:ascii="Cambria" w:hAnsi="Cambria" w:eastAsia="Calibri"/>
          <w:lang w:val="sr-RS"/>
        </w:rPr>
      </w:pPr>
      <w:r>
        <w:rPr>
          <w:rFonts w:eastAsia="Calibri" w:ascii="Cambria" w:hAnsi="Cambria"/>
          <w:lang w:val="sr-RS"/>
        </w:rPr>
      </w:r>
    </w:p>
    <w:p>
      <w:pPr>
        <w:pStyle w:val="Default"/>
        <w:jc w:val="both"/>
        <w:rPr>
          <w:rFonts w:ascii="Cambria" w:hAnsi="Cambria"/>
          <w:b/>
          <w:color w:themeColor="accent4" w:val="956251"/>
          <w:lang w:val="sr-RS"/>
        </w:rPr>
      </w:pPr>
      <w:r>
        <w:rPr>
          <w:rFonts w:ascii="Cambria" w:hAnsi="Cambria"/>
          <w:b/>
          <w:color w:themeColor="accent4" w:val="956251"/>
          <w:u w:val="single"/>
          <w:lang w:val="sr-RS"/>
        </w:rPr>
        <w:t>Посебни циљ 3:</w:t>
      </w:r>
      <w:r>
        <w:rPr>
          <w:rFonts w:ascii="Cambria" w:hAnsi="Cambria"/>
          <w:b/>
          <w:color w:themeColor="accent4" w:val="956251"/>
          <w:lang w:val="sr-RS"/>
        </w:rPr>
        <w:t xml:space="preserve"> Унапређење инфраструктуре у ромским насељима, побољшање услова становања и подршка у решавању у поступцима озакоњења објеката</w:t>
      </w:r>
    </w:p>
    <w:p>
      <w:pPr>
        <w:pStyle w:val="Default"/>
        <w:jc w:val="both"/>
        <w:rPr>
          <w:rFonts w:ascii="Cambria" w:hAnsi="Cambria"/>
          <w:color w:val="auto"/>
          <w:lang w:val="sr-RS"/>
        </w:rPr>
      </w:pPr>
      <w:r>
        <w:rPr>
          <w:rFonts w:ascii="Cambria" w:hAnsi="Cambria"/>
          <w:color w:val="auto"/>
          <w:lang w:val="sr-RS"/>
        </w:rPr>
      </w:r>
    </w:p>
    <w:p>
      <w:pPr>
        <w:pStyle w:val="Default"/>
        <w:jc w:val="both"/>
        <w:rPr>
          <w:rFonts w:ascii="Cambria" w:hAnsi="Cambria" w:eastAsia="Calibri"/>
          <w:lang w:val="sr-RS"/>
        </w:rPr>
      </w:pPr>
      <w:r>
        <w:rPr>
          <w:rFonts w:eastAsia="Calibri" w:ascii="Cambria" w:hAnsi="Cambria"/>
          <w:lang w:val="sr-RS"/>
        </w:rPr>
        <w:t xml:space="preserve">         </w:t>
      </w:r>
      <w:r>
        <w:rPr>
          <w:rFonts w:eastAsia="Calibri" w:ascii="Cambria" w:hAnsi="Cambria"/>
          <w:lang w:val="sr-RS"/>
        </w:rPr>
        <w:t xml:space="preserve">Активности везано за унапређење становања ромске популације у општини Беочин, које су предвиђене акционим планом у виду анкетног истраживања и анализе потреба, израде извештаја о потребама, штампањем упутстава за озакоњење стамбених објеката, информативних радионица о доступној бесплатној помоћи и подизања свести ромског становништва о очувању животне средине и одржавања хигијене треба планирати у оквиру програма 1 – Становање, урбанизам и просторно планирање у разделу 5 – Општиснка управа, под функцијом 060 – Становање, програмске активности 1101-0004 Стамбена подршка и економске класификације 423 – Услуге по уговору.  Са друге стране, израду пројектно техничке документације, односно унапређење инфраструктуре и санацију, односно реконструкцију објеката у ромским насељима треба планирати као посебан пројекат у оквирима одговарајућег програма локалног буџета и то у оквирима програма 2 – Комуналне делатности и/или програма 7 – Организација саобраћаја и саобраћајна инфраструктура, као капитални пројекти са одговарајућом економском класификацијом у класи 5. </w:t>
      </w:r>
    </w:p>
    <w:p>
      <w:pPr>
        <w:pStyle w:val="Default"/>
        <w:jc w:val="both"/>
        <w:rPr>
          <w:rFonts w:ascii="Cambria" w:hAnsi="Cambria" w:eastAsia="Calibri"/>
          <w:lang w:val="sr-RS"/>
        </w:rPr>
      </w:pPr>
      <w:r>
        <w:rPr>
          <w:rFonts w:eastAsia="Calibri" w:ascii="Cambria" w:hAnsi="Cambria"/>
          <w:lang w:val="sr-RS"/>
        </w:rPr>
      </w:r>
    </w:p>
    <w:p>
      <w:pPr>
        <w:pStyle w:val="Default"/>
        <w:jc w:val="both"/>
        <w:rPr>
          <w:rFonts w:ascii="Cambria" w:hAnsi="Cambria"/>
          <w:b/>
          <w:color w:themeColor="accent4" w:val="956251"/>
          <w:lang w:val="sr-RS"/>
        </w:rPr>
      </w:pPr>
      <w:r>
        <w:rPr>
          <w:rFonts w:ascii="Cambria" w:hAnsi="Cambria"/>
          <w:b/>
          <w:color w:themeColor="accent4" w:val="956251"/>
          <w:u w:val="single"/>
          <w:lang w:val="sr-RS"/>
        </w:rPr>
        <w:t>Посебни циљ 4:</w:t>
      </w:r>
      <w:r>
        <w:rPr>
          <w:rFonts w:ascii="Cambria" w:hAnsi="Cambria"/>
          <w:b/>
          <w:color w:themeColor="accent4" w:val="956251"/>
          <w:lang w:val="sr-RS"/>
        </w:rPr>
        <w:t xml:space="preserve"> Унапређење здравственог стања ромске популације у општини Беочин</w:t>
      </w:r>
    </w:p>
    <w:p>
      <w:pPr>
        <w:pStyle w:val="Default"/>
        <w:jc w:val="both"/>
        <w:rPr>
          <w:rFonts w:ascii="Cambria" w:hAnsi="Cambria"/>
          <w:b/>
          <w:bCs/>
          <w:color w:val="auto"/>
          <w:lang w:val="sr-RS"/>
        </w:rPr>
      </w:pPr>
      <w:r>
        <w:rPr>
          <w:rFonts w:ascii="Cambria" w:hAnsi="Cambria"/>
          <w:b/>
          <w:bCs/>
          <w:color w:val="auto"/>
          <w:lang w:val="sr-RS"/>
        </w:rPr>
      </w:r>
    </w:p>
    <w:p>
      <w:pPr>
        <w:pStyle w:val="Default"/>
        <w:jc w:val="both"/>
        <w:rPr>
          <w:rFonts w:ascii="Cambria" w:hAnsi="Cambria" w:eastAsia="Calibri"/>
          <w:lang w:val="sr-RS"/>
        </w:rPr>
      </w:pPr>
      <w:r>
        <w:rPr>
          <w:rFonts w:eastAsia="Calibri" w:ascii="Cambria" w:hAnsi="Cambria"/>
          <w:lang w:val="sr-RS"/>
        </w:rPr>
        <w:t xml:space="preserve">        </w:t>
      </w:r>
      <w:r>
        <w:rPr>
          <w:rFonts w:eastAsia="Calibri" w:ascii="Cambria" w:hAnsi="Cambria"/>
          <w:lang w:val="sr-RS"/>
        </w:rPr>
        <w:t xml:space="preserve">Средства за финансирање активности предвиђених у оквиру мере 4.1. и 4.2.. потребно је извршавати кроз одобрени финансијки план Општинске управе као директног корисника, у програму 12 – Здравствена заштита, програмске активности 1801-0001 Функционисање установа примарне здравствене заштите, под функцијом 760 и економске класификације 464 – Дотације организацијама обавезног социјалног осигурања. Правни основ за реализацију свих активности предвиђених у оквиру овог посебног циља треба да буде годишњи закључени уговор између општине Беочин и Дома здравља у Беочину. У спровођењу сваке активности предвиђене овим акционим планом, осим </w:t>
      </w:r>
      <w:r>
        <w:rPr>
          <w:rFonts w:ascii="Cambria" w:hAnsi="Cambria"/>
          <w:lang w:val="sr-RS"/>
        </w:rPr>
        <w:t>Одељења за имовинске, опште и заједничке послове</w:t>
      </w:r>
      <w:r>
        <w:rPr>
          <w:rFonts w:eastAsia="Calibri" w:ascii="Cambria" w:hAnsi="Cambria"/>
          <w:lang w:val="sr-RS"/>
        </w:rPr>
        <w:t xml:space="preserve">, главну улогу треба да имају кадрови Дома здравља у Беочину.   </w:t>
      </w:r>
    </w:p>
    <w:p>
      <w:pPr>
        <w:pStyle w:val="Default"/>
        <w:jc w:val="both"/>
        <w:rPr>
          <w:rFonts w:ascii="Cambria" w:hAnsi="Cambria"/>
          <w:b/>
          <w:lang w:val="sr-RS"/>
        </w:rPr>
      </w:pPr>
      <w:r>
        <w:rPr>
          <w:rFonts w:ascii="Cambria" w:hAnsi="Cambria"/>
          <w:b/>
          <w:lang w:val="sr-RS"/>
        </w:rPr>
      </w:r>
    </w:p>
    <w:p>
      <w:pPr>
        <w:pStyle w:val="Default"/>
        <w:jc w:val="both"/>
        <w:rPr>
          <w:rFonts w:ascii="Cambria" w:hAnsi="Cambria"/>
          <w:b/>
          <w:color w:themeColor="accent4" w:val="956251"/>
          <w:lang w:val="sr-RS"/>
        </w:rPr>
      </w:pPr>
      <w:r>
        <w:rPr>
          <w:rFonts w:ascii="Cambria" w:hAnsi="Cambria"/>
          <w:b/>
          <w:color w:themeColor="accent4" w:val="956251"/>
          <w:u w:val="single"/>
          <w:lang w:val="sr-RS"/>
        </w:rPr>
        <w:t>Посебни циљ 5:</w:t>
      </w:r>
      <w:r>
        <w:rPr>
          <w:rFonts w:ascii="Cambria" w:hAnsi="Cambria"/>
          <w:b/>
          <w:color w:themeColor="accent4" w:val="956251"/>
          <w:lang w:val="sr-RS"/>
        </w:rPr>
        <w:t xml:space="preserve"> Повећање обухвата најугроженијих ромских домаћинстава доступним правима и услугама у области социјалне заштите</w:t>
      </w:r>
    </w:p>
    <w:p>
      <w:pPr>
        <w:pStyle w:val="Default"/>
        <w:jc w:val="both"/>
        <w:rPr>
          <w:rFonts w:ascii="Cambria" w:hAnsi="Cambria"/>
          <w:color w:val="auto"/>
          <w:lang w:val="sr-RS"/>
        </w:rPr>
      </w:pPr>
      <w:r>
        <w:rPr>
          <w:rFonts w:ascii="Cambria" w:hAnsi="Cambria"/>
          <w:color w:val="auto"/>
          <w:lang w:val="sr-RS"/>
        </w:rPr>
      </w:r>
    </w:p>
    <w:p>
      <w:pPr>
        <w:pStyle w:val="Default"/>
        <w:jc w:val="both"/>
        <w:rPr>
          <w:rFonts w:ascii="Cambria" w:hAnsi="Cambria" w:eastAsia="Calibri"/>
          <w:lang w:val="sr-RS"/>
        </w:rPr>
      </w:pPr>
      <w:r>
        <w:rPr>
          <w:rFonts w:eastAsia="Calibri" w:ascii="Cambria" w:hAnsi="Cambria"/>
          <w:color w:val="auto"/>
          <w:lang w:val="sr-RS"/>
        </w:rPr>
        <w:t xml:space="preserve">        </w:t>
      </w:r>
      <w:r>
        <w:rPr>
          <w:rFonts w:eastAsia="Calibri" w:ascii="Cambria" w:hAnsi="Cambria"/>
          <w:color w:val="auto"/>
          <w:lang w:val="sr-RS"/>
        </w:rPr>
        <w:t xml:space="preserve">Средства за финансирање мере 5.1. </w:t>
      </w:r>
      <w:r>
        <w:rPr>
          <w:rFonts w:ascii="Cambria" w:hAnsi="Cambria"/>
          <w:color w:val="auto"/>
          <w:lang w:val="sr-RS"/>
        </w:rPr>
        <w:t>Креирање евиденције о социјалној угрожености ромских породица – социјална карта</w:t>
      </w:r>
      <w:r>
        <w:rPr>
          <w:rFonts w:ascii="Cambria" w:hAnsi="Cambria"/>
          <w:lang w:val="sr-RS"/>
        </w:rPr>
        <w:t xml:space="preserve"> потребно је планирати и извршавати преко програма 11 – Социјална и дечија заштита, функције </w:t>
      </w:r>
      <w:r>
        <w:rPr>
          <w:rFonts w:eastAsia="Calibri" w:ascii="Cambria" w:hAnsi="Cambria"/>
          <w:lang w:val="sr-RS"/>
        </w:rPr>
        <w:t xml:space="preserve">070 – Социјална заштита угроженом становништву и економске класификације 481 – Дотације невладиним организацијама и уговорити реализацију предвиђених активности акционог плана са Црвеним крстом у Беочину. </w:t>
      </w:r>
    </w:p>
    <w:p>
      <w:pPr>
        <w:pStyle w:val="Default"/>
        <w:jc w:val="both"/>
        <w:rPr>
          <w:rFonts w:ascii="Cambria" w:hAnsi="Cambria"/>
          <w:color w:val="auto"/>
          <w:lang w:val="sr-RS"/>
        </w:rPr>
      </w:pPr>
      <w:r>
        <w:rPr>
          <w:rFonts w:ascii="Cambria" w:hAnsi="Cambria"/>
          <w:color w:val="auto"/>
          <w:lang w:val="sr-RS"/>
        </w:rPr>
      </w:r>
    </w:p>
    <w:p>
      <w:pPr>
        <w:pStyle w:val="Default"/>
        <w:jc w:val="both"/>
        <w:rPr>
          <w:rFonts w:ascii="Cambria" w:hAnsi="Cambria" w:eastAsia="Calibri"/>
          <w:lang w:val="sr-RS"/>
        </w:rPr>
      </w:pPr>
      <w:r>
        <w:rPr>
          <w:rFonts w:eastAsia="Calibri" w:ascii="Cambria" w:hAnsi="Cambria"/>
          <w:lang w:val="sr-RS"/>
        </w:rPr>
        <w:t xml:space="preserve">       </w:t>
      </w:r>
      <w:r>
        <w:rPr>
          <w:rFonts w:ascii="Cambria" w:hAnsi="Cambria"/>
          <w:lang w:val="sr-RS"/>
        </w:rPr>
        <w:t>Додела једнократних новчаних помоћи</w:t>
      </w:r>
      <w:r>
        <w:rPr>
          <w:rFonts w:eastAsia="Calibri" w:ascii="Cambria" w:hAnsi="Cambria"/>
          <w:lang w:val="sr-RS"/>
        </w:rPr>
        <w:t xml:space="preserve">, интервентних новчаних помоћи које су предвиђене активностима овог акционог плана, кроз меру 5.2, потребно је извршавати кроз одобрену апропријацију за извршавање расхода Центра за социјални рад у оквиру програма 11 – Социјална и дечија заштита, програмска активност 0902-0001 Једнократне помоћи и други облици помоћи, функције 070 – Социјална заштита угроженом становништву и економске класификације 472 – Накнаде за социјалну заштиту из буџета.    </w:t>
      </w:r>
    </w:p>
    <w:p>
      <w:pPr>
        <w:pStyle w:val="Default"/>
        <w:jc w:val="both"/>
        <w:rPr>
          <w:rFonts w:ascii="Cambria" w:hAnsi="Cambria" w:eastAsia="Calibri"/>
          <w:lang w:val="sr-RS"/>
        </w:rPr>
      </w:pPr>
      <w:r>
        <w:rPr>
          <w:rFonts w:eastAsia="Calibri" w:ascii="Cambria" w:hAnsi="Cambria"/>
          <w:lang w:val="sr-RS"/>
        </w:rPr>
      </w:r>
    </w:p>
    <w:p>
      <w:pPr>
        <w:pStyle w:val="Default"/>
        <w:jc w:val="both"/>
        <w:rPr>
          <w:rFonts w:ascii="Cambria" w:hAnsi="Cambria" w:eastAsia="Calibri"/>
          <w:lang w:val="sr-RS"/>
        </w:rPr>
      </w:pPr>
      <w:r>
        <w:rPr>
          <w:rFonts w:eastAsia="Calibri" w:ascii="Cambria" w:hAnsi="Cambria"/>
          <w:lang w:val="sr-RS"/>
        </w:rPr>
        <w:t xml:space="preserve">       </w:t>
      </w:r>
      <w:r>
        <w:rPr>
          <w:rFonts w:eastAsia="Calibri" w:ascii="Cambria" w:hAnsi="Cambria"/>
          <w:lang w:val="sr-RS"/>
        </w:rPr>
        <w:t>Средства за финансирање услуга лични пратилац детета и помоћ у кући као услуга социјалне заштите потребно је планирати и реализовати посредством програмске активности 0902-0016 Дневне услуге у заједници, функције 040 и 020  и економске класификације 472 – Накнаде за социјалну заштиту из буџета.</w:t>
      </w:r>
    </w:p>
    <w:p>
      <w:pPr>
        <w:pStyle w:val="Default"/>
        <w:jc w:val="both"/>
        <w:rPr>
          <w:rFonts w:ascii="Cambria" w:hAnsi="Cambria" w:eastAsia="Calibri"/>
          <w:lang w:val="sr-RS"/>
        </w:rPr>
      </w:pPr>
      <w:r>
        <w:rPr>
          <w:rFonts w:eastAsia="Calibri" w:ascii="Cambria" w:hAnsi="Cambria"/>
          <w:lang w:val="sr-RS"/>
        </w:rPr>
      </w:r>
    </w:p>
    <w:p>
      <w:pPr>
        <w:pStyle w:val="Default"/>
        <w:jc w:val="both"/>
        <w:rPr>
          <w:rFonts w:ascii="Cambria" w:hAnsi="Cambria" w:eastAsia="Calibri"/>
          <w:lang w:val="sr-RS"/>
        </w:rPr>
      </w:pPr>
      <w:r>
        <w:rPr>
          <w:rFonts w:eastAsia="Calibri" w:ascii="Cambria" w:hAnsi="Cambria"/>
          <w:lang w:val="sr-RS"/>
        </w:rPr>
        <w:t xml:space="preserve">       </w:t>
      </w:r>
      <w:r>
        <w:rPr>
          <w:rFonts w:eastAsia="Calibri" w:ascii="Cambria" w:hAnsi="Cambria"/>
          <w:lang w:val="sr-RS"/>
        </w:rPr>
        <w:t xml:space="preserve">Ангажовање ромског координатора у свакодневним активностима Центра за социјални рад треба планирати кроз програм 11 – Социјална и дечија заштита, програмске активности 0902-0005 Обављање делатности установа социјалне заштите, са економском класификацијом 463 – Трансфери осталим нивоима власти. </w:t>
      </w:r>
    </w:p>
    <w:p>
      <w:pPr>
        <w:pStyle w:val="Default"/>
        <w:jc w:val="both"/>
        <w:rPr>
          <w:rFonts w:ascii="Cambria" w:hAnsi="Cambria" w:eastAsia="Calibri"/>
          <w:lang w:val="sr-RS"/>
        </w:rPr>
      </w:pPr>
      <w:r>
        <w:rPr>
          <w:rFonts w:eastAsia="Calibri" w:ascii="Cambria" w:hAnsi="Cambria"/>
          <w:lang w:val="sr-RS"/>
        </w:rPr>
      </w:r>
    </w:p>
    <w:p>
      <w:pPr>
        <w:pStyle w:val="Default"/>
        <w:jc w:val="both"/>
        <w:rPr>
          <w:rFonts w:ascii="Cambria" w:hAnsi="Cambria" w:eastAsia="Calibri"/>
          <w:lang w:val="sr-RS"/>
        </w:rPr>
      </w:pPr>
      <w:r>
        <w:rPr>
          <w:rFonts w:eastAsia="Calibri" w:ascii="Cambria" w:hAnsi="Cambria"/>
          <w:lang w:val="sr-RS"/>
        </w:rPr>
        <w:t xml:space="preserve">     </w:t>
      </w:r>
      <w:r>
        <w:rPr>
          <w:rFonts w:eastAsia="Calibri" w:ascii="Cambria" w:hAnsi="Cambria"/>
          <w:lang w:val="sr-RS"/>
        </w:rPr>
        <w:t xml:space="preserve">Све наведене активности које се финансирају употребом буџетских средстава општине потребно је представити кроз програмске информације у образложењу одлуке о буџету општине у конкретној години буџетирања, уз формулисање адекватних програмских информација (циљева, индиктора и циљаних вредности) ради праћења остварених резултата и учинка. </w:t>
      </w:r>
    </w:p>
    <w:p>
      <w:pPr>
        <w:pStyle w:val="Default"/>
        <w:jc w:val="both"/>
        <w:rPr>
          <w:rFonts w:ascii="Cambria" w:hAnsi="Cambria" w:eastAsia="Calibri"/>
          <w:lang w:val="sr-RS"/>
        </w:rPr>
      </w:pPr>
      <w:r>
        <w:rPr>
          <w:rFonts w:eastAsia="Calibri" w:ascii="Cambria" w:hAnsi="Cambria"/>
          <w:lang w:val="sr-RS"/>
        </w:rPr>
      </w:r>
    </w:p>
    <w:p>
      <w:pPr>
        <w:pStyle w:val="Default"/>
        <w:jc w:val="both"/>
        <w:rPr>
          <w:rFonts w:ascii="Cambria" w:hAnsi="Cambria"/>
          <w:b/>
          <w:bCs/>
          <w:color w:themeColor="accent5" w:themeShade="80" w:val="494142"/>
          <w:lang w:val="sr-RS"/>
        </w:rPr>
      </w:pPr>
      <w:r>
        <w:rPr>
          <w:rFonts w:ascii="Cambria" w:hAnsi="Cambria"/>
          <w:b/>
          <w:bCs/>
          <w:color w:themeColor="accent5" w:themeShade="80" w:val="494142"/>
          <w:lang w:val="sr-RS"/>
        </w:rPr>
      </w:r>
    </w:p>
    <w:p>
      <w:pPr>
        <w:pStyle w:val="ListParagraph"/>
        <w:numPr>
          <w:ilvl w:val="0"/>
          <w:numId w:val="2"/>
        </w:numPr>
        <w:tabs>
          <w:tab w:val="clear" w:pos="720"/>
          <w:tab w:val="left" w:pos="3390" w:leader="none"/>
        </w:tabs>
        <w:spacing w:lineRule="auto" w:line="240"/>
        <w:rPr>
          <w:rFonts w:ascii="Cambria" w:hAnsi="Cambria" w:cs="Arial"/>
          <w:b/>
          <w:bCs/>
          <w:color w:themeColor="accent5" w:themeShade="80" w:val="494142"/>
          <w:sz w:val="32"/>
          <w:szCs w:val="32"/>
        </w:rPr>
      </w:pPr>
      <w:r>
        <w:rPr>
          <w:rFonts w:cs="Arial" w:ascii="Cambria" w:hAnsi="Cambria"/>
          <w:b/>
          <w:bCs/>
          <w:color w:themeColor="accent5" w:themeShade="80" w:val="494142"/>
          <w:sz w:val="32"/>
          <w:szCs w:val="32"/>
        </w:rPr>
        <w:t>ОКВИР ЗА ПРАЋЕЊЕ, ВРЕДНОВАЊЕ УЧИНКА И ИЗВЕШТАВАЊЕ О СПРОВОЂЕЊУ ЛАП-а</w:t>
      </w:r>
    </w:p>
    <w:p>
      <w:pPr>
        <w:pStyle w:val="ListParagraph"/>
        <w:tabs>
          <w:tab w:val="clear" w:pos="720"/>
          <w:tab w:val="left" w:pos="3390" w:leader="none"/>
        </w:tabs>
        <w:ind w:left="786"/>
        <w:rPr>
          <w:rFonts w:ascii="Cambria" w:hAnsi="Cambria" w:cs="Arial"/>
          <w:sz w:val="22"/>
          <w:szCs w:val="22"/>
        </w:rPr>
      </w:pPr>
      <w:r>
        <w:rPr>
          <w:rFonts w:cs="Arial" w:ascii="Cambria" w:hAnsi="Cambria"/>
          <w:sz w:val="22"/>
          <w:szCs w:val="22"/>
        </w:rPr>
      </w:r>
    </w:p>
    <w:p>
      <w:pPr>
        <w:pStyle w:val="Normal"/>
        <w:tabs>
          <w:tab w:val="clear" w:pos="720"/>
          <w:tab w:val="left" w:pos="1065" w:leader="none"/>
        </w:tabs>
        <w:spacing w:lineRule="auto" w:line="240"/>
        <w:jc w:val="both"/>
        <w:rPr>
          <w:rFonts w:ascii="Cambria" w:hAnsi="Cambria" w:cs="Arial"/>
        </w:rPr>
      </w:pPr>
      <w:r>
        <w:rPr>
          <w:rFonts w:cs="Arial" w:ascii="Arial" w:hAnsi="Arial"/>
          <w:b/>
          <w:bCs/>
          <w:color w:val="002060"/>
          <w:sz w:val="20"/>
          <w:szCs w:val="20"/>
        </w:rPr>
        <w:t xml:space="preserve">         </w:t>
      </w:r>
      <w:r>
        <w:rPr>
          <w:rFonts w:cs="Arial" w:ascii="Cambria" w:hAnsi="Cambria"/>
        </w:rPr>
        <w:t xml:space="preserve">Локални акциони план се спроводи реализацијом мера и активности које су детаљно разрађене у акционом плану (АП) овог документа, а за његово спровођење биће формирано и одговорно </w:t>
      </w:r>
      <w:r>
        <w:rPr>
          <w:rFonts w:cs="Arial" w:ascii="Cambria" w:hAnsi="Cambria"/>
          <w:b/>
          <w:bCs/>
        </w:rPr>
        <w:t>Локално координационо тело за социјално укључивање Рома и Ромкиња</w:t>
      </w:r>
      <w:r>
        <w:rPr>
          <w:rFonts w:cs="Arial" w:ascii="Cambria" w:hAnsi="Cambria"/>
        </w:rPr>
        <w:t>. Координационо тело се састаје квартално (4 пута годишње) како би размотрио динамику спровођења мера и активности из ЛАП-а. Оно утврђује које су активности планиране у текућој години, служи као канал за размену информација између носилаца и партнера задужених за реализацију појединачних мера и разматра уочене проблеме и начине њиховог превазилажења. Састанке координационог тела сазива председник овог тела  који уједно утврђује и дневни ред састанака. Административне послове за ово тело обавља Одељење за имовинске, опште и заједничке послове.</w:t>
      </w:r>
    </w:p>
    <w:p>
      <w:pPr>
        <w:pStyle w:val="Normal"/>
        <w:tabs>
          <w:tab w:val="clear" w:pos="720"/>
          <w:tab w:val="left" w:pos="1065" w:leader="none"/>
        </w:tabs>
        <w:spacing w:lineRule="auto" w:line="240"/>
        <w:jc w:val="both"/>
        <w:rPr>
          <w:rFonts w:ascii="Cambria" w:hAnsi="Cambria" w:cs="Arial"/>
        </w:rPr>
      </w:pPr>
      <w:r>
        <w:rPr>
          <w:rFonts w:cs="Arial" w:ascii="Cambria" w:hAnsi="Cambria"/>
        </w:rPr>
      </w:r>
    </w:p>
    <w:p>
      <w:pPr>
        <w:pStyle w:val="Normal"/>
        <w:tabs>
          <w:tab w:val="clear" w:pos="720"/>
          <w:tab w:val="left" w:pos="1065" w:leader="none"/>
        </w:tabs>
        <w:spacing w:lineRule="auto" w:line="240"/>
        <w:jc w:val="both"/>
        <w:rPr>
          <w:rFonts w:ascii="Cambria" w:hAnsi="Cambria" w:cs="Arial"/>
        </w:rPr>
      </w:pPr>
      <w:r>
        <w:rPr>
          <w:rFonts w:cs="Arial" w:ascii="Cambria" w:hAnsi="Cambria"/>
        </w:rPr>
        <w:t xml:space="preserve">        </w:t>
      </w:r>
      <w:r>
        <w:rPr>
          <w:rFonts w:cs="Arial" w:ascii="Cambria" w:hAnsi="Cambria"/>
        </w:rPr>
        <w:t xml:space="preserve">Највећи део одговорности за спровођење појединачних мера и активности ЛАП-а лежи </w:t>
      </w:r>
      <w:r>
        <w:rPr>
          <w:rFonts w:cs="Arial" w:ascii="Cambria" w:hAnsi="Cambria"/>
          <w:b/>
          <w:bCs/>
        </w:rPr>
        <w:t>на организационим јединицама Општинске управе Беочин,</w:t>
      </w:r>
      <w:r>
        <w:rPr>
          <w:rFonts w:cs="Arial" w:ascii="Cambria" w:hAnsi="Cambria"/>
        </w:rPr>
        <w:t xml:space="preserve"> које су у акционом плану наведене као „носилац мере“, односно „носилац активности“. Такође, у релазацији мера и активности активно учествују и остали актери наведени у акционом плану као „партнери“.  Реч је о широком спектру актера међу којима се, између осталог, налазе: Предшколска установа, основне школе, Центар за социјални рад Града Новог Сада – Одељење у Беочину, Дом здравља, Национална служба за запошљавање, Мобилни тим, педагошки асистенти и ромска удружења итд. </w:t>
      </w:r>
    </w:p>
    <w:p>
      <w:pPr>
        <w:pStyle w:val="Normal"/>
        <w:tabs>
          <w:tab w:val="clear" w:pos="720"/>
          <w:tab w:val="left" w:pos="1065" w:leader="none"/>
        </w:tabs>
        <w:spacing w:lineRule="auto" w:line="240"/>
        <w:jc w:val="both"/>
        <w:rPr>
          <w:rFonts w:ascii="Cambria" w:hAnsi="Cambria" w:cs="Arial"/>
        </w:rPr>
      </w:pPr>
      <w:r>
        <w:rPr>
          <w:rFonts w:cs="Arial" w:ascii="Cambria" w:hAnsi="Cambria"/>
        </w:rPr>
      </w:r>
    </w:p>
    <w:p>
      <w:pPr>
        <w:pStyle w:val="Normal"/>
        <w:tabs>
          <w:tab w:val="clear" w:pos="720"/>
          <w:tab w:val="left" w:pos="1065" w:leader="none"/>
        </w:tabs>
        <w:spacing w:lineRule="auto" w:line="240"/>
        <w:jc w:val="both"/>
        <w:rPr>
          <w:rFonts w:ascii="Cambria" w:hAnsi="Cambria" w:cs="Arial"/>
        </w:rPr>
      </w:pPr>
      <w:r>
        <w:rPr>
          <w:rFonts w:cs="Arial" w:ascii="Cambria" w:hAnsi="Cambria"/>
        </w:rPr>
        <w:t xml:space="preserve">       </w:t>
      </w:r>
      <w:r>
        <w:rPr>
          <w:rFonts w:cs="Arial" w:ascii="Cambria" w:hAnsi="Cambria"/>
        </w:rPr>
        <w:t>Праћење мера и активности врши се преко показатеља учинка (показатељи резултата), који су дефинисани у АП за сваку поједничну меру и садрже циљане вредности за сваку поједначну годину споровођења ЛАП-а. За праћење остварености циљева користе се показатељи исхода (за посебне циљеве) и показатељи ефеката (за општи циљ), чије су циљане вредности за последњу годину реализације ЛАП-а прецизно дефинисане самим документом. Праћење ЛАП-а обухвата низ задатака међу којима се налази:</w:t>
      </w:r>
    </w:p>
    <w:p>
      <w:pPr>
        <w:pStyle w:val="ListParagraph"/>
        <w:numPr>
          <w:ilvl w:val="0"/>
          <w:numId w:val="23"/>
        </w:numPr>
        <w:tabs>
          <w:tab w:val="clear" w:pos="720"/>
          <w:tab w:val="left" w:pos="1065" w:leader="none"/>
        </w:tabs>
        <w:suppressAutoHyphens w:val="false"/>
        <w:spacing w:lineRule="auto" w:line="240" w:before="120" w:after="0"/>
        <w:contextualSpacing/>
        <w:jc w:val="both"/>
        <w:rPr>
          <w:rFonts w:ascii="Cambria" w:hAnsi="Cambria" w:cs="Arial"/>
        </w:rPr>
      </w:pPr>
      <w:r>
        <w:rPr>
          <w:rFonts w:cs="Arial" w:ascii="Cambria" w:hAnsi="Cambria"/>
        </w:rPr>
        <w:t xml:space="preserve">редовна комуникација и размена информација између свих актера укључених у реализацију ЛАП-а и то електонским путем, одржавањем периодичних састанака и подношењем извештаја, </w:t>
      </w:r>
    </w:p>
    <w:p>
      <w:pPr>
        <w:pStyle w:val="ListParagraph"/>
        <w:numPr>
          <w:ilvl w:val="0"/>
          <w:numId w:val="23"/>
        </w:numPr>
        <w:tabs>
          <w:tab w:val="clear" w:pos="720"/>
          <w:tab w:val="left" w:pos="1065" w:leader="none"/>
        </w:tabs>
        <w:suppressAutoHyphens w:val="false"/>
        <w:spacing w:lineRule="auto" w:line="240" w:before="120" w:after="0"/>
        <w:contextualSpacing/>
        <w:jc w:val="both"/>
        <w:rPr>
          <w:rFonts w:ascii="Cambria" w:hAnsi="Cambria" w:cs="Arial"/>
        </w:rPr>
      </w:pPr>
      <w:r>
        <w:rPr>
          <w:rFonts w:cs="Arial" w:ascii="Cambria" w:hAnsi="Cambria"/>
        </w:rPr>
        <w:t>прикупљање података и информација о томе како тече реализација конкретних мера и активности, укључујући и формирање оних евиденција које до сада нису вођене, а битне су за праћење и евалуацију ЛАП-а,</w:t>
      </w:r>
    </w:p>
    <w:p>
      <w:pPr>
        <w:pStyle w:val="ListParagraph"/>
        <w:numPr>
          <w:ilvl w:val="0"/>
          <w:numId w:val="23"/>
        </w:numPr>
        <w:tabs>
          <w:tab w:val="clear" w:pos="720"/>
          <w:tab w:val="left" w:pos="1065" w:leader="none"/>
        </w:tabs>
        <w:suppressAutoHyphens w:val="false"/>
        <w:spacing w:lineRule="auto" w:line="240" w:before="120" w:after="0"/>
        <w:contextualSpacing/>
        <w:jc w:val="both"/>
        <w:rPr>
          <w:rFonts w:ascii="Cambria" w:hAnsi="Cambria" w:cs="Arial"/>
        </w:rPr>
      </w:pPr>
      <w:r>
        <w:rPr>
          <w:rFonts w:cs="Arial" w:ascii="Cambria" w:hAnsi="Cambria"/>
        </w:rPr>
        <w:t>дефинисање превентивних мера у случају појаве ризика који могу угрозити спровођење ЛАП-а, односно предлагање конкретних акција за решавање проблема када се појаве и угрозе спровођење конкретних мера и активности,</w:t>
      </w:r>
    </w:p>
    <w:p>
      <w:pPr>
        <w:pStyle w:val="ListParagraph"/>
        <w:numPr>
          <w:ilvl w:val="0"/>
          <w:numId w:val="23"/>
        </w:numPr>
        <w:tabs>
          <w:tab w:val="clear" w:pos="720"/>
          <w:tab w:val="left" w:pos="1065" w:leader="none"/>
        </w:tabs>
        <w:suppressAutoHyphens w:val="false"/>
        <w:spacing w:lineRule="auto" w:line="240" w:before="120" w:after="0"/>
        <w:contextualSpacing/>
        <w:jc w:val="both"/>
        <w:rPr>
          <w:rFonts w:ascii="Cambria" w:hAnsi="Cambria" w:cs="Arial"/>
        </w:rPr>
      </w:pPr>
      <w:r>
        <w:rPr>
          <w:rFonts w:cs="Arial" w:ascii="Cambria" w:hAnsi="Cambria"/>
        </w:rPr>
        <w:t>информисање јавности и свих заинтересованих страна о томе како тече спровођење ЛАП-а,</w:t>
      </w:r>
    </w:p>
    <w:p>
      <w:pPr>
        <w:pStyle w:val="ListParagraph"/>
        <w:numPr>
          <w:ilvl w:val="0"/>
          <w:numId w:val="23"/>
        </w:numPr>
        <w:tabs>
          <w:tab w:val="clear" w:pos="720"/>
          <w:tab w:val="left" w:pos="1065" w:leader="none"/>
        </w:tabs>
        <w:suppressAutoHyphens w:val="false"/>
        <w:spacing w:lineRule="auto" w:line="240" w:before="120" w:after="0"/>
        <w:contextualSpacing/>
        <w:jc w:val="both"/>
        <w:rPr>
          <w:rFonts w:ascii="Cambria" w:hAnsi="Cambria" w:cs="Arial"/>
        </w:rPr>
      </w:pPr>
      <w:r>
        <w:rPr>
          <w:rFonts w:cs="Arial" w:ascii="Cambria" w:hAnsi="Cambria"/>
        </w:rPr>
        <w:t xml:space="preserve">припрема и подношење годишњих и трогодишњег извештаја о реализацији ЛАП-а.     </w:t>
      </w:r>
    </w:p>
    <w:p>
      <w:pPr>
        <w:pStyle w:val="ListParagraph"/>
        <w:tabs>
          <w:tab w:val="clear" w:pos="720"/>
          <w:tab w:val="left" w:pos="1065" w:leader="none"/>
        </w:tabs>
        <w:suppressAutoHyphens w:val="false"/>
        <w:spacing w:lineRule="auto" w:line="240" w:before="120" w:after="0"/>
        <w:contextualSpacing/>
        <w:jc w:val="both"/>
        <w:rPr>
          <w:rFonts w:ascii="Cambria" w:hAnsi="Cambria" w:cs="Arial"/>
        </w:rPr>
      </w:pPr>
      <w:r>
        <w:rPr>
          <w:rFonts w:cs="Arial" w:ascii="Cambria" w:hAnsi="Cambria"/>
        </w:rPr>
      </w:r>
    </w:p>
    <w:p>
      <w:pPr>
        <w:pStyle w:val="Normal"/>
        <w:tabs>
          <w:tab w:val="clear" w:pos="720"/>
          <w:tab w:val="left" w:pos="1065" w:leader="none"/>
        </w:tabs>
        <w:spacing w:lineRule="auto" w:line="240"/>
        <w:jc w:val="both"/>
        <w:rPr>
          <w:rFonts w:ascii="Cambria" w:hAnsi="Cambria" w:cs="Arial"/>
        </w:rPr>
      </w:pPr>
      <w:r>
        <w:rPr>
          <w:rFonts w:cs="Arial" w:ascii="Cambria" w:hAnsi="Cambria"/>
        </w:rPr>
        <w:t xml:space="preserve">        </w:t>
      </w:r>
      <w:r>
        <w:rPr>
          <w:rFonts w:cs="Arial" w:ascii="Cambria" w:hAnsi="Cambria"/>
          <w:b/>
          <w:bCs/>
          <w:u w:val="single"/>
        </w:rPr>
        <w:t>Вредновање учинка (евалуација</w:t>
      </w:r>
      <w:r>
        <w:rPr>
          <w:rFonts w:cs="Arial" w:ascii="Cambria" w:hAnsi="Cambria"/>
        </w:rPr>
        <w:t xml:space="preserve">) подразумева оцену релевантности, ефикасности, ефективности и одрживости ЛАП-а за социјалну инклузију Рома и Ромкиња у циљу његовог преиспитивања и унапређења, било у процесу његове ревизије или током новог процеса стратешког планирања.  Вредновање учинка подразумева спровођење </w:t>
      </w:r>
      <w:r>
        <w:rPr>
          <w:rFonts w:cs="Arial" w:ascii="Cambria" w:hAnsi="Cambria"/>
          <w:i/>
          <w:iCs/>
        </w:rPr>
        <w:t>еx-post</w:t>
      </w:r>
      <w:r>
        <w:rPr>
          <w:rFonts w:cs="Arial" w:ascii="Cambria" w:hAnsi="Cambria"/>
        </w:rPr>
        <w:t xml:space="preserve"> анализе ефеката у складу са одредбама Закона о планском систему и Уредбе о методологији израде докумената јавних политика. Планирано је да </w:t>
      </w:r>
      <w:r>
        <w:rPr>
          <w:rFonts w:cs="Arial" w:ascii="Cambria" w:hAnsi="Cambria"/>
          <w:i/>
          <w:iCs/>
        </w:rPr>
        <w:t>еx-post</w:t>
      </w:r>
      <w:r>
        <w:rPr>
          <w:rFonts w:cs="Arial" w:ascii="Cambria" w:hAnsi="Cambria"/>
        </w:rPr>
        <w:t xml:space="preserve"> анализа ЛАП-а буде спроведена у последњем кварталу 2028. године, како би се обезбедила независна процена ефеката спроведеног ЛАП-а, као и улазне информације и препоруке за даље планирање социјалне инклузије Рома и Ромкиња у Општини Беочин. </w:t>
      </w:r>
    </w:p>
    <w:p>
      <w:pPr>
        <w:pStyle w:val="Normal"/>
        <w:tabs>
          <w:tab w:val="clear" w:pos="720"/>
          <w:tab w:val="left" w:pos="1065" w:leader="none"/>
        </w:tabs>
        <w:spacing w:lineRule="auto" w:line="240"/>
        <w:jc w:val="both"/>
        <w:rPr>
          <w:rFonts w:ascii="Cambria" w:hAnsi="Cambria" w:cs="Arial"/>
        </w:rPr>
      </w:pPr>
      <w:r>
        <w:rPr>
          <w:rFonts w:cs="Arial" w:ascii="Cambria" w:hAnsi="Cambria"/>
        </w:rPr>
      </w:r>
    </w:p>
    <w:p>
      <w:pPr>
        <w:pStyle w:val="Normal"/>
        <w:tabs>
          <w:tab w:val="clear" w:pos="720"/>
          <w:tab w:val="left" w:pos="1065" w:leader="none"/>
        </w:tabs>
        <w:spacing w:lineRule="auto" w:line="240"/>
        <w:jc w:val="both"/>
        <w:rPr>
          <w:rFonts w:ascii="Cambria" w:hAnsi="Cambria" w:cs="Arial"/>
        </w:rPr>
      </w:pPr>
      <w:r>
        <w:rPr>
          <w:rFonts w:cs="Arial" w:ascii="Cambria" w:hAnsi="Cambria"/>
          <w:b/>
          <w:bCs/>
        </w:rPr>
        <w:t xml:space="preserve">       </w:t>
      </w:r>
      <w:r>
        <w:rPr>
          <w:rFonts w:cs="Arial" w:ascii="Cambria" w:hAnsi="Cambria"/>
          <w:b/>
          <w:bCs/>
          <w:u w:val="single"/>
        </w:rPr>
        <w:t xml:space="preserve"> </w:t>
      </w:r>
      <w:r>
        <w:rPr>
          <w:rFonts w:cs="Arial" w:ascii="Cambria" w:hAnsi="Cambria"/>
          <w:b/>
          <w:bCs/>
          <w:u w:val="single"/>
        </w:rPr>
        <w:t>Годишњи извештај о реализацији ЛАП-а</w:t>
      </w:r>
      <w:r>
        <w:rPr>
          <w:rFonts w:cs="Arial" w:ascii="Cambria" w:hAnsi="Cambria"/>
        </w:rPr>
        <w:t xml:space="preserve"> подноси Локално координационо тело за социјално укључивање Рома и Ромкиња Општинском већу најкасније до 30. априла текуће године за претходну календарску годину. Одговорност за припрему годишњих извештаја сноси Одељење за имовинске, опште и заједничке послове које најкасније до 15. јануара текуће године доставља образац годишњег извештаја свим организационим јединицама ОУ и партнерима (набројаним у АП као „носилац активности“ и „партнери“) да га попуне у погледу остварених показатеља резултата за мере и активности у чијој реализацију су непосредно  учествовали. Рок за прикупљање података за потребе годишњег извештаја не може бити дужи од месец дана. Одељење за имовинске, опште и заједничке послове, након прикупљања података, приступа обједињавању годишњег извештаја за свих 5 области које су обухваћене ЛАП-ом, како би га до 20. априла упутило Локалном координационом телу. Годишњи извештај прво одобрава Локално координационо тело,  које га потом подноси Општинском већу до наведеног рока.  </w:t>
      </w:r>
    </w:p>
    <w:p>
      <w:pPr>
        <w:pStyle w:val="Normal"/>
        <w:tabs>
          <w:tab w:val="clear" w:pos="720"/>
          <w:tab w:val="left" w:pos="1065" w:leader="none"/>
        </w:tabs>
        <w:spacing w:lineRule="auto" w:line="240"/>
        <w:jc w:val="both"/>
        <w:rPr>
          <w:rFonts w:ascii="Cambria" w:hAnsi="Cambria" w:cs="Arial"/>
        </w:rPr>
      </w:pPr>
      <w:r>
        <w:rPr>
          <w:rFonts w:cs="Arial" w:ascii="Cambria" w:hAnsi="Cambria"/>
        </w:rPr>
      </w:r>
    </w:p>
    <w:p>
      <w:pPr>
        <w:pStyle w:val="Normal"/>
        <w:tabs>
          <w:tab w:val="clear" w:pos="720"/>
          <w:tab w:val="left" w:pos="1065" w:leader="none"/>
        </w:tabs>
        <w:spacing w:lineRule="auto" w:line="240"/>
        <w:jc w:val="both"/>
        <w:rPr>
          <w:rFonts w:ascii="Cambria" w:hAnsi="Cambria" w:cs="Arial"/>
        </w:rPr>
      </w:pPr>
      <w:r>
        <w:rPr>
          <w:rFonts w:cs="Arial" w:ascii="Cambria" w:hAnsi="Cambria"/>
        </w:rPr>
        <w:t xml:space="preserve">      </w:t>
      </w:r>
      <w:r>
        <w:rPr>
          <w:rFonts w:cs="Arial" w:ascii="Cambria" w:hAnsi="Cambria"/>
          <w:b/>
          <w:bCs/>
          <w:u w:val="single"/>
        </w:rPr>
        <w:t>Тродишњи / финални извештај о реализацији ЛАП-а</w:t>
      </w:r>
      <w:r>
        <w:rPr>
          <w:rFonts w:cs="Arial" w:ascii="Cambria" w:hAnsi="Cambria"/>
        </w:rPr>
        <w:t xml:space="preserve"> подноси Локално координационо тело за социјално укључивање Рома и Ромкиња Општинском већу, а оно га доставља Скупштини општине најкасније у  року од 120 дана по истеку треће календарске године од дана усвајања ЛАП-а.  Уз овај извештај доставља се и нови документ јавне политике (стратегија / програм) којим се замењује ЛАП за социјалну инклузију Рома и Ромкиња 2026 – 2028. у новом планском периоду. Подела одговорности  и начин припреме трогодишњег извештаја је исти као и код годишњих извештаја, само се за ову прилику користи посебан образац трогодишњег извештаја.</w:t>
      </w:r>
    </w:p>
    <w:p>
      <w:pPr>
        <w:pStyle w:val="ListParagraph"/>
        <w:tabs>
          <w:tab w:val="clear" w:pos="720"/>
          <w:tab w:val="left" w:pos="3390" w:leader="none"/>
        </w:tabs>
        <w:ind w:left="786"/>
        <w:rPr>
          <w:rFonts w:ascii="Cambria" w:hAnsi="Cambria" w:cs="Arial"/>
          <w:sz w:val="22"/>
          <w:szCs w:val="22"/>
        </w:rPr>
      </w:pPr>
      <w:r>
        <w:rPr>
          <w:rFonts w:cs="Arial" w:ascii="Cambria" w:hAnsi="Cambria"/>
          <w:sz w:val="22"/>
          <w:szCs w:val="22"/>
        </w:rPr>
      </w:r>
    </w:p>
    <w:sectPr>
      <w:headerReference w:type="default" r:id="rId13"/>
      <w:headerReference w:type="first" r:id="rId14"/>
      <w:footnotePr>
        <w:numFmt w:val="decimal"/>
      </w:footnotePr>
      <w:type w:val="nextPage"/>
      <w:pgSz w:w="12240" w:h="15840"/>
      <w:pgMar w:left="1440" w:right="1440" w:gutter="0" w:header="720" w:top="1440" w:footer="0" w:bottom="1440"/>
      <w:pgNumType w:fmt="lowerRoman"/>
      <w:formProt w:val="false"/>
      <w:textDirection w:val="lrTb"/>
      <w:docGrid w:type="default" w:linePitch="326" w:charSpace="429496033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roman"/>
    <w:pitch w:val="default"/>
  </w:font>
  <w:font w:name="Segoe UI">
    <w:charset w:val="01"/>
    <w:family w:val="roman"/>
    <w:pitch w:val="default"/>
  </w:font>
  <w:font w:name="Calibri">
    <w:charset w:val="01"/>
    <w:family w:val="roman"/>
    <w:pitch w:val="default"/>
  </w:font>
  <w:font w:name="Liberation Sans">
    <w:altName w:val="Arial"/>
    <w:charset w:val="01"/>
    <w:family w:val="roman"/>
    <w:pitch w:val="default"/>
  </w:font>
  <w:font w:name="Tahoma">
    <w:charset w:val="01"/>
    <w:family w:val="roman"/>
    <w:pitch w:val="default"/>
  </w:font>
  <w:font w:name="Candara">
    <w:charset w:val="01"/>
    <w:family w:val="roman"/>
    <w:pitch w:val="default"/>
  </w:font>
  <w:font w:name="Liberation Serif">
    <w:altName w:val="Times New Roman"/>
    <w:charset w:val="01"/>
    <w:family w:val="roman"/>
    <w:pitch w:val="default"/>
  </w:font>
  <w:font w:name="Cambria">
    <w:charset w:val="01"/>
    <w:family w:val="roman"/>
    <w:pitch w:val="default"/>
  </w:font>
  <w:font w:name="Arial Narrow">
    <w:charset w:val="01"/>
    <w:family w:val="roman"/>
    <w:pitch w:val="default"/>
  </w:font>
  <w:font w:name="Century Gothic">
    <w:charset w:val="01"/>
    <w:family w:val="roman"/>
    <w:pitch w:val="default"/>
  </w:font>
  <w:font w:name="Arial">
    <w:charset w:val="01"/>
    <w:family w:val="roman"/>
    <w:pitch w:val="default"/>
  </w:font>
  <w:font w:name="Courier New">
    <w:charset w:val="01"/>
    <w:family w:val="modern"/>
    <w:pitch w:val="fixed"/>
  </w:font>
  <w:font w:name="Wingdings">
    <w:charset w:val="02"/>
    <w:family w:val="auto"/>
    <w:pitch w:val="variable"/>
  </w:font>
  <w:font w:name="Arial">
    <w:charset w:val="01"/>
    <w:family w:val="swiss"/>
    <w:pitch w:val="variable"/>
  </w:font>
  <w:font w:name="Times New Roman">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rFonts w:ascii="Cambria" w:hAnsi="Cambria"/>
          <w:color w:val="0070C0"/>
          <w:sz w:val="18"/>
          <w:szCs w:val="18"/>
          <w:lang w:val="sr-RS"/>
        </w:rPr>
      </w:pPr>
      <w:r>
        <w:rPr>
          <w:rStyle w:val="FootnoteCharacters"/>
        </w:rPr>
        <w:footnoteRef/>
      </w:r>
      <w:r>
        <w:rPr>
          <w:lang w:val="sr-RS"/>
        </w:rPr>
        <w:t xml:space="preserve"> </w:t>
      </w:r>
      <w:r>
        <w:rPr>
          <w:rFonts w:ascii="Cambria" w:hAnsi="Cambria"/>
          <w:color w:themeColor="accent4" w:val="956251"/>
          <w:lang w:val="sr-RS"/>
        </w:rPr>
        <w:t>„</w:t>
      </w:r>
      <w:r>
        <w:rPr>
          <w:rFonts w:ascii="Cambria" w:hAnsi="Cambria"/>
          <w:color w:themeColor="accent4" w:val="956251"/>
          <w:lang w:val="sr-RS"/>
        </w:rPr>
        <w:t xml:space="preserve">Водич за припрему, буџетирање и праћење локалног акционог плана за инклузију Рома“, СКГО, 2019.  </w:t>
      </w:r>
      <w:hyperlink r:id="rId1">
        <w:r>
          <w:rPr>
            <w:rStyle w:val="Hyperlink"/>
            <w:rFonts w:ascii="Cambria" w:hAnsi="Cambria"/>
            <w:color w:val="0070C0"/>
            <w:lang w:val="sr-RS"/>
          </w:rPr>
          <w:t>www.skgo.org/storage/app/uploads/public/164/508/695/1645086950_SKGO%20-%20Vodic%20za%20inlkluziju%20Roma%20za%20web.pdf</w:t>
        </w:r>
      </w:hyperlink>
    </w:p>
  </w:footnote>
  <w:footnote w:id="3">
    <w:p>
      <w:pPr>
        <w:pStyle w:val="FootnoteText"/>
        <w:rPr>
          <w:rFonts w:ascii="Arial" w:hAnsi="Arial" w:cs="Arial"/>
          <w:color w:val="0070C0"/>
          <w:lang w:val="sr-RS"/>
        </w:rPr>
      </w:pPr>
      <w:r>
        <w:rPr>
          <w:rStyle w:val="FootnoteCharacters"/>
        </w:rPr>
        <w:footnoteRef/>
      </w:r>
      <w:r>
        <w:rPr>
          <w:color w:themeColor="accent4" w:val="956251"/>
          <w:lang w:val="sr-RS"/>
        </w:rPr>
        <w:t xml:space="preserve"> </w:t>
      </w:r>
      <w:r>
        <w:rPr>
          <w:rFonts w:cs="Arial" w:ascii="Cambria" w:hAnsi="Cambria"/>
          <w:color w:themeColor="accent4" w:val="956251"/>
          <w:lang w:val="sr-RS"/>
        </w:rPr>
        <w:t xml:space="preserve">Декларација партнера Западног Балкана о интеграцији Рома у оквиру процеса проширења ЕУ, доступно на: </w:t>
      </w:r>
      <w:hyperlink r:id="rId2">
        <w:r>
          <w:rPr>
            <w:rStyle w:val="Hyperlink"/>
            <w:rFonts w:cs="Arial" w:ascii="Cambria" w:hAnsi="Cambria"/>
            <w:color w:val="0070C0"/>
            <w:lang w:val="sr-RS"/>
          </w:rPr>
          <w:t>https://www.rcc.int/romaintegration2020/files/admin/docs/9a8e38a1f175f0396890316ce7fcf2a3.pdf</w:t>
        </w:r>
      </w:hyperlink>
    </w:p>
  </w:footnote>
  <w:footnote w:id="4">
    <w:p>
      <w:pPr>
        <w:pStyle w:val="FootnoteText"/>
        <w:jc w:val="both"/>
        <w:rPr>
          <w:lang w:val="sr-RS"/>
        </w:rPr>
      </w:pPr>
      <w:r>
        <w:rPr>
          <w:rStyle w:val="FootnoteCharacters"/>
        </w:rPr>
        <w:footnoteRef/>
      </w:r>
      <w:r>
        <w:rPr>
          <w:lang w:val="sr-RS"/>
        </w:rPr>
        <w:t xml:space="preserve"> </w:t>
      </w:r>
      <w:r>
        <w:rPr>
          <w:rFonts w:ascii="Cambria" w:hAnsi="Cambria"/>
          <w:color w:themeColor="accent4" w:val="956251"/>
          <w:lang w:val="sr-RS"/>
        </w:rPr>
        <w:t xml:space="preserve">Tермин je усклађен са националном Стратегијом и представља посебан облик расизма који је усмерен према Ромима и као такав је препознат у међународним политикама и документима под називом “Antigypsyism”. Више детаља je доступно на: </w:t>
      </w:r>
      <w:hyperlink r:id="rId3">
        <w:r>
          <w:rPr>
            <w:rStyle w:val="Hyperlink"/>
            <w:rFonts w:ascii="Cambria" w:hAnsi="Cambria"/>
            <w:color w:val="0070C0"/>
            <w:lang w:val="sr-RS"/>
          </w:rPr>
          <w:t>https://www.coe.int/en/web/roma-and-travellers/antigypsyism-/-discrimination</w:t>
        </w:r>
      </w:hyperlink>
      <w:r>
        <w:rPr>
          <w:rFonts w:ascii="Cambria" w:hAnsi="Cambria"/>
          <w:color w:val="0070C0"/>
          <w:lang w:val="sr-RS"/>
        </w:rPr>
        <w:t xml:space="preserve">,  </w:t>
      </w:r>
      <w:hyperlink r:id="rId4">
        <w:r>
          <w:rPr>
            <w:rStyle w:val="Hyperlink"/>
            <w:rFonts w:ascii="Cambria" w:hAnsi="Cambria"/>
            <w:color w:val="0070C0"/>
            <w:lang w:val="sr-RS"/>
          </w:rPr>
          <w:t>https://www.enar-eu.org/about/antigypsyism/</w:t>
        </w:r>
      </w:hyperlink>
      <w:r>
        <w:rPr>
          <w:rFonts w:ascii="Cambria" w:hAnsi="Cambria"/>
          <w:color w:val="0070C0"/>
          <w:lang w:val="sr-RS"/>
        </w:rPr>
        <w:t xml:space="preserve">, </w:t>
      </w:r>
      <w:hyperlink r:id="rId5">
        <w:r>
          <w:rPr>
            <w:rStyle w:val="Hyperlink"/>
            <w:rFonts w:ascii="Cambria" w:hAnsi="Cambria"/>
            <w:color w:val="0070C0"/>
            <w:lang w:val="sr-RS"/>
          </w:rPr>
          <w:t>https://antigypsyism.eu/</w:t>
        </w:r>
      </w:hyperlink>
    </w:p>
  </w:footnote>
  <w:footnote w:id="5">
    <w:p>
      <w:pPr>
        <w:pStyle w:val="FootnoteText"/>
        <w:rPr>
          <w:lang w:val="sr-RS"/>
        </w:rPr>
      </w:pPr>
      <w:r>
        <w:rPr>
          <w:rStyle w:val="FootnoteCharacters"/>
        </w:rPr>
        <w:footnoteRef/>
      </w:r>
      <w:r>
        <w:rPr>
          <w:lang w:val="sr-RS"/>
        </w:rPr>
        <w:t xml:space="preserve"> </w:t>
      </w:r>
      <w:r>
        <w:rPr>
          <w:rFonts w:ascii="Cambria" w:hAnsi="Cambria"/>
          <w:color w:themeColor="accent4" w:val="956251"/>
          <w:lang w:val="sr-RS"/>
        </w:rPr>
        <w:t>Албанци, Бошњаци, Бугари, Буњевци, Македонци, Муслимани, Немци, Румуни, Руси, Русини, Словенци, Украјинци, Црногорци</w:t>
      </w:r>
    </w:p>
  </w:footnote>
  <w:footnote w:id="6">
    <w:p>
      <w:pPr>
        <w:pStyle w:val="FootnoteText"/>
        <w:rPr>
          <w:lang w:val="sr-RS"/>
        </w:rPr>
      </w:pPr>
      <w:r>
        <w:rPr>
          <w:rStyle w:val="FootnoteCharacters"/>
        </w:rPr>
        <w:footnoteRef/>
      </w:r>
      <w:r>
        <w:rPr>
          <w:lang w:val="sr-RS"/>
        </w:rPr>
        <w:t xml:space="preserve"> </w:t>
      </w:r>
      <w:r>
        <w:rPr>
          <w:rFonts w:eastAsia="Times New Roman" w:cs="Times New Roman" w:ascii="Cambria" w:hAnsi="Cambria"/>
          <w:color w:themeColor="accent6" w:val="855D5D"/>
          <w:lang w:val="sr-RS" w:eastAsia="en-US"/>
        </w:rPr>
        <w:t xml:space="preserve">Србија- ромска насеља - Истраживање вишеструких показатеља 2019., доступно на: </w:t>
      </w:r>
      <w:hyperlink r:id="rId6">
        <w:r>
          <w:rPr>
            <w:rFonts w:eastAsia="Times New Roman" w:cs="Times New Roman" w:ascii="Cambria" w:hAnsi="Cambria"/>
            <w:color w:val="0563C1"/>
            <w:u w:val="single"/>
            <w:lang w:val="sr-RS" w:eastAsia="en-US"/>
          </w:rPr>
          <w:t>https://www.stat.gov.rs/media/5611/mics6_izvestaj_srbija.pdf</w:t>
        </w:r>
      </w:hyperlink>
    </w:p>
  </w:footnote>
  <w:footnote w:id="7">
    <w:p>
      <w:pPr>
        <w:pStyle w:val="FootnoteText"/>
        <w:rPr>
          <w:rFonts w:ascii="Times New Roman" w:hAnsi="Times New Roman" w:cs="Times New Roman"/>
          <w:lang w:val="sr-RS"/>
        </w:rPr>
      </w:pPr>
      <w:r>
        <w:rPr>
          <w:rStyle w:val="FootnoteCharacters"/>
        </w:rPr>
        <w:footnoteRef/>
      </w:r>
      <w:r>
        <w:rPr>
          <w:rFonts w:cs="Times New Roman"/>
          <w:lang w:val="sr-RS"/>
        </w:rPr>
        <w:t xml:space="preserve"> </w:t>
      </w:r>
      <w:r>
        <w:rPr>
          <w:rFonts w:cs="Times New Roman" w:ascii="Cambria" w:hAnsi="Cambria"/>
          <w:color w:themeColor="accent6" w:val="855D5D"/>
          <w:lang w:val="sr-RS"/>
        </w:rPr>
        <w:t>Закон о социјалној заштити ("Сл. гласник РС", бр. 24/2011)</w:t>
      </w:r>
    </w:p>
  </w:footnote>
  <w:footnote w:id="8">
    <w:p>
      <w:pPr>
        <w:pStyle w:val="FootnoteText"/>
        <w:rPr>
          <w:rFonts w:ascii="Cambria" w:hAnsi="Cambria"/>
          <w:lang w:val="sr-RS"/>
        </w:rPr>
      </w:pPr>
      <w:r>
        <w:rPr>
          <w:rStyle w:val="FootnoteCharacters"/>
        </w:rPr>
        <w:footnoteRef/>
      </w:r>
      <w:r>
        <w:rPr>
          <w:rFonts w:ascii="Cambria" w:hAnsi="Cambria"/>
          <w:lang w:val="sr-RS"/>
        </w:rPr>
        <w:t xml:space="preserve"> </w:t>
      </w:r>
      <w:r>
        <w:rPr>
          <w:rFonts w:ascii="Cambria" w:hAnsi="Cambria"/>
          <w:color w:themeColor="accent6" w:val="855D5D"/>
          <w:lang w:val="sr-RS"/>
        </w:rPr>
        <w:t>“</w:t>
      </w:r>
      <w:r>
        <w:rPr>
          <w:rFonts w:ascii="Cambria" w:hAnsi="Cambria"/>
          <w:color w:themeColor="accent6" w:val="855D5D"/>
          <w:lang w:val="sr-RS"/>
        </w:rPr>
        <w:t>Сл. лист општине Беочин“ бр. 25/2024</w:t>
      </w:r>
    </w:p>
  </w:footnote>
  <w:footnote w:id="9">
    <w:p>
      <w:pPr>
        <w:pStyle w:val="FootnoteText"/>
        <w:rPr>
          <w:rFonts w:ascii="Cambria" w:hAnsi="Cambria"/>
          <w:color w:themeColor="accent6" w:val="855D5D"/>
          <w:lang w:val="sr-RS"/>
        </w:rPr>
      </w:pPr>
      <w:r>
        <w:rPr>
          <w:rStyle w:val="FootnoteCharacters"/>
        </w:rPr>
        <w:footnoteRef/>
      </w:r>
      <w:r>
        <w:rPr>
          <w:rFonts w:ascii="Cambria" w:hAnsi="Cambria"/>
          <w:lang w:val="sr-RS"/>
        </w:rPr>
        <w:t xml:space="preserve"> </w:t>
      </w:r>
      <w:r>
        <w:rPr>
          <w:rFonts w:ascii="Cambria" w:hAnsi="Cambria"/>
          <w:color w:themeColor="accent6" w:val="855D5D"/>
          <w:lang w:val="sr-RS"/>
        </w:rPr>
        <w:t xml:space="preserve">Програм унапређења социјалне заштите у општини Беочин за периоди од 2025. до 2030. год, доступно на: </w:t>
      </w:r>
      <w:hyperlink r:id="rId7">
        <w:r>
          <w:rPr>
            <w:rStyle w:val="Hyperlink"/>
            <w:rFonts w:ascii="Cambria" w:hAnsi="Cambria"/>
            <w:color w:val="0070C0"/>
            <w:lang w:val="sr-RS"/>
          </w:rPr>
          <w:t>https://www.beocin.rs/sr/Files/File/download/Strateska-dokumenta/Beocin-Program-unapredjenja-SZ-Final.pdf</w:t>
        </w:r>
      </w:hyperlink>
    </w:p>
    <w:p>
      <w:pPr>
        <w:pStyle w:val="FootnoteText"/>
        <w:rPr>
          <w:lang w:val="sr-RS"/>
        </w:rPr>
      </w:pPr>
      <w:r>
        <w:rPr/>
      </w:r>
    </w:p>
  </w:footnote>
  <w:footnote w:id="10">
    <w:p>
      <w:pPr>
        <w:pStyle w:val="FootnoteText"/>
        <w:rPr>
          <w:color w:val="0070C0"/>
          <w:lang w:val="sr-RS"/>
        </w:rPr>
      </w:pPr>
      <w:r>
        <w:rPr>
          <w:rStyle w:val="FootnoteCharacters"/>
        </w:rPr>
        <w:footnoteRef/>
      </w:r>
      <w:r>
        <w:rPr>
          <w:lang w:val="sr-RS"/>
        </w:rPr>
        <w:t xml:space="preserve"> </w:t>
      </w:r>
      <w:r>
        <w:rPr>
          <w:rFonts w:ascii="Cambria" w:hAnsi="Cambria"/>
          <w:color w:themeColor="accent6" w:val="855D5D"/>
          <w:lang w:val="sr-RS"/>
        </w:rPr>
        <w:t xml:space="preserve">Резултати истраживања су доступни на: </w:t>
      </w:r>
      <w:hyperlink r:id="rId8">
        <w:r>
          <w:rPr>
            <w:rStyle w:val="Hyperlink"/>
            <w:rFonts w:ascii="Cambria" w:hAnsi="Cambria"/>
            <w:color w:val="0070C0"/>
            <w:lang w:val="sr-RS"/>
          </w:rPr>
          <w:t>https://ravnopravnost.gov.rs/wp-content/uploads/2024/09/Percepcija-romske-zajednc-o-diskriminaciji.pdf</w:t>
        </w:r>
      </w:hyperlink>
    </w:p>
  </w:footnote>
  <w:footnote w:id="11">
    <w:p>
      <w:pPr>
        <w:pStyle w:val="FootnoteText"/>
        <w:rPr>
          <w:rFonts w:ascii="Cambria" w:hAnsi="Cambria"/>
          <w:color w:val="0070C0"/>
          <w:lang w:val="sr-RS"/>
        </w:rPr>
      </w:pPr>
      <w:r>
        <w:rPr>
          <w:rStyle w:val="FootnoteCharacters"/>
        </w:rPr>
        <w:footnoteRef/>
      </w:r>
      <w:r>
        <w:rPr>
          <w:lang w:val="sr-RS"/>
        </w:rPr>
        <w:t xml:space="preserve"> </w:t>
      </w:r>
      <w:r>
        <w:rPr>
          <w:rFonts w:ascii="Cambria" w:hAnsi="Cambria"/>
          <w:color w:themeColor="accent6" w:val="855D5D"/>
          <w:lang w:val="sr-RS"/>
        </w:rPr>
        <w:t xml:space="preserve">Повереник за заштиту равноправности (2023), Истраживање јавног мњења: Извештај о перцепцији грађана и грађанки о дискриминацији у Србији, Београд. Доступно на: </w:t>
      </w:r>
      <w:hyperlink r:id="rId9">
        <w:r>
          <w:rPr>
            <w:rStyle w:val="Hyperlink"/>
            <w:rFonts w:ascii="Cambria" w:hAnsi="Cambria"/>
            <w:color w:val="0070C0"/>
            <w:lang w:val="sr-RS"/>
          </w:rPr>
          <w:t>https://ravnopravnost.gov.rs/izvestaj-o-percepciji-gradjana-i-gradjanki-o-diskriminaciji-u-srbiji/</w:t>
        </w:r>
      </w:hyperlink>
    </w:p>
    <w:p>
      <w:pPr>
        <w:pStyle w:val="FootnoteText"/>
        <w:rPr>
          <w:lang w:val="sr-RS"/>
        </w:rPr>
      </w:pPr>
      <w:r>
        <w:rPr>
          <w:rFonts w:ascii="Cambria" w:hAnsi="Cambria"/>
          <w:color w:themeColor="accent6" w:val="855D5D"/>
          <w:lang w:val="sr-RS"/>
        </w:rPr>
        <w:br/>
      </w:r>
    </w:p>
  </w:footnote>
  <w:footnote w:id="12">
    <w:p>
      <w:pPr>
        <w:pStyle w:val="FootnoteText"/>
        <w:rPr/>
      </w:pPr>
      <w:r>
        <w:rPr>
          <w:rStyle w:val="FootnoteCharacters"/>
        </w:rPr>
        <w:footnoteRef/>
      </w:r>
      <w:r>
        <w:rPr>
          <w:lang w:val="sr-RS"/>
        </w:rPr>
        <w:t xml:space="preserve"> </w:t>
      </w:r>
      <w:r>
        <w:rPr>
          <w:rFonts w:ascii="Cambria" w:hAnsi="Cambria"/>
          <w:color w:themeColor="accent6" w:val="855D5D"/>
          <w:lang w:val="sr-RS"/>
        </w:rPr>
        <w:t>Савет Европе и Канцеларија за људска и мањинска права (2021), Извештај о учешћу Рома у јавном и политичком животу у Србији, стр. 7–9.</w:t>
      </w:r>
    </w:p>
  </w:footnote>
  <w:footnote w:id="13">
    <w:p>
      <w:pPr>
        <w:pStyle w:val="FootnoteText"/>
        <w:rPr>
          <w:rFonts w:ascii="Cambria" w:hAnsi="Cambria"/>
          <w:sz w:val="18"/>
          <w:szCs w:val="18"/>
          <w:lang w:val="sr-Latn-RS"/>
        </w:rPr>
      </w:pPr>
      <w:r>
        <w:rPr>
          <w:rStyle w:val="FootnoteCharacters"/>
        </w:rPr>
        <w:footnoteRef/>
      </w:r>
      <w:r>
        <w:rPr>
          <w:rFonts w:ascii="Cambria" w:hAnsi="Cambria"/>
          <w:sz w:val="18"/>
          <w:szCs w:val="18"/>
        </w:rPr>
        <w:t xml:space="preserve"> </w:t>
      </w:r>
      <w:r>
        <w:rPr>
          <w:rFonts w:ascii="Cambria" w:hAnsi="Cambria"/>
          <w:color w:themeColor="accent4" w:val="956251"/>
          <w:sz w:val="18"/>
          <w:szCs w:val="18"/>
        </w:rPr>
        <w:t>https://www.mfin.gov.rs/dokumenti2/uputstvo-za-pripremu-odluke-o-budzetu-lokalnih-vlasti-za-2026-godinu-i-projekcija-za-2027-i-2028-godinu</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Arial Narrow" w:hAnsi="Arial Narrow"/>
        <w:b/>
        <w:bCs/>
        <w:color w:themeColor="accent4" w:val="956251"/>
        <w:sz w:val="19"/>
        <w:szCs w:val="19"/>
      </w:rPr>
    </w:pPr>
    <w:r>
      <w:rPr>
        <w:rFonts w:ascii="Arial Narrow" w:hAnsi="Arial Narrow"/>
        <w:b/>
        <w:bCs/>
        <w:color w:themeColor="accent4" w:val="956251"/>
        <w:sz w:val="19"/>
        <w:szCs w:val="19"/>
      </w:rPr>
    </w:r>
  </w:p>
  <w:p>
    <w:pPr>
      <w:pStyle w:val="Header"/>
      <w:jc w:val="center"/>
      <w:rPr>
        <w:rFonts w:ascii="Arial Narrow" w:hAnsi="Arial Narrow"/>
        <w:b/>
        <w:bCs/>
        <w:color w:themeColor="accent4" w:val="956251"/>
        <w:sz w:val="19"/>
        <w:szCs w:val="19"/>
      </w:rPr>
    </w:pPr>
    <w:r>
      <w:rPr>
        <w:rFonts w:ascii="Arial Narrow" w:hAnsi="Arial Narrow"/>
        <w:b/>
        <w:bCs/>
        <w:color w:themeColor="accent4" w:val="956251"/>
        <w:sz w:val="19"/>
        <w:szCs w:val="19"/>
      </w:rPr>
    </w:r>
  </w:p>
  <w:p>
    <w:pPr>
      <w:pStyle w:val="Header"/>
      <w:jc w:val="center"/>
      <w:rPr>
        <w:rFonts w:ascii="Arial Narrow" w:hAnsi="Arial Narrow"/>
        <w:b/>
        <w:bCs/>
        <w:color w:themeColor="accent4" w:val="956251"/>
        <w:sz w:val="19"/>
        <w:szCs w:val="19"/>
      </w:rPr>
    </w:pPr>
    <w:r>
      <w:rPr>
        <w:rFonts w:ascii="Arial Narrow" w:hAnsi="Arial Narrow"/>
        <w:b/>
        <w:bCs/>
        <w:color w:themeColor="accent4" w:val="956251"/>
        <w:sz w:val="19"/>
        <w:szCs w:val="19"/>
      </w:rPr>
      <w:t xml:space="preserve">локални акциони план за социјално укључивање рома и ромкиња У ОПШТИНИ Беочин  </w:t>
    </w:r>
    <w:r>
      <w:rPr>
        <w:rFonts w:ascii="Century Gothic" w:hAnsi="Century Gothic"/>
        <w:b/>
        <w:bCs/>
        <w:color w:themeColor="accent4" w:val="956251"/>
        <w:sz w:val="19"/>
        <w:szCs w:val="19"/>
      </w:rPr>
      <w:t xml:space="preserve">2026 - 2028. </w:t>
    </w:r>
  </w:p>
  <w:p>
    <w:pPr>
      <w:pStyle w:val="Header"/>
      <w:jc w:val="center"/>
      <w:rPr>
        <w:color w:themeColor="accent6" w:themeShade="80" w:val="422E2E"/>
      </w:rPr>
    </w:pPr>
    <w:r>
      <w:rPr>
        <w:color w:themeColor="accent6" w:themeShade="80" w:val="422E2E"/>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Arial Narrow" w:hAnsi="Arial Narrow"/>
        <w:b/>
        <w:bCs/>
        <w:color w:themeColor="accent4" w:val="956251"/>
        <w:sz w:val="19"/>
        <w:szCs w:val="19"/>
      </w:rPr>
    </w:pPr>
    <w:r>
      <w:rPr>
        <w:rFonts w:ascii="Arial Narrow" w:hAnsi="Arial Narrow"/>
        <w:b/>
        <w:bCs/>
        <w:color w:themeColor="accent4" w:val="956251"/>
        <w:sz w:val="19"/>
        <w:szCs w:val="19"/>
      </w:rPr>
    </w:r>
  </w:p>
  <w:p>
    <w:pPr>
      <w:pStyle w:val="Header"/>
      <w:jc w:val="center"/>
      <w:rPr>
        <w:rFonts w:ascii="Arial Narrow" w:hAnsi="Arial Narrow"/>
        <w:b/>
        <w:bCs/>
        <w:color w:themeColor="accent4" w:val="956251"/>
        <w:sz w:val="19"/>
        <w:szCs w:val="19"/>
      </w:rPr>
    </w:pPr>
    <w:r>
      <w:rPr>
        <w:rFonts w:ascii="Arial Narrow" w:hAnsi="Arial Narrow"/>
        <w:b/>
        <w:bCs/>
        <w:color w:themeColor="accent4" w:val="956251"/>
        <w:sz w:val="19"/>
        <w:szCs w:val="19"/>
      </w:rPr>
    </w:r>
  </w:p>
  <w:p>
    <w:pPr>
      <w:pStyle w:val="Header"/>
      <w:jc w:val="center"/>
      <w:rPr>
        <w:rFonts w:ascii="Arial Narrow" w:hAnsi="Arial Narrow"/>
        <w:b/>
        <w:bCs/>
        <w:color w:themeColor="accent4" w:val="956251"/>
        <w:sz w:val="19"/>
        <w:szCs w:val="19"/>
      </w:rPr>
    </w:pPr>
    <w:r>
      <w:rPr>
        <w:rFonts w:ascii="Arial Narrow" w:hAnsi="Arial Narrow"/>
        <w:b/>
        <w:bCs/>
        <w:color w:themeColor="accent4" w:val="956251"/>
        <w:sz w:val="19"/>
        <w:szCs w:val="19"/>
      </w:rPr>
      <w:t xml:space="preserve">локални акциони план за социјално укључивање рома и ромкиња У ОПШТИНИ Беочин  </w:t>
    </w:r>
    <w:r>
      <w:rPr>
        <w:rFonts w:ascii="Century Gothic" w:hAnsi="Century Gothic"/>
        <w:b/>
        <w:bCs/>
        <w:color w:themeColor="accent4" w:val="956251"/>
        <w:sz w:val="19"/>
        <w:szCs w:val="19"/>
      </w:rPr>
      <w:t xml:space="preserve">2026 - 2028. </w:t>
    </w:r>
  </w:p>
  <w:p>
    <w:pPr>
      <w:pStyle w:val="Header"/>
      <w:jc w:val="center"/>
      <w:rPr>
        <w:color w:themeColor="accent6" w:themeShade="80" w:val="422E2E"/>
      </w:rPr>
    </w:pPr>
    <w:r>
      <w:rPr>
        <w:color w:themeColor="accent6" w:themeShade="80" w:val="422E2E"/>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Arial Narrow" w:hAnsi="Arial Narrow"/>
        <w:b/>
        <w:bCs/>
        <w:color w:themeColor="accent4" w:val="956251"/>
        <w:sz w:val="19"/>
        <w:szCs w:val="19"/>
      </w:rPr>
    </w:pPr>
    <w:r>
      <w:rPr>
        <w:rFonts w:ascii="Arial Narrow" w:hAnsi="Arial Narrow"/>
        <w:b/>
        <w:bCs/>
        <w:color w:themeColor="accent4" w:val="956251"/>
        <w:sz w:val="19"/>
        <w:szCs w:val="19"/>
      </w:rPr>
    </w:r>
  </w:p>
  <w:p>
    <w:pPr>
      <w:pStyle w:val="Header"/>
      <w:jc w:val="center"/>
      <w:rPr>
        <w:rFonts w:ascii="Arial Narrow" w:hAnsi="Arial Narrow"/>
        <w:b/>
        <w:bCs/>
        <w:color w:themeColor="accent4" w:val="956251"/>
        <w:sz w:val="19"/>
        <w:szCs w:val="19"/>
      </w:rPr>
    </w:pPr>
    <w:r>
      <w:rPr>
        <w:rFonts w:ascii="Arial Narrow" w:hAnsi="Arial Narrow"/>
        <w:b/>
        <w:bCs/>
        <w:color w:themeColor="accent4" w:val="956251"/>
        <w:sz w:val="19"/>
        <w:szCs w:val="19"/>
      </w:rPr>
    </w:r>
  </w:p>
  <w:p>
    <w:pPr>
      <w:pStyle w:val="Header"/>
      <w:jc w:val="center"/>
      <w:rPr>
        <w:rFonts w:ascii="Arial Narrow" w:hAnsi="Arial Narrow"/>
        <w:b/>
        <w:bCs/>
        <w:color w:themeColor="accent4" w:val="956251"/>
        <w:sz w:val="19"/>
        <w:szCs w:val="19"/>
      </w:rPr>
    </w:pPr>
    <w:r>
      <w:rPr>
        <w:rFonts w:ascii="Arial Narrow" w:hAnsi="Arial Narrow"/>
        <w:b/>
        <w:bCs/>
        <w:color w:themeColor="accent4" w:val="956251"/>
        <w:sz w:val="19"/>
        <w:szCs w:val="19"/>
      </w:rPr>
      <w:t xml:space="preserve">локални акциони план за социјално укључивање рома и ромкиња У ОПШТИНИ Беочин  </w:t>
    </w:r>
    <w:r>
      <w:rPr>
        <w:rFonts w:ascii="Century Gothic" w:hAnsi="Century Gothic"/>
        <w:b/>
        <w:bCs/>
        <w:color w:themeColor="accent4" w:val="956251"/>
        <w:sz w:val="19"/>
        <w:szCs w:val="19"/>
      </w:rPr>
      <w:t xml:space="preserve">2026 - 2028. </w:t>
    </w:r>
  </w:p>
  <w:p>
    <w:pPr>
      <w:pStyle w:val="Header"/>
      <w:jc w:val="center"/>
      <w:rPr>
        <w:color w:themeColor="accent6" w:themeShade="80" w:val="422E2E"/>
      </w:rPr>
    </w:pPr>
    <w:r>
      <w:rPr>
        <w:color w:themeColor="accent6" w:themeShade="80" w:val="422E2E"/>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Arial Narrow" w:hAnsi="Arial Narrow"/>
        <w:b/>
        <w:bCs/>
        <w:color w:themeColor="accent4" w:val="956251"/>
        <w:sz w:val="19"/>
        <w:szCs w:val="19"/>
      </w:rPr>
    </w:pPr>
    <w:r>
      <w:rPr>
        <w:rFonts w:ascii="Arial Narrow" w:hAnsi="Arial Narrow"/>
        <w:b/>
        <w:bCs/>
        <w:color w:themeColor="accent4" w:val="956251"/>
        <w:sz w:val="19"/>
        <w:szCs w:val="19"/>
      </w:rPr>
    </w:r>
  </w:p>
  <w:p>
    <w:pPr>
      <w:pStyle w:val="Header"/>
      <w:jc w:val="center"/>
      <w:rPr>
        <w:rFonts w:ascii="Arial Narrow" w:hAnsi="Arial Narrow"/>
        <w:b/>
        <w:bCs/>
        <w:color w:themeColor="accent4" w:val="956251"/>
        <w:sz w:val="19"/>
        <w:szCs w:val="19"/>
      </w:rPr>
    </w:pPr>
    <w:r>
      <w:rPr>
        <w:rFonts w:ascii="Arial Narrow" w:hAnsi="Arial Narrow"/>
        <w:b/>
        <w:bCs/>
        <w:color w:themeColor="accent4" w:val="956251"/>
        <w:sz w:val="19"/>
        <w:szCs w:val="19"/>
      </w:rPr>
    </w:r>
  </w:p>
  <w:p>
    <w:pPr>
      <w:pStyle w:val="Header"/>
      <w:jc w:val="center"/>
      <w:rPr>
        <w:rFonts w:ascii="Arial Narrow" w:hAnsi="Arial Narrow"/>
        <w:b/>
        <w:bCs/>
        <w:color w:themeColor="accent4" w:val="956251"/>
        <w:sz w:val="19"/>
        <w:szCs w:val="19"/>
      </w:rPr>
    </w:pPr>
    <w:r>
      <w:rPr>
        <w:rFonts w:ascii="Arial Narrow" w:hAnsi="Arial Narrow"/>
        <w:b/>
        <w:bCs/>
        <w:color w:themeColor="accent4" w:val="956251"/>
        <w:sz w:val="19"/>
        <w:szCs w:val="19"/>
      </w:rPr>
      <w:t xml:space="preserve">локални акциони план за социјално укључивање рома и ромкиња У ОПШТИНИ Беочин  </w:t>
    </w:r>
    <w:r>
      <w:rPr>
        <w:rFonts w:ascii="Century Gothic" w:hAnsi="Century Gothic"/>
        <w:b/>
        <w:bCs/>
        <w:color w:themeColor="accent4" w:val="956251"/>
        <w:sz w:val="19"/>
        <w:szCs w:val="19"/>
      </w:rPr>
      <w:t xml:space="preserve">2026 - 2028. </w:t>
    </w:r>
  </w:p>
  <w:p>
    <w:pPr>
      <w:pStyle w:val="Header"/>
      <w:jc w:val="center"/>
      <w:rPr>
        <w:color w:themeColor="accent6" w:themeShade="80" w:val="422E2E"/>
      </w:rPr>
    </w:pPr>
    <w:r>
      <w:rPr>
        <w:color w:themeColor="accent6" w:themeShade="80" w:val="422E2E"/>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Arial Narrow" w:hAnsi="Arial Narrow"/>
        <w:b/>
        <w:bCs/>
        <w:color w:themeColor="accent4" w:val="956251"/>
        <w:sz w:val="19"/>
        <w:szCs w:val="19"/>
      </w:rPr>
    </w:pPr>
    <w:r>
      <w:rPr>
        <w:rFonts w:ascii="Arial Narrow" w:hAnsi="Arial Narrow"/>
        <w:b/>
        <w:bCs/>
        <w:color w:themeColor="accent4" w:val="956251"/>
        <w:sz w:val="19"/>
        <w:szCs w:val="19"/>
      </w:rPr>
    </w:r>
  </w:p>
  <w:p>
    <w:pPr>
      <w:pStyle w:val="Header"/>
      <w:jc w:val="center"/>
      <w:rPr>
        <w:rFonts w:ascii="Arial Narrow" w:hAnsi="Arial Narrow"/>
        <w:b/>
        <w:bCs/>
        <w:color w:themeColor="accent4" w:val="956251"/>
        <w:sz w:val="19"/>
        <w:szCs w:val="19"/>
      </w:rPr>
    </w:pPr>
    <w:r>
      <w:rPr>
        <w:rFonts w:ascii="Arial Narrow" w:hAnsi="Arial Narrow"/>
        <w:b/>
        <w:bCs/>
        <w:color w:themeColor="accent4" w:val="956251"/>
        <w:sz w:val="19"/>
        <w:szCs w:val="19"/>
      </w:rPr>
    </w:r>
  </w:p>
  <w:p>
    <w:pPr>
      <w:pStyle w:val="Header"/>
      <w:jc w:val="center"/>
      <w:rPr>
        <w:rFonts w:ascii="Arial Narrow" w:hAnsi="Arial Narrow"/>
        <w:b/>
        <w:bCs/>
        <w:color w:themeColor="accent4" w:val="956251"/>
        <w:sz w:val="19"/>
        <w:szCs w:val="19"/>
      </w:rPr>
    </w:pPr>
    <w:r>
      <w:rPr>
        <w:rFonts w:ascii="Arial Narrow" w:hAnsi="Arial Narrow"/>
        <w:b/>
        <w:bCs/>
        <w:color w:themeColor="accent4" w:val="956251"/>
        <w:sz w:val="19"/>
        <w:szCs w:val="19"/>
      </w:rPr>
      <w:t xml:space="preserve">локални акциони план за социјално укључивање рома и ромкиња У ОПШТИНИ Беочин  </w:t>
    </w:r>
    <w:r>
      <w:rPr>
        <w:rFonts w:ascii="Century Gothic" w:hAnsi="Century Gothic"/>
        <w:b/>
        <w:bCs/>
        <w:color w:themeColor="accent4" w:val="956251"/>
        <w:sz w:val="19"/>
        <w:szCs w:val="19"/>
      </w:rPr>
      <w:t xml:space="preserve">2026 - 2028. </w:t>
    </w:r>
  </w:p>
  <w:p>
    <w:pPr>
      <w:pStyle w:val="Header"/>
      <w:jc w:val="center"/>
      <w:rPr>
        <w:color w:themeColor="accent6" w:themeShade="80" w:val="422E2E"/>
      </w:rPr>
    </w:pPr>
    <w:r>
      <w:rPr>
        <w:color w:themeColor="accent6" w:themeShade="80" w:val="422E2E"/>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360" w:hanging="360"/>
      </w:pPr>
      <w:rPr>
        <w:rFonts w:ascii="Symbol" w:hAnsi="Symbol" w:cs="Symbol" w:hint="default"/>
        <w:color w:val="3465A4"/>
      </w:rPr>
    </w:lvl>
    <w:lvl w:ilvl="1">
      <w:start w:val="1"/>
      <w:numFmt w:val="bullet"/>
      <w:lvlText w:val="o"/>
      <w:lvlJc w:val="left"/>
      <w:pPr>
        <w:tabs>
          <w:tab w:val="num" w:pos="0"/>
        </w:tabs>
        <w:ind w:left="72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decimal"/>
      <w:lvlText w:val="%1."/>
      <w:lvlJc w:val="left"/>
      <w:pPr>
        <w:tabs>
          <w:tab w:val="num" w:pos="0"/>
        </w:tabs>
        <w:ind w:left="786" w:hanging="360"/>
      </w:pPr>
      <w:rPr>
        <w:sz w:val="28"/>
        <w:szCs w:val="28"/>
        <w:color w:themeColor="accent5" w:themeShade="80" w:val="494142"/>
      </w:rPr>
    </w:lvl>
    <w:lvl w:ilvl="1">
      <w:start w:val="1"/>
      <w:numFmt w:val="decimal"/>
      <w:lvlText w:val="%1.%2"/>
      <w:lvlJc w:val="left"/>
      <w:pPr>
        <w:tabs>
          <w:tab w:val="num" w:pos="0"/>
        </w:tabs>
        <w:ind w:left="1570" w:hanging="720"/>
      </w:pPr>
      <w:rPr>
        <w:color w:themeColor="accent5" w:themeShade="bf" w:val="6D6262"/>
      </w:rPr>
    </w:lvl>
    <w:lvl w:ilvl="2">
      <w:start w:val="1"/>
      <w:numFmt w:val="decimal"/>
      <w:lvlText w:val="%1.%2.%3"/>
      <w:lvlJc w:val="left"/>
      <w:pPr>
        <w:tabs>
          <w:tab w:val="num" w:pos="0"/>
        </w:tabs>
        <w:ind w:left="1800" w:hanging="720"/>
      </w:pPr>
      <w:rPr/>
    </w:lvl>
    <w:lvl w:ilvl="3">
      <w:start w:val="1"/>
      <w:numFmt w:val="decimal"/>
      <w:lvlText w:val="%1.%2.%3.%4"/>
      <w:lvlJc w:val="left"/>
      <w:pPr>
        <w:tabs>
          <w:tab w:val="num" w:pos="0"/>
        </w:tabs>
        <w:ind w:left="2520" w:hanging="1080"/>
      </w:pPr>
      <w:rPr/>
    </w:lvl>
    <w:lvl w:ilvl="4">
      <w:start w:val="1"/>
      <w:numFmt w:val="decimal"/>
      <w:lvlText w:val="%1.%2.%3.%4.%5"/>
      <w:lvlJc w:val="left"/>
      <w:pPr>
        <w:tabs>
          <w:tab w:val="num" w:pos="0"/>
        </w:tabs>
        <w:ind w:left="3240" w:hanging="1440"/>
      </w:pPr>
      <w:rPr/>
    </w:lvl>
    <w:lvl w:ilvl="5">
      <w:start w:val="1"/>
      <w:numFmt w:val="decimal"/>
      <w:lvlText w:val="%1.%2.%3.%4.%5.%6"/>
      <w:lvlJc w:val="left"/>
      <w:pPr>
        <w:tabs>
          <w:tab w:val="num" w:pos="0"/>
        </w:tabs>
        <w:ind w:left="3600" w:hanging="1440"/>
      </w:pPr>
      <w:rPr/>
    </w:lvl>
    <w:lvl w:ilvl="6">
      <w:start w:val="1"/>
      <w:numFmt w:val="decimal"/>
      <w:lvlText w:val="%1.%2.%3.%4.%5.%6.%7"/>
      <w:lvlJc w:val="left"/>
      <w:pPr>
        <w:tabs>
          <w:tab w:val="num" w:pos="0"/>
        </w:tabs>
        <w:ind w:left="4320" w:hanging="1800"/>
      </w:pPr>
      <w:rPr/>
    </w:lvl>
    <w:lvl w:ilvl="7">
      <w:start w:val="1"/>
      <w:numFmt w:val="decimal"/>
      <w:lvlText w:val="%1.%2.%3.%4.%5.%6.%7.%8"/>
      <w:lvlJc w:val="left"/>
      <w:pPr>
        <w:tabs>
          <w:tab w:val="num" w:pos="0"/>
        </w:tabs>
        <w:ind w:left="5040" w:hanging="2160"/>
      </w:pPr>
      <w:rPr/>
    </w:lvl>
    <w:lvl w:ilvl="8">
      <w:start w:val="1"/>
      <w:numFmt w:val="decimal"/>
      <w:lvlText w:val="%1.%2.%3.%4.%5.%6.%7.%8.%9"/>
      <w:lvlJc w:val="left"/>
      <w:pPr>
        <w:tabs>
          <w:tab w:val="num" w:pos="0"/>
        </w:tabs>
        <w:ind w:left="5400" w:hanging="2160"/>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2"/>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decimal"/>
      <w:lvlText w:val="%1."/>
      <w:lvlJc w:val="left"/>
      <w:pPr>
        <w:tabs>
          <w:tab w:val="num" w:pos="0"/>
        </w:tabs>
        <w:ind w:left="720" w:hanging="360"/>
      </w:pPr>
      <w:rPr>
        <w:rFonts w:cs="Calibri"/>
        <w:color w:val="00000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0">
    <w:lvl w:ilvl="0">
      <w:start w:val="1"/>
      <w:numFmt w:val="decimal"/>
      <w:lvlText w:val="%1."/>
      <w:lvlJc w:val="left"/>
      <w:pPr>
        <w:tabs>
          <w:tab w:val="num" w:pos="720"/>
        </w:tabs>
        <w:ind w:left="720" w:hanging="360"/>
      </w:pPr>
      <w:rPr/>
    </w:lvl>
    <w:lvl w:ilvl="1">
      <w:start w:val="1"/>
      <w:numFmt w:val="bullet"/>
      <w:lvlText w:val=""/>
      <w:lvlJc w:val="left"/>
      <w:pPr>
        <w:tabs>
          <w:tab w:val="num" w:pos="0"/>
        </w:tabs>
        <w:ind w:left="1440" w:hanging="360"/>
      </w:pPr>
      <w:rPr>
        <w:rFonts w:ascii="Wingdings" w:hAnsi="Wingdings" w:cs="Wingdings" w:hint="default"/>
      </w:rPr>
    </w:lvl>
    <w:lvl w:ilvl="2">
      <w:start w:val="8"/>
      <w:numFmt w:val="decimal"/>
      <w:lvlText w:val="%3-"/>
      <w:lvlJc w:val="left"/>
      <w:pPr>
        <w:tabs>
          <w:tab w:val="num" w:pos="0"/>
        </w:tabs>
        <w:ind w:left="2160" w:hanging="360"/>
      </w:pPr>
      <w:rPr/>
    </w:lvl>
    <w:lvl w:ilvl="3">
      <w:start w:val="8"/>
      <w:numFmt w:val="decimal"/>
      <w:lvlText w:val="%4"/>
      <w:lvlJc w:val="left"/>
      <w:pPr>
        <w:tabs>
          <w:tab w:val="num" w:pos="0"/>
        </w:tabs>
        <w:ind w:left="2880" w:hanging="360"/>
      </w:pPr>
      <w:rPr/>
    </w:lvl>
    <w:lvl w:ilvl="4">
      <w:start w:val="1"/>
      <w:numFmt w:val="upperRoman"/>
      <w:lvlText w:val="%5."/>
      <w:lvlJc w:val="left"/>
      <w:pPr>
        <w:tabs>
          <w:tab w:val="num" w:pos="0"/>
        </w:tabs>
        <w:ind w:left="3960" w:hanging="72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lvl w:ilvl="0">
      <w:start w:val="1"/>
      <w:numFmt w:val="bullet"/>
      <w:lvlText w:val=""/>
      <w:lvlJc w:val="left"/>
      <w:pPr>
        <w:tabs>
          <w:tab w:val="num" w:pos="0"/>
        </w:tabs>
        <w:ind w:left="720" w:hanging="360"/>
      </w:pPr>
      <w:rPr>
        <w:rFonts w:ascii="Symbol" w:hAnsi="Symbol" w:cs="Symbol" w:hint="default"/>
        <w:b/>
        <w:bCs/>
        <w:color w:val="C0000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w="http://schemas.openxmlformats.org/wordprocessingml/2006/main">
  <w:zoom w:percent="100"/>
  <w:embedSystemFonts/>
  <w:defaultTabStop w:val="720"/>
  <w:autoHyphenation w:val="true"/>
  <w:hyphenationZone w:val="425"/>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ascii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semiHidden="1" w:qFormat="1"/>
    <w:lsdException w:name="heading 4" w:uiPriority="9" w:semiHidden="1" w:qFormat="1"/>
    <w:lsdException w:name="heading 5" w:uiPriority="9" w:semiHidden="1" w:qFormat="1"/>
    <w:lsdException w:name="heading 6" w:uiPriority="9" w:semiHidden="1" w:qFormat="1"/>
    <w:lsdException w:name="heading 7" w:uiPriority="9" w:semiHidden="1" w:qFormat="1"/>
    <w:lsdException w:name="heading 8" w:uiPriority="9" w:semiHidden="1" w:qFormat="1"/>
    <w:lsdException w:name="heading 9" w:uiPriority="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semiHidden="1"/>
    <w:lsdException w:name="toc 4" w:uiPriority="39" w:semiHidden="1"/>
    <w:lsdException w:name="toc 5" w:uiPriority="39" w:semiHidden="1"/>
    <w:lsdException w:name="toc 6" w:uiPriority="39" w:semiHidden="1"/>
    <w:lsdException w:name="toc 7" w:uiPriority="39" w:semiHidden="1"/>
    <w:lsdException w:name="toc 8" w:uiPriority="39" w:semiHidden="1"/>
    <w:lsdException w:name="toc 9" w:uiPriority="39" w:semiHidden="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qFormat="1"/>
    <w:lsdException w:name="Emphasis" w:uiPriority="20"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qFormat="1"/>
    <w:lsdException w:name="Quote" w:uiPriority="29" w:semiHidden="1" w:qFormat="1"/>
    <w:lsdException w:name="Intense Quote" w:uiPriority="30"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qFormat="1"/>
    <w:lsdException w:name="Intense Emphasis" w:uiPriority="21" w:semiHidden="1" w:qFormat="1"/>
    <w:lsdException w:name="Subtle Reference" w:uiPriority="31" w:semiHidden="1" w:qFormat="1"/>
    <w:lsdException w:name="Intense Reference" w:uiPriority="32" w:semiHidden="1" w:qFormat="1"/>
    <w:lsdException w:name="Book Title" w:uiPriority="33" w:semiHidden="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110d4"/>
    <w:pPr>
      <w:widowControl/>
      <w:suppressAutoHyphens w:val="true"/>
      <w:bidi w:val="0"/>
      <w:spacing w:lineRule="auto" w:line="480" w:before="0" w:after="0"/>
      <w:jc w:val="left"/>
    </w:pPr>
    <w:rPr>
      <w:rFonts w:ascii="Times New Roman" w:hAnsi="Times New Roman" w:eastAsia="Times New Roman" w:cs="Times New Roman" w:asciiTheme="minorHAnsi" w:hAnsiTheme="minorHAnsi"/>
      <w:color w:val="auto"/>
      <w:kern w:val="0"/>
      <w:sz w:val="24"/>
      <w:szCs w:val="24"/>
      <w:lang w:val="sr-RS" w:eastAsia="en-US" w:bidi="ar-SA"/>
    </w:rPr>
  </w:style>
  <w:style w:type="paragraph" w:styleId="Heading1">
    <w:name w:val="Heading 1"/>
    <w:basedOn w:val="Normal"/>
    <w:next w:val="Normal"/>
    <w:link w:val="Heading1Char"/>
    <w:uiPriority w:val="9"/>
    <w:qFormat/>
    <w:rsid w:val="00fe41b4"/>
    <w:pPr>
      <w:spacing w:before="480" w:after="480"/>
      <w:jc w:val="center"/>
      <w:outlineLvl w:val="0"/>
    </w:pPr>
    <w:rPr>
      <w:rFonts w:ascii="Times New Roman" w:hAnsi="Times New Roman"/>
      <w:caps/>
    </w:rPr>
  </w:style>
  <w:style w:type="paragraph" w:styleId="Heading2">
    <w:name w:val="Heading 2"/>
    <w:basedOn w:val="Normal"/>
    <w:next w:val="Normal"/>
    <w:link w:val="Heading2Char"/>
    <w:uiPriority w:val="9"/>
    <w:qFormat/>
    <w:rsid w:val="00b55fef"/>
    <w:pPr>
      <w:keepNext w:val="true"/>
      <w:keepLines/>
      <w:spacing w:before="40" w:after="0"/>
      <w:outlineLvl w:val="1"/>
    </w:pPr>
    <w:rPr>
      <w:rFonts w:ascii="Times New Roman" w:hAnsi="Times New Roman" w:eastAsia="" w:cs="" w:asciiTheme="majorHAnsi" w:cstheme="majorBidi" w:eastAsiaTheme="majorEastAsia" w:hAnsiTheme="majorHAnsi"/>
      <w:caps/>
      <w:szCs w:val="26"/>
    </w:rPr>
  </w:style>
  <w:style w:type="paragraph" w:styleId="Heading3">
    <w:name w:val="Heading 3"/>
    <w:basedOn w:val="Normal"/>
    <w:next w:val="Normal"/>
    <w:link w:val="Heading3Char"/>
    <w:uiPriority w:val="9"/>
    <w:unhideWhenUsed/>
    <w:qFormat/>
    <w:rsid w:val="00395f9d"/>
    <w:pPr>
      <w:keepNext w:val="true"/>
      <w:keepLines/>
      <w:suppressAutoHyphens w:val="false"/>
      <w:spacing w:lineRule="auto" w:line="240" w:before="160" w:after="80"/>
      <w:jc w:val="both"/>
      <w:outlineLvl w:val="2"/>
    </w:pPr>
    <w:rPr>
      <w:rFonts w:eastAsia="" w:cs="" w:cstheme="majorBidi" w:eastAsiaTheme="majorEastAsia"/>
      <w:color w:themeColor="accent1" w:themeShade="bf" w:val="9D3511"/>
      <w:sz w:val="28"/>
      <w:szCs w:val="28"/>
      <w:lang w:val="en-US"/>
    </w:rPr>
  </w:style>
  <w:style w:type="paragraph" w:styleId="Heading4">
    <w:name w:val="Heading 4"/>
    <w:basedOn w:val="Normal"/>
    <w:next w:val="Normal"/>
    <w:link w:val="Heading4Char"/>
    <w:uiPriority w:val="9"/>
    <w:unhideWhenUsed/>
    <w:qFormat/>
    <w:rsid w:val="00395f9d"/>
    <w:pPr>
      <w:keepNext w:val="true"/>
      <w:keepLines/>
      <w:suppressAutoHyphens w:val="false"/>
      <w:spacing w:lineRule="auto" w:line="240" w:before="80" w:after="40"/>
      <w:jc w:val="both"/>
      <w:outlineLvl w:val="3"/>
    </w:pPr>
    <w:rPr>
      <w:rFonts w:eastAsia="" w:cs="" w:cstheme="majorBidi" w:eastAsiaTheme="majorEastAsia"/>
      <w:i/>
      <w:iCs/>
      <w:color w:themeColor="accent1" w:themeShade="bf" w:val="9D3511"/>
      <w:sz w:val="22"/>
      <w:szCs w:val="22"/>
      <w:lang w:val="en-US"/>
    </w:rPr>
  </w:style>
  <w:style w:type="paragraph" w:styleId="Heading5">
    <w:name w:val="Heading 5"/>
    <w:basedOn w:val="Normal"/>
    <w:next w:val="Normal"/>
    <w:link w:val="Heading5Char"/>
    <w:uiPriority w:val="9"/>
    <w:unhideWhenUsed/>
    <w:qFormat/>
    <w:rsid w:val="00395f9d"/>
    <w:pPr>
      <w:keepNext w:val="true"/>
      <w:keepLines/>
      <w:suppressAutoHyphens w:val="false"/>
      <w:spacing w:lineRule="auto" w:line="240" w:before="80" w:after="40"/>
      <w:jc w:val="both"/>
      <w:outlineLvl w:val="4"/>
    </w:pPr>
    <w:rPr>
      <w:rFonts w:eastAsia="" w:cs="" w:cstheme="majorBidi" w:eastAsiaTheme="majorEastAsia"/>
      <w:color w:themeColor="accent1" w:themeShade="bf" w:val="9D3511"/>
      <w:sz w:val="22"/>
      <w:szCs w:val="22"/>
      <w:lang w:val="en-US"/>
    </w:rPr>
  </w:style>
  <w:style w:type="paragraph" w:styleId="Heading6">
    <w:name w:val="Heading 6"/>
    <w:basedOn w:val="Normal"/>
    <w:next w:val="Normal"/>
    <w:link w:val="Heading6Char"/>
    <w:uiPriority w:val="9"/>
    <w:semiHidden/>
    <w:unhideWhenUsed/>
    <w:qFormat/>
    <w:rsid w:val="00395f9d"/>
    <w:pPr>
      <w:keepNext w:val="true"/>
      <w:keepLines/>
      <w:suppressAutoHyphens w:val="false"/>
      <w:spacing w:lineRule="auto" w:line="240" w:before="40" w:after="0"/>
      <w:jc w:val="both"/>
      <w:outlineLvl w:val="5"/>
    </w:pPr>
    <w:rPr>
      <w:rFonts w:eastAsia="" w:cs="" w:cstheme="majorBidi" w:eastAsiaTheme="majorEastAsia"/>
      <w:i/>
      <w:iCs/>
      <w:color w:themeColor="text1" w:themeTint="a6" w:val="595959"/>
      <w:sz w:val="22"/>
      <w:szCs w:val="22"/>
      <w:lang w:val="en-US"/>
    </w:rPr>
  </w:style>
  <w:style w:type="paragraph" w:styleId="Heading7">
    <w:name w:val="Heading 7"/>
    <w:basedOn w:val="Normal"/>
    <w:next w:val="Normal"/>
    <w:link w:val="Heading7Char"/>
    <w:uiPriority w:val="9"/>
    <w:semiHidden/>
    <w:unhideWhenUsed/>
    <w:qFormat/>
    <w:rsid w:val="00395f9d"/>
    <w:pPr>
      <w:keepNext w:val="true"/>
      <w:keepLines/>
      <w:suppressAutoHyphens w:val="false"/>
      <w:spacing w:lineRule="auto" w:line="240" w:before="40" w:after="0"/>
      <w:jc w:val="both"/>
      <w:outlineLvl w:val="6"/>
    </w:pPr>
    <w:rPr>
      <w:rFonts w:eastAsia="" w:cs="" w:cstheme="majorBidi" w:eastAsiaTheme="majorEastAsia"/>
      <w:color w:themeColor="text1" w:themeTint="a6" w:val="595959"/>
      <w:sz w:val="22"/>
      <w:szCs w:val="22"/>
      <w:lang w:val="en-US"/>
    </w:rPr>
  </w:style>
  <w:style w:type="paragraph" w:styleId="Heading8">
    <w:name w:val="Heading 8"/>
    <w:basedOn w:val="Normal"/>
    <w:next w:val="Normal"/>
    <w:link w:val="Heading8Char"/>
    <w:uiPriority w:val="9"/>
    <w:semiHidden/>
    <w:unhideWhenUsed/>
    <w:qFormat/>
    <w:rsid w:val="00395f9d"/>
    <w:pPr>
      <w:keepNext w:val="true"/>
      <w:keepLines/>
      <w:suppressAutoHyphens w:val="false"/>
      <w:spacing w:lineRule="auto" w:line="240" w:before="120" w:after="0"/>
      <w:jc w:val="both"/>
      <w:outlineLvl w:val="7"/>
    </w:pPr>
    <w:rPr>
      <w:rFonts w:eastAsia="" w:cs="" w:cstheme="majorBidi" w:eastAsiaTheme="majorEastAsia"/>
      <w:i/>
      <w:iCs/>
      <w:color w:themeColor="text1" w:themeTint="d8" w:val="272727"/>
      <w:sz w:val="22"/>
      <w:szCs w:val="22"/>
      <w:lang w:val="en-US"/>
    </w:rPr>
  </w:style>
  <w:style w:type="paragraph" w:styleId="Heading9">
    <w:name w:val="Heading 9"/>
    <w:basedOn w:val="Normal"/>
    <w:next w:val="Normal"/>
    <w:link w:val="Heading9Char"/>
    <w:uiPriority w:val="9"/>
    <w:semiHidden/>
    <w:unhideWhenUsed/>
    <w:qFormat/>
    <w:rsid w:val="00395f9d"/>
    <w:pPr>
      <w:keepNext w:val="true"/>
      <w:keepLines/>
      <w:suppressAutoHyphens w:val="false"/>
      <w:spacing w:lineRule="auto" w:line="240" w:before="120" w:after="0"/>
      <w:jc w:val="both"/>
      <w:outlineLvl w:val="8"/>
    </w:pPr>
    <w:rPr>
      <w:rFonts w:eastAsia="" w:cs="" w:cstheme="majorBidi" w:eastAsiaTheme="majorEastAsia"/>
      <w:color w:themeColor="text1" w:themeTint="d8" w:val="272727"/>
      <w:sz w:val="22"/>
      <w:szCs w:val="22"/>
      <w:lang w:val="en-US"/>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0f40b5"/>
    <w:rPr>
      <w:rFonts w:ascii="Segoe UI" w:hAnsi="Segoe UI" w:eastAsia="Songti SC" w:cs="Mangal"/>
      <w:kern w:val="2"/>
      <w:sz w:val="18"/>
      <w:szCs w:val="16"/>
      <w:lang w:val="en-IN" w:eastAsia="zh-CN" w:bidi="hi-IN"/>
    </w:rPr>
  </w:style>
  <w:style w:type="character" w:styleId="PlaceholderText">
    <w:name w:val="Placeholder Text"/>
    <w:basedOn w:val="DefaultParagraphFont"/>
    <w:uiPriority w:val="99"/>
    <w:semiHidden/>
    <w:qFormat/>
    <w:rsid w:val="00ae40e9"/>
    <w:rPr>
      <w:color w:val="808080"/>
    </w:rPr>
  </w:style>
  <w:style w:type="character" w:styleId="TitleChar" w:customStyle="1">
    <w:name w:val="Title Char"/>
    <w:basedOn w:val="DefaultParagraphFont"/>
    <w:link w:val="Title"/>
    <w:uiPriority w:val="10"/>
    <w:qFormat/>
    <w:rsid w:val="006407b9"/>
    <w:rPr>
      <w:rFonts w:ascii="Times New Roman" w:hAnsi="Times New Roman"/>
      <w:caps/>
    </w:rPr>
  </w:style>
  <w:style w:type="character" w:styleId="HeaderChar" w:customStyle="1">
    <w:name w:val="Header Char"/>
    <w:basedOn w:val="DefaultParagraphFont"/>
    <w:link w:val="Header"/>
    <w:uiPriority w:val="99"/>
    <w:qFormat/>
    <w:rsid w:val="001315a0"/>
    <w:rPr>
      <w:caps/>
      <w:sz w:val="18"/>
    </w:rPr>
  </w:style>
  <w:style w:type="character" w:styleId="Heading1Char" w:customStyle="1">
    <w:name w:val="Heading 1 Char"/>
    <w:basedOn w:val="DefaultParagraphFont"/>
    <w:link w:val="Heading1"/>
    <w:uiPriority w:val="9"/>
    <w:qFormat/>
    <w:rsid w:val="00fe41b4"/>
    <w:rPr>
      <w:rFonts w:ascii="Times New Roman" w:hAnsi="Times New Roman"/>
      <w:caps/>
    </w:rPr>
  </w:style>
  <w:style w:type="character" w:styleId="Heading2Char" w:customStyle="1">
    <w:name w:val="Heading 2 Char"/>
    <w:basedOn w:val="DefaultParagraphFont"/>
    <w:link w:val="Heading2"/>
    <w:uiPriority w:val="9"/>
    <w:qFormat/>
    <w:rsid w:val="00b55fef"/>
    <w:rPr>
      <w:rFonts w:ascii="Times New Roman" w:hAnsi="Times New Roman" w:eastAsia="" w:cs="" w:asciiTheme="majorHAnsi" w:cstheme="majorBidi" w:eastAsiaTheme="majorEastAsia" w:hAnsiTheme="majorHAnsi"/>
      <w:caps/>
      <w:szCs w:val="26"/>
    </w:rPr>
  </w:style>
  <w:style w:type="character" w:styleId="Hyperlink">
    <w:name w:val="Hyperlink"/>
    <w:basedOn w:val="DefaultParagraphFont"/>
    <w:uiPriority w:val="99"/>
    <w:rsid w:val="005c1550"/>
    <w:rPr>
      <w:color w:val="auto"/>
      <w:u w:val="single"/>
    </w:rPr>
  </w:style>
  <w:style w:type="character" w:styleId="UnresolvedMention1" w:customStyle="1">
    <w:name w:val="Unresolved Mention1"/>
    <w:basedOn w:val="DefaultParagraphFont"/>
    <w:uiPriority w:val="99"/>
    <w:semiHidden/>
    <w:unhideWhenUsed/>
    <w:qFormat/>
    <w:rsid w:val="00c0540c"/>
    <w:rPr>
      <w:color w:val="605E5C"/>
      <w:shd w:fill="E1DFDD" w:val="clear"/>
    </w:rPr>
  </w:style>
  <w:style w:type="character" w:styleId="ListParagraphChar" w:customStyle="1">
    <w:name w:val="List Paragraph Char"/>
    <w:link w:val="ListParagraph"/>
    <w:uiPriority w:val="34"/>
    <w:qFormat/>
    <w:rsid w:val="00c50a09"/>
    <w:rPr/>
  </w:style>
  <w:style w:type="character" w:styleId="FootnoteTextChar" w:customStyle="1">
    <w:name w:val="Footnote Text Char"/>
    <w:basedOn w:val="DefaultParagraphFont"/>
    <w:link w:val="FootnoteText"/>
    <w:uiPriority w:val="99"/>
    <w:qFormat/>
    <w:rsid w:val="00de45fe"/>
    <w:rPr>
      <w:rFonts w:eastAsia="" w:cs="" w:cstheme="minorBidi" w:eastAsiaTheme="minorEastAsia"/>
      <w:sz w:val="20"/>
      <w:szCs w:val="20"/>
      <w:lang w:val="en-GB" w:eastAsia="en-GB"/>
    </w:rPr>
  </w:style>
  <w:style w:type="character" w:styleId="FootnoteCharacters">
    <w:name w:val="Footnote Characters"/>
    <w:link w:val="BVIfnrChar"/>
    <w:qFormat/>
    <w:rPr>
      <w:vertAlign w:val="superscript"/>
    </w:rPr>
  </w:style>
  <w:style w:type="character" w:styleId="FootnoteReference">
    <w:name w:val="Footnote Reference"/>
    <w:rPr>
      <w:vertAlign w:val="superscript"/>
    </w:rPr>
  </w:style>
  <w:style w:type="character" w:styleId="UnresolvedMention">
    <w:name w:val="Unresolved Mention"/>
    <w:basedOn w:val="DefaultParagraphFont"/>
    <w:uiPriority w:val="99"/>
    <w:semiHidden/>
    <w:unhideWhenUsed/>
    <w:qFormat/>
    <w:rsid w:val="008f51f0"/>
    <w:rPr>
      <w:color w:val="605E5C"/>
      <w:shd w:fill="E1DFDD" w:val="clear"/>
    </w:rPr>
  </w:style>
  <w:style w:type="character" w:styleId="CommentSubjectChar" w:customStyle="1">
    <w:name w:val="Comment Subject Char"/>
    <w:basedOn w:val="CommentTextChar"/>
    <w:link w:val="Annotationsubject"/>
    <w:uiPriority w:val="99"/>
    <w:semiHidden/>
    <w:qFormat/>
    <w:rsid w:val="00bb3574"/>
    <w:rPr>
      <w:b/>
      <w:bCs/>
      <w:sz w:val="20"/>
      <w:szCs w:val="20"/>
    </w:rPr>
  </w:style>
  <w:style w:type="character" w:styleId="CommentTextChar" w:customStyle="1">
    <w:name w:val="Comment Text Char"/>
    <w:basedOn w:val="DefaultParagraphFont"/>
    <w:link w:val="Annotationtext"/>
    <w:uiPriority w:val="99"/>
    <w:qFormat/>
    <w:rsid w:val="00bb3574"/>
    <w:rPr>
      <w:sz w:val="20"/>
      <w:szCs w:val="20"/>
    </w:rPr>
  </w:style>
  <w:style w:type="character" w:styleId="CommentSubjectChar1" w:customStyle="1">
    <w:name w:val="Comment Subject Char1"/>
    <w:basedOn w:val="CommentTextChar"/>
    <w:uiPriority w:val="99"/>
    <w:semiHidden/>
    <w:qFormat/>
    <w:rsid w:val="00bb3574"/>
    <w:rPr>
      <w:b/>
      <w:bCs/>
      <w:sz w:val="20"/>
      <w:szCs w:val="20"/>
    </w:rPr>
  </w:style>
  <w:style w:type="character" w:styleId="FontStyle31" w:customStyle="1">
    <w:name w:val="Font Style31"/>
    <w:uiPriority w:val="99"/>
    <w:qFormat/>
    <w:rsid w:val="003513bc"/>
    <w:rPr>
      <w:rFonts w:ascii="Times New Roman" w:hAnsi="Times New Roman" w:cs="Times New Roman"/>
      <w:sz w:val="22"/>
      <w:szCs w:val="22"/>
    </w:rPr>
  </w:style>
  <w:style w:type="character" w:styleId="IntenseQuoteChar" w:customStyle="1">
    <w:name w:val="Intense Quote Char"/>
    <w:basedOn w:val="DefaultParagraphFont"/>
    <w:link w:val="IntenseQuote"/>
    <w:uiPriority w:val="30"/>
    <w:qFormat/>
    <w:rsid w:val="008a57b8"/>
    <w:rPr>
      <w:rFonts w:eastAsia="Times New Roman" w:cs="" w:cstheme="minorBidi" w:eastAsiaTheme="minorHAnsi"/>
      <w:i/>
      <w:iCs/>
      <w:color w:themeColor="accent1" w:themeShade="bf" w:val="9D3511"/>
      <w:kern w:val="2"/>
      <w:lang w:val="sr-Latn-RS"/>
      <w14:ligatures w14:val="standardContextual"/>
    </w:rPr>
  </w:style>
  <w:style w:type="character" w:styleId="Strong">
    <w:name w:val="Strong"/>
    <w:basedOn w:val="DefaultParagraphFont"/>
    <w:uiPriority w:val="22"/>
    <w:qFormat/>
    <w:rsid w:val="00f55db5"/>
    <w:rPr>
      <w:b/>
      <w:bCs/>
    </w:rPr>
  </w:style>
  <w:style w:type="character" w:styleId="EndnoteCharacters" w:customStyle="1">
    <w:name w:val="Endnote Characters"/>
    <w:qFormat/>
    <w:rPr/>
  </w:style>
  <w:style w:type="character" w:styleId="EndnoteReference">
    <w:name w:val="Endnote Reference"/>
    <w:rPr>
      <w:vertAlign w:val="superscript"/>
    </w:rPr>
  </w:style>
  <w:style w:type="character" w:styleId="Heading3Char" w:customStyle="1">
    <w:name w:val="Heading 3 Char"/>
    <w:basedOn w:val="DefaultParagraphFont"/>
    <w:link w:val="Heading3"/>
    <w:uiPriority w:val="9"/>
    <w:qFormat/>
    <w:rsid w:val="00395f9d"/>
    <w:rPr>
      <w:rFonts w:eastAsia="" w:cs="" w:cstheme="majorBidi" w:eastAsiaTheme="majorEastAsia"/>
      <w:color w:themeColor="accent1" w:themeShade="bf" w:val="9D3511"/>
      <w:sz w:val="28"/>
      <w:szCs w:val="28"/>
    </w:rPr>
  </w:style>
  <w:style w:type="character" w:styleId="Heading4Char" w:customStyle="1">
    <w:name w:val="Heading 4 Char"/>
    <w:basedOn w:val="DefaultParagraphFont"/>
    <w:link w:val="Heading4"/>
    <w:uiPriority w:val="9"/>
    <w:qFormat/>
    <w:rsid w:val="00395f9d"/>
    <w:rPr>
      <w:rFonts w:eastAsia="" w:cs="" w:cstheme="majorBidi" w:eastAsiaTheme="majorEastAsia"/>
      <w:i/>
      <w:iCs/>
      <w:color w:themeColor="accent1" w:themeShade="bf" w:val="9D3511"/>
      <w:sz w:val="22"/>
      <w:szCs w:val="22"/>
    </w:rPr>
  </w:style>
  <w:style w:type="character" w:styleId="Heading5Char" w:customStyle="1">
    <w:name w:val="Heading 5 Char"/>
    <w:basedOn w:val="DefaultParagraphFont"/>
    <w:link w:val="Heading5"/>
    <w:uiPriority w:val="9"/>
    <w:qFormat/>
    <w:rsid w:val="00395f9d"/>
    <w:rPr>
      <w:rFonts w:eastAsia="" w:cs="" w:cstheme="majorBidi" w:eastAsiaTheme="majorEastAsia"/>
      <w:color w:themeColor="accent1" w:themeShade="bf" w:val="9D3511"/>
      <w:sz w:val="22"/>
      <w:szCs w:val="22"/>
    </w:rPr>
  </w:style>
  <w:style w:type="character" w:styleId="Heading6Char" w:customStyle="1">
    <w:name w:val="Heading 6 Char"/>
    <w:basedOn w:val="DefaultParagraphFont"/>
    <w:link w:val="Heading6"/>
    <w:uiPriority w:val="9"/>
    <w:semiHidden/>
    <w:qFormat/>
    <w:rsid w:val="00395f9d"/>
    <w:rPr>
      <w:rFonts w:eastAsia="" w:cs="" w:cstheme="majorBidi" w:eastAsiaTheme="majorEastAsia"/>
      <w:i/>
      <w:iCs/>
      <w:color w:themeColor="text1" w:themeTint="a6" w:val="595959"/>
      <w:sz w:val="22"/>
      <w:szCs w:val="22"/>
    </w:rPr>
  </w:style>
  <w:style w:type="character" w:styleId="Heading7Char" w:customStyle="1">
    <w:name w:val="Heading 7 Char"/>
    <w:basedOn w:val="DefaultParagraphFont"/>
    <w:link w:val="Heading7"/>
    <w:uiPriority w:val="9"/>
    <w:semiHidden/>
    <w:qFormat/>
    <w:rsid w:val="00395f9d"/>
    <w:rPr>
      <w:rFonts w:eastAsia="" w:cs="" w:cstheme="majorBidi" w:eastAsiaTheme="majorEastAsia"/>
      <w:color w:themeColor="text1" w:themeTint="a6" w:val="595959"/>
      <w:sz w:val="22"/>
      <w:szCs w:val="22"/>
    </w:rPr>
  </w:style>
  <w:style w:type="character" w:styleId="Heading8Char" w:customStyle="1">
    <w:name w:val="Heading 8 Char"/>
    <w:basedOn w:val="DefaultParagraphFont"/>
    <w:link w:val="Heading8"/>
    <w:uiPriority w:val="9"/>
    <w:semiHidden/>
    <w:qFormat/>
    <w:rsid w:val="00395f9d"/>
    <w:rPr>
      <w:rFonts w:eastAsia="" w:cs="" w:cstheme="majorBidi" w:eastAsiaTheme="majorEastAsia"/>
      <w:i/>
      <w:iCs/>
      <w:color w:themeColor="text1" w:themeTint="d8" w:val="272727"/>
      <w:sz w:val="22"/>
      <w:szCs w:val="22"/>
    </w:rPr>
  </w:style>
  <w:style w:type="character" w:styleId="Heading9Char" w:customStyle="1">
    <w:name w:val="Heading 9 Char"/>
    <w:basedOn w:val="DefaultParagraphFont"/>
    <w:link w:val="Heading9"/>
    <w:uiPriority w:val="9"/>
    <w:semiHidden/>
    <w:qFormat/>
    <w:rsid w:val="00395f9d"/>
    <w:rPr>
      <w:rFonts w:eastAsia="" w:cs="" w:cstheme="majorBidi" w:eastAsiaTheme="majorEastAsia"/>
      <w:color w:themeColor="text1" w:themeTint="d8" w:val="272727"/>
      <w:sz w:val="22"/>
      <w:szCs w:val="22"/>
    </w:rPr>
  </w:style>
  <w:style w:type="character" w:styleId="SubtitleChar" w:customStyle="1">
    <w:name w:val="Subtitle Char"/>
    <w:basedOn w:val="DefaultParagraphFont"/>
    <w:link w:val="Subtitle"/>
    <w:uiPriority w:val="11"/>
    <w:qFormat/>
    <w:rsid w:val="00395f9d"/>
    <w:rPr>
      <w:rFonts w:eastAsia="" w:cs="" w:cstheme="majorBidi" w:eastAsiaTheme="majorEastAsia"/>
      <w:color w:themeColor="text1" w:themeTint="a6" w:val="595959"/>
      <w:spacing w:val="15"/>
      <w:sz w:val="28"/>
      <w:szCs w:val="28"/>
    </w:rPr>
  </w:style>
  <w:style w:type="character" w:styleId="QuoteChar" w:customStyle="1">
    <w:name w:val="Quote Char"/>
    <w:basedOn w:val="DefaultParagraphFont"/>
    <w:link w:val="Quote"/>
    <w:uiPriority w:val="29"/>
    <w:qFormat/>
    <w:rsid w:val="00395f9d"/>
    <w:rPr>
      <w:rFonts w:cs="Times New Roman" w:cstheme="minorHAnsi"/>
      <w:i/>
      <w:iCs/>
      <w:color w:themeColor="text1" w:themeTint="bf" w:val="404040"/>
      <w:sz w:val="22"/>
      <w:szCs w:val="22"/>
    </w:rPr>
  </w:style>
  <w:style w:type="character" w:styleId="IntenseEmphasis">
    <w:name w:val="Intense Emphasis"/>
    <w:basedOn w:val="DefaultParagraphFont"/>
    <w:uiPriority w:val="21"/>
    <w:qFormat/>
    <w:rsid w:val="00395f9d"/>
    <w:rPr>
      <w:i/>
      <w:iCs/>
      <w:color w:themeColor="accent1" w:themeShade="bf" w:val="9D3511"/>
    </w:rPr>
  </w:style>
  <w:style w:type="character" w:styleId="IntenseReference">
    <w:name w:val="Intense Reference"/>
    <w:basedOn w:val="DefaultParagraphFont"/>
    <w:uiPriority w:val="32"/>
    <w:qFormat/>
    <w:rsid w:val="00395f9d"/>
    <w:rPr>
      <w:b/>
      <w:bCs/>
      <w:smallCaps/>
      <w:color w:themeColor="accent1" w:themeShade="bf" w:val="9D3511"/>
      <w:spacing w:val="5"/>
    </w:rPr>
  </w:style>
  <w:style w:type="character" w:styleId="FooterChar" w:customStyle="1">
    <w:name w:val="Footer Char"/>
    <w:basedOn w:val="DefaultParagraphFont"/>
    <w:link w:val="Footer"/>
    <w:uiPriority w:val="99"/>
    <w:qFormat/>
    <w:rsid w:val="00395f9d"/>
    <w:rPr>
      <w:lang w:val="sr-RS"/>
    </w:rPr>
  </w:style>
  <w:style w:type="character" w:styleId="Rvts3" w:customStyle="1">
    <w:name w:val="rvts3"/>
    <w:basedOn w:val="DefaultParagraphFont"/>
    <w:qFormat/>
    <w:rsid w:val="00395f9d"/>
    <w:rPr/>
  </w:style>
  <w:style w:type="character" w:styleId="Annotationreference">
    <w:name w:val="annotation reference"/>
    <w:basedOn w:val="DefaultParagraphFont"/>
    <w:uiPriority w:val="99"/>
    <w:semiHidden/>
    <w:unhideWhenUsed/>
    <w:qFormat/>
    <w:rsid w:val="00395f9d"/>
    <w:rPr>
      <w:sz w:val="16"/>
      <w:szCs w:val="16"/>
    </w:rPr>
  </w:style>
  <w:style w:type="character" w:styleId="NoSpacingChar" w:customStyle="1">
    <w:name w:val="No Spacing Char"/>
    <w:basedOn w:val="DefaultParagraphFont"/>
    <w:link w:val="NoSpacing"/>
    <w:uiPriority w:val="1"/>
    <w:qFormat/>
    <w:rsid w:val="00395f9d"/>
    <w:rPr/>
  </w:style>
  <w:style w:type="character" w:styleId="Emphasis">
    <w:name w:val="Emphasis"/>
    <w:basedOn w:val="DefaultParagraphFont"/>
    <w:uiPriority w:val="20"/>
    <w:qFormat/>
    <w:rsid w:val="00395f9d"/>
    <w:rPr>
      <w:rFonts w:ascii="Times New Roman" w:hAnsi="Times New Roman" w:asciiTheme="minorHAnsi" w:hAnsiTheme="minorHAnsi"/>
      <w:b/>
      <w:i/>
      <w:iCs/>
    </w:rPr>
  </w:style>
  <w:style w:type="character" w:styleId="SubtleEmphasis">
    <w:name w:val="Subtle Emphasis"/>
    <w:uiPriority w:val="19"/>
    <w:qFormat/>
    <w:rsid w:val="00395f9d"/>
    <w:rPr>
      <w:i/>
      <w:color w:themeColor="text1" w:themeTint="a5" w:val="5A5A5A"/>
    </w:rPr>
  </w:style>
  <w:style w:type="character" w:styleId="SubtleReference">
    <w:name w:val="Subtle Reference"/>
    <w:basedOn w:val="DefaultParagraphFont"/>
    <w:uiPriority w:val="31"/>
    <w:qFormat/>
    <w:rsid w:val="00395f9d"/>
    <w:rPr>
      <w:sz w:val="24"/>
      <w:szCs w:val="24"/>
      <w:u w:val="single"/>
    </w:rPr>
  </w:style>
  <w:style w:type="character" w:styleId="BookTitle">
    <w:name w:val="Book Title"/>
    <w:basedOn w:val="DefaultParagraphFont"/>
    <w:uiPriority w:val="33"/>
    <w:qFormat/>
    <w:rsid w:val="00395f9d"/>
    <w:rPr>
      <w:rFonts w:ascii="Times New Roman" w:hAnsi="Times New Roman" w:eastAsia="" w:asciiTheme="majorHAnsi" w:eastAsiaTheme="majorEastAsia" w:hAnsiTheme="majorHAnsi"/>
      <w:b/>
      <w:i/>
      <w:sz w:val="24"/>
      <w:szCs w:val="24"/>
    </w:rPr>
  </w:style>
  <w:style w:type="character" w:styleId="FootnoteTextChar2" w:customStyle="1">
    <w:name w:val="Footnote Text Char2"/>
    <w:uiPriority w:val="99"/>
    <w:qFormat/>
    <w:locked/>
    <w:rsid w:val="00395f9d"/>
    <w:rPr>
      <w:rFonts w:ascii="Calibri" w:hAnsi="Calibri" w:cs="Times New Roman"/>
      <w:sz w:val="20"/>
      <w:szCs w:val="20"/>
    </w:rPr>
  </w:style>
  <w:style w:type="character" w:styleId="FollowedHyperlink">
    <w:name w:val="FollowedHyperlink"/>
    <w:basedOn w:val="DefaultParagraphFont"/>
    <w:uiPriority w:val="99"/>
    <w:semiHidden/>
    <w:unhideWhenUsed/>
    <w:rsid w:val="00395f9d"/>
    <w:rPr>
      <w:color w:themeColor="followedHyperlink" w:val="96A9A9"/>
      <w:u w:val="single"/>
    </w:rPr>
  </w:style>
  <w:style w:type="character" w:styleId="None" w:customStyle="1">
    <w:name w:val="None"/>
    <w:qFormat/>
    <w:rsid w:val="00395f9d"/>
    <w:rPr/>
  </w:style>
  <w:style w:type="character" w:styleId="UnresolvedMention2" w:customStyle="1">
    <w:name w:val="Unresolved Mention2"/>
    <w:basedOn w:val="DefaultParagraphFont"/>
    <w:uiPriority w:val="99"/>
    <w:semiHidden/>
    <w:unhideWhenUsed/>
    <w:qFormat/>
    <w:rsid w:val="00395f9d"/>
    <w:rPr>
      <w:color w:val="605E5C"/>
      <w:shd w:fill="E1DFDD" w:val="clear"/>
    </w:rPr>
  </w:style>
  <w:style w:type="character" w:styleId="IndexLink">
    <w:name w:val="Index Link"/>
    <w:qFormat/>
    <w:rPr/>
  </w:style>
  <w:style w:type="character" w:styleId="LineNumber">
    <w:name w:val="Line Number"/>
    <w:rPr/>
  </w:style>
  <w:style w:type="paragraph" w:styleId="Heading" w:customStyle="1">
    <w:name w:val="Heading"/>
    <w:basedOn w:val="Normal"/>
    <w:next w:val="BodyText"/>
    <w:semiHidden/>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semiHidden/>
    <w:pPr>
      <w:spacing w:lineRule="auto" w:line="276" w:before="0" w:after="140"/>
    </w:pPr>
    <w:rPr/>
  </w:style>
  <w:style w:type="paragraph" w:styleId="List">
    <w:name w:val="List"/>
    <w:basedOn w:val="BodyText"/>
    <w:semiHidden/>
    <w:pPr/>
    <w:rPr>
      <w:rFonts w:cs="Arial Unicode MS"/>
    </w:rPr>
  </w:style>
  <w:style w:type="paragraph" w:styleId="Caption">
    <w:name w:val="Caption"/>
    <w:basedOn w:val="Normal"/>
    <w:qFormat/>
    <w:pPr>
      <w:suppressLineNumbers/>
      <w:spacing w:before="120" w:after="120"/>
    </w:pPr>
    <w:rPr>
      <w:rFonts w:ascii="Times New Roman" w:hAnsi="Times New Roman" w:cs="Lucida Sans"/>
      <w:i/>
      <w:iCs/>
      <w:sz w:val="24"/>
      <w:szCs w:val="24"/>
    </w:rPr>
  </w:style>
  <w:style w:type="paragraph" w:styleId="Index" w:customStyle="1">
    <w:name w:val="Index"/>
    <w:basedOn w:val="Normal"/>
    <w:semiHidden/>
    <w:qFormat/>
    <w:pPr>
      <w:suppressLineNumbers/>
    </w:pPr>
    <w:rPr>
      <w:rFonts w:cs="Arial Unicode MS"/>
    </w:rPr>
  </w:style>
  <w:style w:type="paragraph" w:styleId="Caption1">
    <w:name w:val="caption1"/>
    <w:basedOn w:val="Normal"/>
    <w:semiHidden/>
    <w:qFormat/>
    <w:pPr>
      <w:suppressLineNumbers/>
      <w:spacing w:before="120" w:after="120"/>
    </w:pPr>
    <w:rPr>
      <w:rFonts w:cs="Arial Unicode MS"/>
      <w:i/>
      <w:iCs/>
    </w:rPr>
  </w:style>
  <w:style w:type="paragraph" w:styleId="HeaderandFooter" w:customStyle="1">
    <w:name w:val="Header and Footer"/>
    <w:basedOn w:val="Normal"/>
    <w:qFormat/>
    <w:pPr/>
    <w:rPr/>
  </w:style>
  <w:style w:type="paragraph" w:styleId="Footer">
    <w:name w:val="Footer"/>
    <w:basedOn w:val="Normal"/>
    <w:link w:val="FooterChar"/>
    <w:uiPriority w:val="99"/>
    <w:rsid w:val="00da2e5d"/>
    <w:pPr>
      <w:suppressLineNumbers/>
      <w:tabs>
        <w:tab w:val="clear" w:pos="720"/>
        <w:tab w:val="center" w:pos="4819" w:leader="none"/>
        <w:tab w:val="right" w:pos="9638" w:leader="none"/>
      </w:tabs>
      <w:spacing w:lineRule="auto" w:line="240"/>
      <w:jc w:val="center"/>
    </w:pPr>
    <w:rPr/>
  </w:style>
  <w:style w:type="paragraph" w:styleId="BalloonText">
    <w:name w:val="Balloon Text"/>
    <w:basedOn w:val="Normal"/>
    <w:link w:val="BalloonTextChar"/>
    <w:uiPriority w:val="99"/>
    <w:semiHidden/>
    <w:unhideWhenUsed/>
    <w:qFormat/>
    <w:rsid w:val="000f40b5"/>
    <w:pPr/>
    <w:rPr>
      <w:rFonts w:ascii="Segoe UI" w:hAnsi="Segoe UI" w:cs="Mangal"/>
      <w:sz w:val="18"/>
      <w:szCs w:val="16"/>
    </w:rPr>
  </w:style>
  <w:style w:type="paragraph" w:styleId="TipText" w:customStyle="1">
    <w:name w:val="Tip Text"/>
    <w:basedOn w:val="Normal"/>
    <w:qFormat/>
    <w:rsid w:val="00ae40e9"/>
    <w:pPr>
      <w:spacing w:lineRule="auto" w:line="252" w:before="0" w:after="160"/>
    </w:pPr>
    <w:rPr>
      <w:rFonts w:ascii="Calibri" w:hAnsi="Calibri"/>
      <w:color w:val="3465A4"/>
    </w:rPr>
  </w:style>
  <w:style w:type="paragraph" w:styleId="TipTextBullet" w:customStyle="1">
    <w:name w:val="Tip Text Bullet"/>
    <w:basedOn w:val="Normal"/>
    <w:qFormat/>
    <w:rsid w:val="00c622f0"/>
    <w:pPr>
      <w:numPr>
        <w:ilvl w:val="0"/>
        <w:numId w:val="1"/>
      </w:numPr>
      <w:spacing w:lineRule="auto" w:line="252" w:before="0" w:after="120"/>
    </w:pPr>
    <w:rPr>
      <w:rFonts w:ascii="Calibri" w:hAnsi="Calibri"/>
      <w:color w:val="3465A4"/>
    </w:rPr>
  </w:style>
  <w:style w:type="paragraph" w:styleId="TipTextBullet2" w:customStyle="1">
    <w:name w:val="Tip Text Bullet 2"/>
    <w:basedOn w:val="TipTextBullet"/>
    <w:semiHidden/>
    <w:qFormat/>
    <w:rsid w:val="00c622f0"/>
    <w:pPr/>
    <w:rPr/>
  </w:style>
  <w:style w:type="paragraph" w:styleId="Title">
    <w:name w:val="Title"/>
    <w:basedOn w:val="Normal"/>
    <w:next w:val="Normal"/>
    <w:link w:val="TitleChar"/>
    <w:uiPriority w:val="10"/>
    <w:qFormat/>
    <w:rsid w:val="006407b9"/>
    <w:pPr>
      <w:spacing w:lineRule="auto" w:line="240" w:before="480" w:after="480"/>
      <w:jc w:val="center"/>
    </w:pPr>
    <w:rPr>
      <w:rFonts w:ascii="Times New Roman" w:hAnsi="Times New Roman"/>
      <w:caps/>
    </w:rPr>
  </w:style>
  <w:style w:type="paragraph" w:styleId="AuthorName" w:customStyle="1">
    <w:name w:val="Author Name"/>
    <w:basedOn w:val="Normal"/>
    <w:qFormat/>
    <w:rsid w:val="00ae40e9"/>
    <w:pPr>
      <w:jc w:val="center"/>
    </w:pPr>
    <w:rPr>
      <w:rFonts w:ascii="Times New Roman" w:hAnsi="Times New Roman" w:asciiTheme="majorHAnsi" w:hAnsiTheme="majorHAnsi"/>
    </w:rPr>
  </w:style>
  <w:style w:type="paragraph" w:styleId="AuthorInfo" w:customStyle="1">
    <w:name w:val="Author Info"/>
    <w:basedOn w:val="Normal"/>
    <w:qFormat/>
    <w:rsid w:val="00ae40e9"/>
    <w:pPr>
      <w:jc w:val="right"/>
    </w:pPr>
    <w:rPr/>
  </w:style>
  <w:style w:type="paragraph" w:styleId="Header">
    <w:name w:val="Header"/>
    <w:basedOn w:val="Normal"/>
    <w:link w:val="HeaderChar"/>
    <w:uiPriority w:val="99"/>
    <w:rsid w:val="00b76bb3"/>
    <w:pPr>
      <w:tabs>
        <w:tab w:val="clear" w:pos="720"/>
        <w:tab w:val="center" w:pos="4680" w:leader="none"/>
        <w:tab w:val="right" w:pos="9360" w:leader="none"/>
      </w:tabs>
      <w:spacing w:lineRule="auto" w:line="240"/>
      <w:jc w:val="right"/>
    </w:pPr>
    <w:rPr>
      <w:caps/>
      <w:sz w:val="18"/>
    </w:rPr>
  </w:style>
  <w:style w:type="paragraph" w:styleId="NoSpacing">
    <w:name w:val="No Spacing"/>
    <w:link w:val="NoSpacingChar"/>
    <w:uiPriority w:val="1"/>
    <w:qFormat/>
    <w:rsid w:val="00ae40e9"/>
    <w:pPr>
      <w:widowControl/>
      <w:suppressAutoHyphens w:val="true"/>
      <w:bidi w:val="0"/>
      <w:spacing w:lineRule="auto" w:line="192" w:before="0" w:after="0"/>
      <w:jc w:val="left"/>
    </w:pPr>
    <w:rPr>
      <w:rFonts w:ascii="Times New Roman" w:hAnsi="Times New Roman" w:eastAsia="Times New Roman" w:cs="Times New Roman" w:asciiTheme="minorHAnsi" w:hAnsiTheme="minorHAnsi"/>
      <w:color w:val="auto"/>
      <w:kern w:val="0"/>
      <w:sz w:val="24"/>
      <w:szCs w:val="24"/>
      <w:lang w:val="en-US" w:eastAsia="en-US" w:bidi="ar-SA"/>
    </w:rPr>
  </w:style>
  <w:style w:type="paragraph" w:styleId="Indexheading1">
    <w:name w:val="index heading1"/>
    <w:basedOn w:val="Heading"/>
    <w:qFormat/>
    <w:pPr/>
    <w:rPr/>
  </w:style>
  <w:style w:type="paragraph" w:styleId="IndexHeading">
    <w:name w:val="Index Heading"/>
    <w:basedOn w:val="Heading"/>
    <w:pPr/>
    <w:rPr/>
  </w:style>
  <w:style w:type="paragraph" w:styleId="TOCHeading">
    <w:name w:val="TOC Heading"/>
    <w:basedOn w:val="Normal"/>
    <w:next w:val="Normal"/>
    <w:uiPriority w:val="39"/>
    <w:qFormat/>
    <w:rsid w:val="00b76bb3"/>
    <w:pPr>
      <w:jc w:val="center"/>
    </w:pPr>
    <w:rPr>
      <w:rFonts w:ascii="Times New Roman" w:hAnsi="Times New Roman"/>
    </w:rPr>
  </w:style>
  <w:style w:type="paragraph" w:styleId="NormalIndent">
    <w:name w:val="Normal Indent"/>
    <w:basedOn w:val="Normal"/>
    <w:uiPriority w:val="99"/>
    <w:qFormat/>
    <w:rsid w:val="002078a4"/>
    <w:pPr>
      <w:ind w:firstLine="720"/>
    </w:pPr>
    <w:rPr/>
  </w:style>
  <w:style w:type="paragraph" w:styleId="NewScene" w:customStyle="1">
    <w:name w:val="New Scene"/>
    <w:basedOn w:val="Normal"/>
    <w:qFormat/>
    <w:rsid w:val="00b548ce"/>
    <w:pPr>
      <w:spacing w:before="240" w:after="120"/>
      <w:jc w:val="center"/>
    </w:pPr>
    <w:rPr/>
  </w:style>
  <w:style w:type="paragraph" w:styleId="End" w:customStyle="1">
    <w:name w:val="End"/>
    <w:basedOn w:val="Normal"/>
    <w:qFormat/>
    <w:rsid w:val="00463b95"/>
    <w:pPr>
      <w:jc w:val="center"/>
    </w:pPr>
    <w:rPr>
      <w:rFonts w:ascii="Times New Roman" w:hAnsi="Times New Roman"/>
    </w:rPr>
  </w:style>
  <w:style w:type="paragraph" w:styleId="TOC1">
    <w:name w:val="TOC 1"/>
    <w:basedOn w:val="Normal"/>
    <w:next w:val="Normal"/>
    <w:autoRedefine/>
    <w:uiPriority w:val="39"/>
    <w:rsid w:val="00da2e5d"/>
    <w:pPr>
      <w:spacing w:before="0" w:after="100"/>
    </w:pPr>
    <w:rPr/>
  </w:style>
  <w:style w:type="paragraph" w:styleId="TOC2">
    <w:name w:val="TOC 2"/>
    <w:basedOn w:val="Normal"/>
    <w:next w:val="Normal"/>
    <w:autoRedefine/>
    <w:uiPriority w:val="39"/>
    <w:rsid w:val="00da2e5d"/>
    <w:pPr>
      <w:spacing w:before="0" w:after="100"/>
      <w:ind w:left="240"/>
    </w:pPr>
    <w:rPr/>
  </w:style>
  <w:style w:type="paragraph" w:styleId="NormalWeb">
    <w:name w:val="Normal (Web)"/>
    <w:basedOn w:val="Normal"/>
    <w:uiPriority w:val="99"/>
    <w:unhideWhenUsed/>
    <w:qFormat/>
    <w:rsid w:val="000c0ee8"/>
    <w:pPr/>
    <w:rPr>
      <w:rFonts w:ascii="Times New Roman" w:hAnsi="Times New Roman"/>
    </w:rPr>
  </w:style>
  <w:style w:type="paragraph" w:styleId="TitlePageTitle" w:customStyle="1">
    <w:name w:val="Title Page Title"/>
    <w:basedOn w:val="Normal"/>
    <w:qFormat/>
    <w:rsid w:val="00bd1ce8"/>
    <w:pPr>
      <w:spacing w:lineRule="auto" w:line="240" w:before="2040" w:after="0"/>
    </w:pPr>
    <w:rPr>
      <w:rFonts w:ascii="Times New Roman" w:hAnsi="Times New Roman"/>
      <w:color w:themeColor="accent6" w:themeShade="80" w:val="422E2E"/>
      <w:sz w:val="144"/>
    </w:rPr>
  </w:style>
  <w:style w:type="paragraph" w:styleId="TitlePageAuthorsName" w:customStyle="1">
    <w:name w:val="Title Page Authors Name"/>
    <w:basedOn w:val="AuthorInfo"/>
    <w:qFormat/>
    <w:rsid w:val="002b07a6"/>
    <w:pPr>
      <w:spacing w:lineRule="auto" w:line="240"/>
      <w:jc w:val="left"/>
    </w:pPr>
    <w:rPr>
      <w:rFonts w:ascii="Calibri" w:hAnsi="Calibri"/>
      <w:sz w:val="36"/>
    </w:rPr>
  </w:style>
  <w:style w:type="paragraph" w:styleId="ListParagraph">
    <w:name w:val="List Paragraph"/>
    <w:basedOn w:val="Normal"/>
    <w:link w:val="ListParagraphChar"/>
    <w:uiPriority w:val="34"/>
    <w:qFormat/>
    <w:rsid w:val="007a3d15"/>
    <w:pPr>
      <w:spacing w:before="0" w:after="0"/>
      <w:ind w:left="720"/>
      <w:contextualSpacing/>
    </w:pPr>
    <w:rPr/>
  </w:style>
  <w:style w:type="paragraph" w:styleId="Body" w:customStyle="1">
    <w:name w:val="Body"/>
    <w:qFormat/>
    <w:rsid w:val="001646e5"/>
    <w:pPr>
      <w:widowControl/>
      <w:suppressAutoHyphens w:val="true"/>
      <w:bidi w:val="0"/>
      <w:spacing w:before="0" w:after="0"/>
      <w:jc w:val="left"/>
    </w:pPr>
    <w:rPr>
      <w:rFonts w:ascii="Times New Roman" w:hAnsi="Times New Roman" w:eastAsia="Arial Unicode MS" w:cs="Arial Unicode MS"/>
      <w:color w:val="000000"/>
      <w:kern w:val="0"/>
      <w:sz w:val="24"/>
      <w:szCs w:val="24"/>
      <w:u w:val="none" w:color="000000"/>
      <w:lang w:val="sr-Latn-RS" w:eastAsia="sr-Latn-RS" w:bidi="ar-SA"/>
    </w:rPr>
  </w:style>
  <w:style w:type="paragraph" w:styleId="FootnoteText">
    <w:name w:val="Footnote Text"/>
    <w:basedOn w:val="Normal"/>
    <w:link w:val="FootnoteTextChar"/>
    <w:uiPriority w:val="99"/>
    <w:unhideWhenUsed/>
    <w:qFormat/>
    <w:rsid w:val="00de45fe"/>
    <w:pPr>
      <w:spacing w:lineRule="auto" w:line="240"/>
    </w:pPr>
    <w:rPr>
      <w:rFonts w:eastAsia="" w:cs="" w:cstheme="minorBidi" w:eastAsiaTheme="minorEastAsia"/>
      <w:sz w:val="20"/>
      <w:szCs w:val="20"/>
      <w:lang w:val="en-GB" w:eastAsia="en-GB"/>
    </w:rPr>
  </w:style>
  <w:style w:type="paragraph" w:styleId="Default" w:customStyle="1">
    <w:name w:val="Default"/>
    <w:qFormat/>
    <w:rsid w:val="007714a2"/>
    <w:pPr>
      <w:widowControl/>
      <w:suppressAutoHyphens w:val="true"/>
      <w:bidi w:val="0"/>
      <w:spacing w:before="0" w:after="0"/>
      <w:jc w:val="left"/>
    </w:pPr>
    <w:rPr>
      <w:rFonts w:ascii="Times New Roman" w:hAnsi="Times New Roman" w:eastAsia="Times New Roman" w:cs="Times New Roman"/>
      <w:color w:val="000000"/>
      <w:kern w:val="0"/>
      <w:sz w:val="24"/>
      <w:szCs w:val="24"/>
      <w:lang w:val="sr-Latn-RS" w:eastAsia="en-US" w:bidi="ar-SA"/>
    </w:rPr>
  </w:style>
  <w:style w:type="paragraph" w:styleId="Annotationtext">
    <w:name w:val="annotation text"/>
    <w:basedOn w:val="Normal"/>
    <w:link w:val="CommentTextChar"/>
    <w:uiPriority w:val="99"/>
    <w:unhideWhenUsed/>
    <w:qFormat/>
    <w:rsid w:val="00bb3574"/>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rsid w:val="00bb3574"/>
    <w:pPr>
      <w:spacing w:lineRule="auto" w:line="259" w:before="0" w:after="160"/>
    </w:pPr>
    <w:rPr>
      <w:b/>
      <w:bCs/>
    </w:rPr>
  </w:style>
  <w:style w:type="paragraph" w:styleId="Style9" w:customStyle="1">
    <w:name w:val="Style9"/>
    <w:basedOn w:val="Normal"/>
    <w:uiPriority w:val="99"/>
    <w:qFormat/>
    <w:rsid w:val="003513bc"/>
    <w:pPr>
      <w:widowControl w:val="false"/>
      <w:spacing w:lineRule="exact" w:line="275"/>
      <w:ind w:firstLine="720"/>
      <w:jc w:val="both"/>
    </w:pPr>
    <w:rPr>
      <w:rFonts w:ascii="Times New Roman" w:hAnsi="Times New Roman"/>
      <w:lang w:val="sr-Latn-RS" w:eastAsia="sr-Latn-RS"/>
    </w:rPr>
  </w:style>
  <w:style w:type="paragraph" w:styleId="IntenseQuote">
    <w:name w:val="Intense Quote"/>
    <w:basedOn w:val="Normal"/>
    <w:next w:val="Normal"/>
    <w:link w:val="IntenseQuoteChar"/>
    <w:uiPriority w:val="30"/>
    <w:qFormat/>
    <w:rsid w:val="008a57b8"/>
    <w:pPr>
      <w:pBdr>
        <w:top w:val="single" w:sz="4" w:space="10" w:color="9D3511"/>
        <w:bottom w:val="single" w:sz="4" w:space="10" w:color="9D3511"/>
      </w:pBdr>
      <w:spacing w:lineRule="auto" w:line="276" w:before="360" w:after="360"/>
      <w:ind w:left="864" w:right="864"/>
      <w:jc w:val="center"/>
    </w:pPr>
    <w:rPr>
      <w:rFonts w:eastAsia="Times New Roman" w:cs="" w:cstheme="minorBidi" w:eastAsiaTheme="minorHAnsi"/>
      <w:i/>
      <w:iCs/>
      <w:color w:themeColor="accent1" w:themeShade="bf" w:val="9D3511"/>
      <w:kern w:val="2"/>
      <w:lang w:val="sr-Latn-RS"/>
      <w14:ligatures w14:val="standardContextual"/>
    </w:rPr>
  </w:style>
  <w:style w:type="paragraph" w:styleId="BVIfnrChar" w:customStyle="1">
    <w:name w:val="BVI fnr Char"/>
    <w:basedOn w:val="Normal"/>
    <w:link w:val="FootnoteCharacters"/>
    <w:uiPriority w:val="99"/>
    <w:qFormat/>
    <w:rsid w:val="00eb40a7"/>
    <w:pPr>
      <w:spacing w:lineRule="exact" w:line="240" w:before="0" w:after="160"/>
    </w:pPr>
    <w:rPr>
      <w:vertAlign w:val="superscript"/>
    </w:rPr>
  </w:style>
  <w:style w:type="paragraph" w:styleId="16PointChar1Char" w:customStyle="1">
    <w:name w:val="16 Point Char1 Char"/>
    <w:basedOn w:val="Normal"/>
    <w:uiPriority w:val="99"/>
    <w:qFormat/>
    <w:rsid w:val="008958aa"/>
    <w:pPr>
      <w:spacing w:lineRule="exact" w:line="240" w:before="0" w:after="160"/>
    </w:pPr>
    <w:rPr>
      <w:rFonts w:eastAsia="Times New Roman" w:cs="" w:cstheme="minorBidi" w:eastAsiaTheme="minorHAnsi"/>
      <w:kern w:val="2"/>
      <w:sz w:val="22"/>
      <w:szCs w:val="22"/>
      <w:vertAlign w:val="superscript"/>
      <w14:ligatures w14:val="standardContextual"/>
    </w:rPr>
  </w:style>
  <w:style w:type="paragraph" w:styleId="Footnotesref" w:customStyle="1">
    <w:name w:val="Footnotes ref"/>
    <w:basedOn w:val="Normal"/>
    <w:qFormat/>
    <w:rsid w:val="006301ba"/>
    <w:pPr>
      <w:spacing w:lineRule="exact" w:line="240" w:before="0" w:after="160"/>
    </w:pPr>
    <w:rPr>
      <w:rFonts w:eastAsia="Times New Roman" w:cs="" w:cstheme="minorBidi" w:eastAsiaTheme="minorHAnsi"/>
      <w:kern w:val="2"/>
      <w:sz w:val="22"/>
      <w:szCs w:val="22"/>
      <w:vertAlign w:val="superscript"/>
      <w:lang w:val="sr-Latn-RS"/>
      <w14:ligatures w14:val="standardContextual"/>
    </w:rPr>
  </w:style>
  <w:style w:type="paragraph" w:styleId="TableParagraph" w:customStyle="1">
    <w:name w:val="Table Paragraph"/>
    <w:basedOn w:val="Normal"/>
    <w:uiPriority w:val="1"/>
    <w:qFormat/>
    <w:rsid w:val="004d3356"/>
    <w:pPr>
      <w:widowControl w:val="false"/>
      <w:spacing w:lineRule="auto" w:line="240"/>
    </w:pPr>
    <w:rPr>
      <w:rFonts w:ascii="Tahoma" w:hAnsi="Tahoma" w:eastAsia="Tahoma" w:cs="Tahoma"/>
      <w:sz w:val="22"/>
      <w:szCs w:val="22"/>
    </w:rPr>
  </w:style>
  <w:style w:type="paragraph" w:styleId="FrameContents" w:customStyle="1">
    <w:name w:val="Frame Contents"/>
    <w:basedOn w:val="Normal"/>
    <w:qFormat/>
    <w:pPr/>
    <w:rPr/>
  </w:style>
  <w:style w:type="paragraph" w:styleId="TableContents" w:customStyle="1">
    <w:name w:val="Table Contents"/>
    <w:basedOn w:val="Normal"/>
    <w:qFormat/>
    <w:rsid w:val="00d55736"/>
    <w:pPr>
      <w:widowControl w:val="false"/>
      <w:suppressLineNumbers/>
      <w:spacing w:lineRule="auto" w:line="259" w:before="0" w:after="160"/>
    </w:pPr>
    <w:rPr>
      <w:rFonts w:eastAsia="Times New Roman" w:cs="" w:cstheme="minorBidi" w:eastAsiaTheme="minorHAnsi"/>
      <w:sz w:val="22"/>
      <w:szCs w:val="22"/>
    </w:rPr>
  </w:style>
  <w:style w:type="paragraph" w:styleId="Subtitle">
    <w:name w:val="Subtitle"/>
    <w:basedOn w:val="Normal"/>
    <w:next w:val="Normal"/>
    <w:link w:val="SubtitleChar"/>
    <w:uiPriority w:val="11"/>
    <w:qFormat/>
    <w:rsid w:val="00395f9d"/>
    <w:pPr>
      <w:suppressAutoHyphens w:val="false"/>
      <w:spacing w:lineRule="auto" w:line="240" w:before="120" w:after="0"/>
      <w:jc w:val="both"/>
    </w:pPr>
    <w:rPr>
      <w:rFonts w:eastAsia="" w:cs="" w:cstheme="majorBidi" w:eastAsiaTheme="majorEastAsia"/>
      <w:color w:themeColor="text1" w:themeTint="a6" w:val="595959"/>
      <w:spacing w:val="15"/>
      <w:sz w:val="28"/>
      <w:szCs w:val="28"/>
      <w:lang w:val="en-US"/>
    </w:rPr>
  </w:style>
  <w:style w:type="paragraph" w:styleId="Quote">
    <w:name w:val="Quote"/>
    <w:basedOn w:val="Normal"/>
    <w:next w:val="Normal"/>
    <w:link w:val="QuoteChar"/>
    <w:uiPriority w:val="29"/>
    <w:qFormat/>
    <w:rsid w:val="00395f9d"/>
    <w:pPr>
      <w:suppressAutoHyphens w:val="false"/>
      <w:spacing w:lineRule="auto" w:line="240" w:before="160" w:after="0"/>
      <w:jc w:val="center"/>
    </w:pPr>
    <w:rPr>
      <w:rFonts w:cs="Times New Roman" w:cstheme="minorHAnsi"/>
      <w:i/>
      <w:iCs/>
      <w:color w:themeColor="text1" w:themeTint="bf" w:val="404040"/>
      <w:sz w:val="22"/>
      <w:szCs w:val="22"/>
      <w:lang w:val="en-US"/>
    </w:rPr>
  </w:style>
  <w:style w:type="paragraph" w:styleId="Rvps1" w:customStyle="1">
    <w:name w:val="rvps1"/>
    <w:basedOn w:val="Normal"/>
    <w:qFormat/>
    <w:rsid w:val="00395f9d"/>
    <w:pPr>
      <w:suppressAutoHyphens w:val="false"/>
      <w:spacing w:lineRule="auto" w:line="240" w:beforeAutospacing="1" w:afterAutospacing="1"/>
    </w:pPr>
    <w:rPr>
      <w:rFonts w:ascii="Times New Roman" w:hAnsi="Times New Roman"/>
      <w:lang w:val="en-US"/>
    </w:rPr>
  </w:style>
  <w:style w:type="paragraph" w:styleId="Rtejustify" w:customStyle="1">
    <w:name w:val="rtejustify"/>
    <w:basedOn w:val="Normal"/>
    <w:qFormat/>
    <w:rsid w:val="00395f9d"/>
    <w:pPr>
      <w:suppressAutoHyphens w:val="false"/>
      <w:spacing w:lineRule="auto" w:line="240" w:beforeAutospacing="1" w:afterAutospacing="1"/>
    </w:pPr>
    <w:rPr>
      <w:rFonts w:ascii="Times New Roman" w:hAnsi="Times New Roman"/>
      <w:lang w:val="en-US"/>
    </w:rPr>
  </w:style>
  <w:style w:type="paragraph" w:styleId="TOC3">
    <w:name w:val="TOC 3"/>
    <w:basedOn w:val="Normal"/>
    <w:next w:val="Normal"/>
    <w:autoRedefine/>
    <w:uiPriority w:val="39"/>
    <w:unhideWhenUsed/>
    <w:rsid w:val="00395f9d"/>
    <w:pPr>
      <w:suppressAutoHyphens w:val="false"/>
      <w:spacing w:lineRule="auto" w:line="240" w:before="120" w:after="100"/>
      <w:ind w:left="440"/>
      <w:jc w:val="both"/>
    </w:pPr>
    <w:rPr>
      <w:rFonts w:cs="Times New Roman" w:cstheme="minorHAnsi"/>
      <w:sz w:val="22"/>
      <w:szCs w:val="22"/>
      <w:lang w:val="en-US"/>
    </w:rPr>
  </w:style>
  <w:style w:type="paragraph" w:styleId="Normal1" w:customStyle="1">
    <w:name w:val="Normal1"/>
    <w:basedOn w:val="Normal"/>
    <w:qFormat/>
    <w:rsid w:val="00395f9d"/>
    <w:pPr>
      <w:suppressAutoHyphens w:val="false"/>
      <w:spacing w:lineRule="auto" w:line="240" w:beforeAutospacing="1" w:afterAutospacing="1"/>
    </w:pPr>
    <w:rPr>
      <w:rFonts w:ascii="Times New Roman" w:hAnsi="Times New Roman"/>
      <w:lang w:val="en-US"/>
    </w:rPr>
  </w:style>
  <w:style w:type="paragraph" w:styleId="Pasus1" w:customStyle="1">
    <w:name w:val="Pasus 1"/>
    <w:basedOn w:val="Normal"/>
    <w:uiPriority w:val="99"/>
    <w:qFormat/>
    <w:rsid w:val="00395f9d"/>
    <w:pPr>
      <w:suppressAutoHyphens w:val="false"/>
      <w:spacing w:lineRule="auto" w:line="240" w:before="80" w:after="80"/>
      <w:jc w:val="both"/>
    </w:pPr>
    <w:rPr>
      <w:rFonts w:ascii="Candara" w:hAnsi="Candara" w:eastAsia="Calibri" w:cs="Arial"/>
      <w:sz w:val="22"/>
      <w:lang w:val="uz-Cyrl-UZ"/>
    </w:rPr>
  </w:style>
  <w:style w:type="paragraph" w:styleId="BodyB" w:customStyle="1">
    <w:name w:val="Body B"/>
    <w:qFormat/>
    <w:rsid w:val="00395f9d"/>
    <w:pPr>
      <w:widowControl/>
      <w:pBdr/>
      <w:suppressAutoHyphens w:val="false"/>
      <w:bidi w:val="0"/>
      <w:spacing w:before="0" w:after="0"/>
      <w:jc w:val="left"/>
    </w:pPr>
    <w:rPr>
      <w:rFonts w:ascii="Times New Roman" w:hAnsi="Times New Roman" w:eastAsia="Arial Unicode MS" w:cs="Arial Unicode MS"/>
      <w:color w:val="000000"/>
      <w:kern w:val="0"/>
      <w:sz w:val="24"/>
      <w:szCs w:val="24"/>
      <w:u w:val="none" w:color="000000"/>
      <w:lang w:val="ru-RU" w:eastAsia="en-US" w:bidi="ar-SA"/>
    </w:rPr>
  </w:style>
  <w:style w:type="paragraph" w:styleId="Revision">
    <w:name w:val="Revision"/>
    <w:uiPriority w:val="99"/>
    <w:semiHidden/>
    <w:qFormat/>
    <w:rsid w:val="00c13624"/>
    <w:pPr>
      <w:widowControl/>
      <w:suppressAutoHyphens w:val="false"/>
      <w:bidi w:val="0"/>
      <w:spacing w:before="0" w:after="0"/>
      <w:jc w:val="left"/>
    </w:pPr>
    <w:rPr>
      <w:rFonts w:ascii="Times New Roman" w:hAnsi="Times New Roman" w:eastAsia="Times New Roman" w:cs="Times New Roman" w:asciiTheme="minorHAnsi" w:hAnsiTheme="minorHAnsi"/>
      <w:color w:val="auto"/>
      <w:kern w:val="0"/>
      <w:sz w:val="24"/>
      <w:szCs w:val="24"/>
      <w:lang w:val="sr-RS" w:eastAsia="en-US" w:bidi="ar-SA"/>
    </w:rPr>
  </w:style>
  <w:style w:type="paragraph" w:styleId="Textbody" w:customStyle="1">
    <w:name w:val="Text body"/>
    <w:basedOn w:val="Normal"/>
    <w:qFormat/>
    <w:rsid w:val="00d20a25"/>
    <w:pPr>
      <w:widowControl w:val="false"/>
      <w:spacing w:lineRule="auto" w:line="276" w:before="0" w:after="283"/>
      <w:textAlignment w:val="baseline"/>
    </w:pPr>
    <w:rPr>
      <w:rFonts w:ascii="Liberation Serif" w:hAnsi="Liberation Serif" w:eastAsia="Segoe UI" w:cs="Tahoma"/>
      <w:color w:val="000000"/>
      <w:kern w:val="2"/>
      <w:lang w:val="en-US" w:eastAsia="zh-CN" w:bidi="hi-IN"/>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39"/>
    <w:qFormat/>
    <w:rsid w:val="00ef049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PlainTable21">
    <w:name w:val="Plain Table 21"/>
    <w:basedOn w:val="TableNormal"/>
    <w:uiPriority w:val="42"/>
    <w:rsid w:val="00e14c08"/>
    <w:rPr>
      <w:rFonts w:eastAsiaTheme="minorHAnsi" w:cstheme="minorBidi"/>
      <w:lang w:val="sr-Latn-RS"/>
      <w:sz w:val="22"/>
      <w:szCs w:val="22"/>
    </w:rPr>
    <w:tblPr>
      <w:tblStyleRowBandSize w:val="1"/>
      <w:tblStyleColBandSize w:val="1"/>
      <w:tblBorders>
        <w:top w:val="single" w:color="7F7F7F" w:sz="4" w:space="0"/>
        <w:bottom w:val="single" w:color="7F7F7F" w:sz="4" w:space="0"/>
      </w:tblBorders>
    </w:tblPr>
    <w:tblStylePr w:type="firstRow">
      <w:rPr>
        <w:b/>
        <w:bCs/>
      </w:rPr>
      <w:tblPr/>
      <w:tcPr>
        <w:tcBorders>
          <w:bottom w:val="single" w:color="7F7F7F" w:sz="4" w:space="0"/>
        </w:tcBorders>
      </w:tcPr>
    </w:tblStylePr>
    <w:tblStylePr w:type="lastRow">
      <w:rPr>
        <w:b/>
        <w:bCs/>
      </w:rPr>
      <w:tblPr/>
      <w:tcPr>
        <w:tcBorders>
          <w:top w:val="single" w:color="7F7F7F" w:sz="4" w:space="0"/>
        </w:tcBorders>
      </w:tcPr>
    </w:tblStylePr>
    <w:tblStylePr w:type="firstCol">
      <w:rPr>
        <w:b/>
        <w:bCs/>
      </w:rPr>
      <w:tblPr/>
    </w:tblStylePr>
    <w:tblStylePr w:type="lastCol">
      <w:rPr>
        <w:b/>
        <w:bCs/>
      </w:rPr>
      <w:tblPr/>
    </w:tblStylePr>
    <w:tblStylePr w:type="band1Vert">
      <w:tblPr/>
      <w:tcPr>
        <w:tcBorders>
          <w:left w:val="single" w:color="7F7F7F" w:sz="4" w:space="0"/>
          <w:right w:val="single" w:color="7F7F7F" w:sz="4" w:space="0"/>
        </w:tcBorders>
      </w:tcPr>
    </w:tblStylePr>
    <w:tblStylePr w:type="band2Vert">
      <w:tblPr/>
      <w:tcPr>
        <w:tcBorders>
          <w:left w:val="single" w:color="7F7F7F" w:sz="4" w:space="0"/>
          <w:right w:val="single" w:color="7F7F7F" w:sz="4" w:space="0"/>
        </w:tcBorders>
      </w:tcPr>
    </w:tblStylePr>
    <w:tblStylePr w:type="band1Horz">
      <w:tblPr/>
      <w:tcPr>
        <w:tcBorders>
          <w:top w:val="single" w:color="7F7F7F" w:sz="4" w:space="0"/>
          <w:bottom w:val="single" w:color="7F7F7F" w:sz="4" w:space="0"/>
        </w:tcBorders>
      </w:tcPr>
    </w:tblStylePr>
  </w:style>
  <w:style w:type="table" w:styleId="PlainTable2">
    <w:name w:val="Plain Table 2"/>
    <w:basedOn w:val="TableNormal"/>
    <w:uiPriority w:val="42"/>
    <w:rsid w:val="00e14c08"/>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000000" w:themeColor="text1" w:sz="4" w:space="0"/>
        </w:tcBorders>
      </w:tcPr>
    </w:tblStylePr>
    <w:tblStylePr w:type="lastRow">
      <w:rPr>
        <w:b/>
        <w:bCs/>
      </w:rPr>
      <w:tblPr/>
      <w:tcPr>
        <w:tcBorders>
          <w:top w:val="single" w:color="000000" w:themeColor="text1" w:sz="4" w:space="0"/>
        </w:tcBorders>
      </w:tcPr>
    </w:tblStylePr>
    <w:tblStylePr w:type="firstCol">
      <w:rPr>
        <w:b/>
        <w:bCs/>
      </w:rPr>
      <w:tblPr/>
    </w:tblStylePr>
    <w:tblStylePr w:type="lastCol">
      <w:rPr>
        <w:b/>
        <w:bCs/>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GridTable1Light-Accent4">
    <w:name w:val="Grid Table 1 Light Accent 4"/>
    <w:basedOn w:val="TableNormal"/>
    <w:uiPriority w:val="46"/>
    <w:rsid w:val="00ed6e3a"/>
    <w:tblPr>
      <w:tblStyleRowBandSize w:val="1"/>
      <w:tblStyleColBandSize w:val="1"/>
      <w:tblBorders>
        <w:top w:val="single" w:color="D7BEB6" w:themeColor="accent4" w:themeTint="66" w:sz="4" w:space="0"/>
        <w:left w:val="single" w:color="D7BEB6" w:themeColor="accent4" w:themeTint="66" w:sz="4" w:space="0"/>
        <w:bottom w:val="single" w:color="D7BEB6" w:themeColor="accent4" w:themeTint="66" w:sz="4" w:space="0"/>
        <w:right w:val="single" w:color="D7BEB6" w:themeColor="accent4" w:themeTint="66" w:sz="4" w:space="0"/>
        <w:insideH w:val="single" w:color="D7BEB6" w:themeColor="accent4" w:themeTint="66" w:sz="4" w:space="0"/>
        <w:insideV w:val="single" w:color="D7BEB6" w:themeColor="accent4" w:themeTint="66" w:sz="4" w:space="0"/>
      </w:tblBorders>
    </w:tblPr>
    <w:tblStylePr w:type="firstRow">
      <w:rPr>
        <w:b/>
        <w:bCs/>
      </w:rPr>
      <w:tblPr/>
      <w:tcPr>
        <w:tcBorders>
          <w:bottom w:val="single" w:color="956251" w:themeColor="accent4" w:sz="12" w:space="0"/>
        </w:tcBorders>
      </w:tcPr>
    </w:tblStylePr>
    <w:tblStylePr w:type="lastRow">
      <w:rPr>
        <w:b/>
        <w:bCs/>
      </w:rPr>
      <w:tblPr/>
      <w:tcPr>
        <w:tcBorders>
          <w:top w:val="double" w:color="956251" w:themeColor="accent4" w:sz="2" w:space="0"/>
        </w:tcBorders>
      </w:tcPr>
    </w:tblStylePr>
    <w:tblStylePr w:type="firstCol">
      <w:rPr>
        <w:b/>
        <w:bCs/>
      </w:rPr>
      <w:tblPr/>
    </w:tblStylePr>
    <w:tblStylePr w:type="lastCol">
      <w:rPr>
        <w:b/>
        <w:bCs/>
      </w:rPr>
      <w:tblPr/>
    </w:tblStylePr>
  </w:style>
  <w:style w:type="table" w:styleId="GridTable1Light-Accent5">
    <w:name w:val="Grid Table 1 Light Accent 5"/>
    <w:basedOn w:val="TableNormal"/>
    <w:uiPriority w:val="46"/>
    <w:rsid w:val="00ed6e3a"/>
    <w:tblPr>
      <w:tblStyleRowBandSize w:val="1"/>
      <w:tblStyleColBandSize w:val="1"/>
      <w:tblBorders>
        <w:top w:val="single" w:color="D3CDCE" w:themeColor="accent5" w:themeTint="66" w:sz="4" w:space="0"/>
        <w:left w:val="single" w:color="D3CDCE" w:themeColor="accent5" w:themeTint="66" w:sz="4" w:space="0"/>
        <w:bottom w:val="single" w:color="D3CDCE" w:themeColor="accent5" w:themeTint="66" w:sz="4" w:space="0"/>
        <w:right w:val="single" w:color="D3CDCE" w:themeColor="accent5" w:themeTint="66" w:sz="4" w:space="0"/>
        <w:insideH w:val="single" w:color="D3CDCE" w:themeColor="accent5" w:themeTint="66" w:sz="4" w:space="0"/>
        <w:insideV w:val="single" w:color="D3CDCE" w:themeColor="accent5" w:themeTint="66" w:sz="4" w:space="0"/>
      </w:tblBorders>
    </w:tblPr>
    <w:tblStylePr w:type="firstRow">
      <w:rPr>
        <w:b/>
        <w:bCs/>
      </w:rPr>
      <w:tblPr/>
      <w:tcPr>
        <w:tcBorders>
          <w:bottom w:val="single" w:color="918485" w:themeColor="accent5" w:sz="12" w:space="0"/>
        </w:tcBorders>
      </w:tcPr>
    </w:tblStylePr>
    <w:tblStylePr w:type="lastRow">
      <w:rPr>
        <w:b/>
        <w:bCs/>
      </w:rPr>
      <w:tblPr/>
      <w:tcPr>
        <w:tcBorders>
          <w:top w:val="double" w:color="918485" w:themeColor="accent5" w:sz="2" w:space="0"/>
        </w:tcBorders>
      </w:tcPr>
    </w:tblStylePr>
    <w:tblStylePr w:type="firstCol">
      <w:rPr>
        <w:b/>
        <w:bCs/>
      </w:rPr>
      <w:tblPr/>
    </w:tblStylePr>
    <w:tblStylePr w:type="lastCol">
      <w:rPr>
        <w:b/>
        <w:bCs/>
      </w:rPr>
      <w:tblPr/>
    </w:tblStylePr>
  </w:style>
  <w:style w:type="table" w:customStyle="1" w:styleId="TableGrid7">
    <w:name w:val="Table Grid7"/>
    <w:basedOn w:val="TableNormal"/>
    <w:uiPriority w:val="39"/>
    <w:rsid w:val="007b22be"/>
    <w:rPr>
      <w:rFonts w:cstheme="minorBid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dTable2">
    <w:name w:val="Grid Table 2"/>
    <w:basedOn w:val="TableNormal"/>
    <w:uiPriority w:val="47"/>
    <w:rsid w:val="00836b0a"/>
    <w:rPr>
      <w:rFonts w:eastAsiaTheme="minorEastAsia" w:cstheme="minorBidi"/>
      <w:sz w:val="22"/>
      <w:szCs w:val="22"/>
    </w:rPr>
    <w:tblPr>
      <w:tblStyleRowBandSize w:val="1"/>
      <w:tblStyleColBandSize w:val="1"/>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000000" w:themeColor="text1" w:sz="12" w:space="0"/>
          <w:insideH w:val="nil"/>
          <w:insideV w:val="nil"/>
        </w:tcBorders>
        <w:shd w:val="clear" w:color="auto" w:fill="FFFFFF" w:themeFill="background1"/>
      </w:tcPr>
    </w:tblStylePr>
    <w:tblStylePr w:type="lastRow">
      <w:rPr>
        <w:b/>
        <w:bCs/>
      </w:rPr>
      <w:tblPr/>
      <w:tcPr>
        <w:tcBorders>
          <w:top w:val="double" w:color="000000" w:themeColor="text1" w:sz="2" w:space="0"/>
          <w:bottom w:val="nil"/>
          <w:insideH w:val="nil"/>
          <w:insideV w:val="nil"/>
        </w:tcBorders>
        <w:shd w:val="clear" w:color="auto" w:fill="FFFFFF" w:themeFill="background1"/>
      </w:tc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5">
    <w:name w:val="Grid Table 2 Accent 5"/>
    <w:basedOn w:val="TableNormal"/>
    <w:uiPriority w:val="47"/>
    <w:rsid w:val="00836b0a"/>
    <w:tblPr>
      <w:tblStyleRowBandSize w:val="1"/>
      <w:tblStyleColBandSize w:val="1"/>
      <w:tblBorders>
        <w:top w:val="single" w:color="BDB5B5" w:themeColor="accent5" w:themeTint="99" w:sz="2" w:space="0"/>
        <w:bottom w:val="single" w:color="BDB5B5" w:themeColor="accent5" w:themeTint="99" w:sz="2" w:space="0"/>
        <w:insideH w:val="single" w:color="BDB5B5" w:themeColor="accent5" w:themeTint="99" w:sz="2" w:space="0"/>
        <w:insideV w:val="single" w:color="BDB5B5" w:themeColor="accent5" w:themeTint="99" w:sz="2" w:space="0"/>
      </w:tblBorders>
    </w:tblPr>
    <w:tblStylePr w:type="firstRow">
      <w:rPr>
        <w:b/>
        <w:bCs/>
      </w:rPr>
      <w:tblPr/>
      <w:tcPr>
        <w:tcBorders>
          <w:top w:val="nil"/>
          <w:bottom w:val="single" w:color="918485" w:themeColor="accent5" w:sz="12" w:space="0"/>
          <w:insideH w:val="nil"/>
          <w:insideV w:val="nil"/>
        </w:tcBorders>
        <w:shd w:val="clear" w:color="auto" w:fill="FFFFFF" w:themeFill="background1"/>
      </w:tcPr>
    </w:tblStylePr>
    <w:tblStylePr w:type="lastRow">
      <w:rPr>
        <w:b/>
        <w:bCs/>
      </w:rPr>
      <w:tblPr/>
      <w:tcPr>
        <w:tcBorders>
          <w:top w:val="double" w:color="918485" w:themeColor="accent5" w:sz="2" w:space="0"/>
          <w:bottom w:val="nil"/>
          <w:insideH w:val="nil"/>
          <w:insideV w:val="nil"/>
        </w:tcBorders>
        <w:shd w:val="clear" w:color="auto" w:fill="FFFFFF" w:themeFill="background1"/>
      </w:tcPr>
    </w:tblStylePr>
    <w:tblStylePr w:type="firstCol">
      <w:rPr>
        <w:b/>
        <w:bCs/>
      </w:rPr>
      <w:tblPr/>
    </w:tblStylePr>
    <w:tblStylePr w:type="lastCol">
      <w:rPr>
        <w:b/>
        <w:bCs/>
      </w:rPr>
      <w:tblPr/>
    </w:tblStylePr>
    <w:tblStylePr w:type="band1Vert">
      <w:tblPr/>
      <w:tcPr>
        <w:shd w:val="clear" w:color="auto" w:fill="E9E6E6" w:themeFill="accent5" w:themeFillTint="33"/>
      </w:tcPr>
    </w:tblStylePr>
    <w:tblStylePr w:type="band1Horz">
      <w:tblPr/>
      <w:tcPr>
        <w:shd w:val="clear" w:color="auto" w:fill="E9E6E6" w:themeFill="accent5" w:themeFillTint="33"/>
      </w:tcPr>
    </w:tblStylePr>
  </w:style>
  <w:style w:type="table" w:styleId="GridTable2-Accent6">
    <w:name w:val="Grid Table 2 Accent 6"/>
    <w:basedOn w:val="TableNormal"/>
    <w:uiPriority w:val="47"/>
    <w:rsid w:val="00836b0a"/>
    <w:tblPr>
      <w:tblStyleRowBandSize w:val="1"/>
      <w:tblStyleColBandSize w:val="1"/>
      <w:tblBorders>
        <w:top w:val="single" w:color="B89A9A" w:themeColor="accent6" w:themeTint="99" w:sz="2" w:space="0"/>
        <w:bottom w:val="single" w:color="B89A9A" w:themeColor="accent6" w:themeTint="99" w:sz="2" w:space="0"/>
        <w:insideH w:val="single" w:color="B89A9A" w:themeColor="accent6" w:themeTint="99" w:sz="2" w:space="0"/>
        <w:insideV w:val="single" w:color="B89A9A" w:themeColor="accent6" w:themeTint="99" w:sz="2" w:space="0"/>
      </w:tblBorders>
    </w:tblPr>
    <w:tblStylePr w:type="firstRow">
      <w:rPr>
        <w:b/>
        <w:bCs/>
      </w:rPr>
      <w:tblPr/>
      <w:tcPr>
        <w:tcBorders>
          <w:top w:val="nil"/>
          <w:bottom w:val="single" w:color="855D5D" w:themeColor="accent6" w:sz="12" w:space="0"/>
          <w:insideH w:val="nil"/>
          <w:insideV w:val="nil"/>
        </w:tcBorders>
        <w:shd w:val="clear" w:color="auto" w:fill="FFFFFF" w:themeFill="background1"/>
      </w:tcPr>
    </w:tblStylePr>
    <w:tblStylePr w:type="lastRow">
      <w:rPr>
        <w:b/>
        <w:bCs/>
      </w:rPr>
      <w:tblPr/>
      <w:tcPr>
        <w:tcBorders>
          <w:top w:val="double" w:color="855D5D" w:themeColor="accent6" w:sz="2" w:space="0"/>
          <w:bottom w:val="nil"/>
          <w:insideH w:val="nil"/>
          <w:insideV w:val="nil"/>
        </w:tcBorders>
        <w:shd w:val="clear" w:color="auto" w:fill="FFFFFF" w:themeFill="background1"/>
      </w:tcPr>
    </w:tblStylePr>
    <w:tblStylePr w:type="firstCol">
      <w:rPr>
        <w:b/>
        <w:bCs/>
      </w:rPr>
      <w:tblPr/>
    </w:tblStylePr>
    <w:tblStylePr w:type="lastCol">
      <w:rPr>
        <w:b/>
        <w:bCs/>
      </w:rPr>
      <w:tblPr/>
    </w:tblStylePr>
    <w:tblStylePr w:type="band1Vert">
      <w:tblPr/>
      <w:tcPr>
        <w:shd w:val="clear" w:color="auto" w:fill="E7DDDD" w:themeFill="accent6" w:themeFillTint="33"/>
      </w:tcPr>
    </w:tblStylePr>
    <w:tblStylePr w:type="band1Horz">
      <w:tblPr/>
      <w:tcPr>
        <w:shd w:val="clear" w:color="auto" w:fill="E7DDDD" w:themeFill="accent6" w:themeFillTint="33"/>
      </w:tcPr>
    </w:tblStylePr>
  </w:style>
  <w:style w:type="table" w:styleId="GridTable4-Accent5">
    <w:name w:val="Grid Table 4 Accent 5"/>
    <w:basedOn w:val="TableNormal"/>
    <w:uiPriority w:val="49"/>
    <w:rsid w:val="00ef1355"/>
    <w:tblPr>
      <w:tblStyleRowBandSize w:val="1"/>
      <w:tblStyleColBandSize w:val="1"/>
      <w:tblBorders>
        <w:top w:val="single" w:color="BDB5B5" w:themeColor="accent5" w:themeTint="99" w:sz="4" w:space="0"/>
        <w:left w:val="single" w:color="BDB5B5" w:themeColor="accent5" w:themeTint="99" w:sz="4" w:space="0"/>
        <w:bottom w:val="single" w:color="BDB5B5" w:themeColor="accent5" w:themeTint="99" w:sz="4" w:space="0"/>
        <w:right w:val="single" w:color="BDB5B5" w:themeColor="accent5" w:themeTint="99" w:sz="4" w:space="0"/>
        <w:insideH w:val="single" w:color="BDB5B5" w:themeColor="accent5" w:themeTint="99" w:sz="4" w:space="0"/>
        <w:insideV w:val="single" w:color="BDB5B5" w:themeColor="accent5" w:themeTint="99" w:sz="4" w:space="0"/>
      </w:tblBorders>
    </w:tblPr>
    <w:tblStylePr w:type="firstRow">
      <w:rPr>
        <w:b/>
        <w:bCs/>
        <w:color w:themeColor="background1"/>
      </w:rPr>
      <w:tblPr/>
      <w:tcPr>
        <w:tcBorders>
          <w:top w:val="single" w:color="918485" w:themeColor="accent5" w:sz="4" w:space="0"/>
          <w:left w:val="single" w:color="918485" w:themeColor="accent5" w:sz="4" w:space="0"/>
          <w:bottom w:val="single" w:color="918485" w:themeColor="accent5" w:sz="4" w:space="0"/>
          <w:right w:val="single" w:color="918485" w:themeColor="accent5" w:sz="4" w:space="0"/>
          <w:insideH w:val="nil"/>
          <w:insideV w:val="nil"/>
        </w:tcBorders>
        <w:shd w:val="clear" w:color="auto" w:fill="918485" w:themeFill="accent5"/>
      </w:tcPr>
    </w:tblStylePr>
    <w:tblStylePr w:type="lastRow">
      <w:rPr>
        <w:b/>
        <w:bCs/>
      </w:rPr>
      <w:tblPr/>
      <w:tcPr>
        <w:tcBorders>
          <w:top w:val="double" w:color="918485" w:themeColor="accent5" w:sz="4" w:space="0"/>
        </w:tcBorders>
      </w:tcPr>
    </w:tblStylePr>
    <w:tblStylePr w:type="firstCol">
      <w:rPr>
        <w:b/>
        <w:bCs/>
      </w:rPr>
      <w:tblPr/>
    </w:tblStylePr>
    <w:tblStylePr w:type="lastCol">
      <w:rPr>
        <w:b/>
        <w:bCs/>
      </w:rPr>
      <w:tblPr/>
    </w:tblStylePr>
    <w:tblStylePr w:type="band1Vert">
      <w:tblPr/>
      <w:tcPr>
        <w:shd w:val="clear" w:color="auto" w:fill="E9E6E6" w:themeFill="accent5" w:themeFillTint="33"/>
      </w:tcPr>
    </w:tblStylePr>
    <w:tblStylePr w:type="band1Horz">
      <w:tblPr/>
      <w:tcPr>
        <w:shd w:val="clear" w:color="auto" w:fill="E9E6E6" w:themeFill="accent5" w:themeFillTint="33"/>
      </w:tcPr>
    </w:tblStylePr>
  </w:style>
  <w:style w:type="table" w:styleId="GridTable1Light">
    <w:name w:val="Grid Table 1 Light"/>
    <w:basedOn w:val="TableNormal"/>
    <w:uiPriority w:val="46"/>
    <w:rsid w:val="00cf2c64"/>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000000" w:themeColor="text1" w:sz="12" w:space="0"/>
        </w:tcBorders>
      </w:tcPr>
    </w:tblStylePr>
    <w:tblStylePr w:type="lastRow">
      <w:rPr>
        <w:b/>
        <w:bCs/>
      </w:rPr>
      <w:tblPr/>
      <w:tcPr>
        <w:tcBorders>
          <w:top w:val="double" w:color="000000" w:themeColor="text1" w:sz="2" w:space="0"/>
        </w:tcBorders>
      </w:tcPr>
    </w:tblStylePr>
    <w:tblStylePr w:type="firstCol">
      <w:rPr>
        <w:b/>
        <w:bCs/>
      </w:rPr>
      <w:tblPr/>
    </w:tblStylePr>
    <w:tblStylePr w:type="lastCol">
      <w:rPr>
        <w:b/>
        <w:bCs/>
      </w:rPr>
      <w:tblPr/>
    </w:tblStylePr>
  </w:style>
  <w:style w:type="table" w:customStyle="1" w:styleId="TableGrid3">
    <w:name w:val="Table Grid3"/>
    <w:basedOn w:val="TableNormal"/>
    <w:uiPriority w:val="39"/>
    <w:rsid w:val="00a262d6"/>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1">
    <w:name w:val="Plain Table 1"/>
    <w:basedOn w:val="TableNormal"/>
    <w:uiPriority w:val="41"/>
    <w:rsid w:val="00414ed7"/>
    <w:rPr>
      <w:rFonts w:eastAsiaTheme="minorHAnsi" w:cstheme="minorBidi"/>
      <w:lang w:val="sr-Latn-RS"/>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blStylePr w:type="firstRow">
      <w:rPr>
        <w:b/>
        <w:bCs/>
      </w:rPr>
      <w:tblPr/>
    </w:tblStylePr>
    <w:tblStylePr w:type="lastRow">
      <w:rPr>
        <w:b/>
        <w:bCs/>
      </w:rPr>
      <w:tblPr/>
      <w:tcPr>
        <w:tcBorders>
          <w:top w:val="double" w:color="FFFFFF" w:themeColor="background1" w:sz="4" w:space="0"/>
        </w:tcBorders>
      </w:tc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a6a81"/>
    <w:rPr>
      <w:rFonts w:eastAsiaTheme="minorHAnsi" w:cstheme="minorBidi"/>
      <w:lang w:val="sr-Latn-RS"/>
    </w:r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style>
  <w:style w:type="table" w:customStyle="1" w:styleId="TableGrid31">
    <w:name w:val="Table Grid31"/>
    <w:basedOn w:val="TableNormal"/>
    <w:uiPriority w:val="39"/>
    <w:rsid w:val="007129d8"/>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2">
    <w:name w:val="Table Grid2"/>
    <w:basedOn w:val="TableNormal"/>
    <w:uiPriority w:val="39"/>
    <w:qFormat/>
    <w:rsid w:val="00266bd6"/>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PlainTable31">
    <w:name w:val="Plain Table 31"/>
    <w:basedOn w:val="TableNormal"/>
    <w:uiPriority w:val="43"/>
    <w:rsid w:val="00395f9d"/>
    <w:rPr>
      <w:rFonts w:eastAsiaTheme="minorHAnsi" w:cstheme="minorBidi"/>
      <w:sz w:val="22"/>
      <w:szCs w:val="22"/>
    </w:rPr>
    <w:tblPr>
      <w:tblStyleRowBandSize w:val="1"/>
      <w:tblStyleColBandSize w:val="1"/>
    </w:tblPr>
    <w:tblStylePr w:type="firstRow">
      <w:rPr>
        <w:b/>
        <w:bCs/>
        <w:caps/>
      </w:rPr>
      <w:tblPr/>
      <w:tcPr>
        <w:tcBorders>
          <w:bottom w:val="single" w:color="7F7F7F" w:themeColor="text1"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Grid1">
    <w:name w:val="Table Grid1"/>
    <w:basedOn w:val="TableNormal"/>
    <w:uiPriority w:val="59"/>
    <w:rsid w:val="00395f9d"/>
    <w:rPr>
      <w:rFonts w:eastAsiaTheme="minorHAnsi" w:cstheme="minorBid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header" Target="header1.xml"/><Relationship Id="rId5" Type="http://schemas.openxmlformats.org/officeDocument/2006/relationships/image" Target="media/image3.jpeg"/><Relationship Id="rId6" Type="http://schemas.openxmlformats.org/officeDocument/2006/relationships/image" Target="media/image4.png"/><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header" Target="header4.xml"/><Relationship Id="rId10" Type="http://schemas.openxmlformats.org/officeDocument/2006/relationships/header" Target="header5.xml"/><Relationship Id="rId11" Type="http://schemas.openxmlformats.org/officeDocument/2006/relationships/header" Target="header6.xml"/><Relationship Id="rId12" Type="http://schemas.openxmlformats.org/officeDocument/2006/relationships/header" Target="header7.xml"/><Relationship Id="rId13" Type="http://schemas.openxmlformats.org/officeDocument/2006/relationships/header" Target="header8.xml"/><Relationship Id="rId14" Type="http://schemas.openxmlformats.org/officeDocument/2006/relationships/header" Target="header9.xml"/><Relationship Id="rId15" Type="http://schemas.openxmlformats.org/officeDocument/2006/relationships/footnotes" Target="footnotes.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customXml" Target="../customXml/item1.xml"/><Relationship Id="rId21" Type="http://schemas.openxmlformats.org/officeDocument/2006/relationships/customXml" Target="../customXml/item2.xml"/><Relationship Id="rId22" Type="http://schemas.openxmlformats.org/officeDocument/2006/relationships/customXml" Target="../customXml/item3.xml"/><Relationship Id="rId23" Type="http://schemas.openxmlformats.org/officeDocument/2006/relationships/customXml" Target="../customXml/item4.xml"/>
</Relationships>
</file>

<file path=word/_rels/footnotes.xml.rels><?xml version="1.0" encoding="UTF-8"?>
<Relationships xmlns="http://schemas.openxmlformats.org/package/2006/relationships"><Relationship Id="rId1" Type="http://schemas.openxmlformats.org/officeDocument/2006/relationships/hyperlink" Target="http://www.skgo.org/storage/app/uploads/public/164/508/695/1645086950_SKGO - Vodic za inlkluziju Roma za web.pdf" TargetMode="External"/><Relationship Id="rId2" Type="http://schemas.openxmlformats.org/officeDocument/2006/relationships/hyperlink" Target="https://www.rcc.int/romaintegration2020/files/admin/docs/9a8e38a1f175f0396890316ce7fcf2a3.pdf" TargetMode="External"/><Relationship Id="rId3" Type="http://schemas.openxmlformats.org/officeDocument/2006/relationships/hyperlink" Target="https://www.coe.int/en/web/roma-and-travellers/antigypsyism-/-discrimination" TargetMode="External"/><Relationship Id="rId4" Type="http://schemas.openxmlformats.org/officeDocument/2006/relationships/hyperlink" Target="https://www.enar-eu.org/about/antigypsyism/" TargetMode="External"/><Relationship Id="rId5" Type="http://schemas.openxmlformats.org/officeDocument/2006/relationships/hyperlink" Target="https://antigypsyism.eu/" TargetMode="External"/><Relationship Id="rId6" Type="http://schemas.openxmlformats.org/officeDocument/2006/relationships/hyperlink" Target="https://www.stat.gov.rs/media/5611/mics6_izvestaj_srbija.pdf" TargetMode="External"/><Relationship Id="rId7" Type="http://schemas.openxmlformats.org/officeDocument/2006/relationships/hyperlink" Target="https://www.beocin.rs/sr/Files/File/download/Strateska-dokumenta/Beocin-Program-unapredjenja-SZ-Final.pdf" TargetMode="External"/><Relationship Id="rId8" Type="http://schemas.openxmlformats.org/officeDocument/2006/relationships/hyperlink" Target="https://ravnopravnost.gov.rs/wp-content/uploads/2024/09/Percepcija-romske-zajednc-o-diskriminaciji.pdf" TargetMode="External"/><Relationship Id="rId9" Type="http://schemas.openxmlformats.org/officeDocument/2006/relationships/hyperlink" Target="https://ravnopravnost.gov.rs/izvestaj-o-percepciji-gradjana-i-gradjanki-o-diskriminaciji-u-srbiji/" TargetMode="External"/>
</Relationships>
</file>

<file path=word/theme/theme1.xml><?xml version="1.0" encoding="utf-8"?>
<a:theme xmlns:a="http://schemas.openxmlformats.org/drawingml/2006/main" xmlns:r="http://schemas.openxmlformats.org/officeDocument/2006/relationships" name="Office Theme">
  <a:themeElements>
    <a:clrScheme name="Orange Red">
      <a:dk1>
        <a:srgbClr val="000000"/>
      </a:dk1>
      <a:lt1>
        <a:srgbClr val="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Custom 32">
      <a:majorFont>
        <a:latin typeface="Times New Roman" pitchFamily="0" charset="1"/>
        <a:ea typeface=""/>
        <a:cs typeface=""/>
      </a:majorFont>
      <a:minorFont>
        <a:latin typeface="Times New Roman"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6" ma:contentTypeDescription="Create a new document." ma:contentTypeScope="" ma:versionID="ac37c1753acd5e330d2062ccec26ea66">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3b340c7101c92c5120abd06486f94548"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element ref="ns2:MediaServiceSearchProperties" minOccurs="0"/>
                <xsd:element ref="ns2:MediaServiceDoc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DocTags" ma:index="30" nillable="true" ma:displayName="MediaServiceDocTags" ma:hidden="true" ma:internalName="MediaServiceDoc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AE2124-6136-42E3-8DF1-0DCD48E11365}">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2.xml><?xml version="1.0" encoding="utf-8"?>
<ds:datastoreItem xmlns:ds="http://schemas.openxmlformats.org/officeDocument/2006/customXml" ds:itemID="{D73D37C8-9597-4FD5-BEA7-E0FA630511F4}">
  <ds:schemaRefs>
    <ds:schemaRef ds:uri="http://schemas.openxmlformats.org/officeDocument/2006/bibliography"/>
  </ds:schemaRefs>
</ds:datastoreItem>
</file>

<file path=customXml/itemProps3.xml><?xml version="1.0" encoding="utf-8"?>
<ds:datastoreItem xmlns:ds="http://schemas.openxmlformats.org/officeDocument/2006/customXml" ds:itemID="{95034FE4-EB1B-419F-A56F-D20ECB3A6290}">
  <ds:schemaRefs>
    <ds:schemaRef ds:uri="http://schemas.microsoft.com/sharepoint/v3/contenttype/forms"/>
  </ds:schemaRefs>
</ds:datastoreItem>
</file>

<file path=customXml/itemProps4.xml><?xml version="1.0" encoding="utf-8"?>
<ds:datastoreItem xmlns:ds="http://schemas.openxmlformats.org/officeDocument/2006/customXml" ds:itemID="{A3CC196E-EDC7-4362-AC09-768220C191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TotalTime>
  <Application>LibreOffice/7.6.4.1$Windows_X86_64 LibreOffice_project/e19e193f88cd6c0525a17fb7a176ed8e6a3e2aa1</Application>
  <AppVersion>15.0000</AppVersion>
  <Pages>82</Pages>
  <Words>22893</Words>
  <Characters>136656</Characters>
  <CharactersWithSpaces>159242</CharactersWithSpaces>
  <Paragraphs>2861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2026-01-14T11:41:00Z</dcterms:created>
  <dc:creator>Vanesa Belkić</dc:creator>
  <dc:description/>
  <dc:language>sr-RS</dc:language>
  <cp:lastModifiedBy/>
  <dcterms:modified xsi:type="dcterms:W3CDTF">2026-02-03T10:47:38Z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